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3157B" w14:textId="77777777" w:rsidR="0026533D" w:rsidRDefault="0026533D" w:rsidP="0026533D">
      <w:pPr>
        <w:widowControl/>
        <w:jc w:val="center"/>
        <w:rPr>
          <w:ins w:id="0" w:author="ESO Code Admin" w:date="2024-01-17T13:43:00Z"/>
          <w:rFonts w:cs="Arial"/>
          <w:b/>
        </w:rPr>
      </w:pPr>
      <w:ins w:id="1" w:author="ESO Code Admin" w:date="2024-01-17T13:43:00Z">
        <w:r>
          <w:rPr>
            <w:rFonts w:cs="Arial"/>
            <w:b/>
          </w:rPr>
          <w:t>GC0117 LEGAL TEXT – WAGCM1</w:t>
        </w:r>
      </w:ins>
    </w:p>
    <w:p w14:paraId="1EEBFEBB" w14:textId="77777777" w:rsidR="0026533D" w:rsidRDefault="0026533D" w:rsidP="0026533D">
      <w:pPr>
        <w:widowControl/>
        <w:jc w:val="center"/>
        <w:rPr>
          <w:ins w:id="2" w:author="ESO Code Admin" w:date="2024-01-17T13:43:00Z"/>
          <w:rFonts w:cs="Arial"/>
          <w:b/>
        </w:rPr>
      </w:pPr>
      <w:ins w:id="3" w:author="ESO Code Admin" w:date="2024-01-17T13:43:00Z">
        <w:r>
          <w:rPr>
            <w:rFonts w:cs="Arial"/>
            <w:b/>
          </w:rPr>
          <w:t>DATED 9 JANUARY 2024</w:t>
        </w:r>
      </w:ins>
    </w:p>
    <w:p w14:paraId="5E9806C0" w14:textId="77777777" w:rsidR="0026533D" w:rsidRPr="00B40070" w:rsidRDefault="0026533D" w:rsidP="0026533D">
      <w:pPr>
        <w:widowControl/>
        <w:jc w:val="center"/>
        <w:rPr>
          <w:ins w:id="4" w:author="ESO Code Admin" w:date="2024-01-17T13:43:00Z"/>
          <w:rFonts w:cs="Arial"/>
          <w:bCs/>
          <w:i/>
          <w:iCs/>
        </w:rPr>
      </w:pPr>
      <w:ins w:id="5" w:author="ESO Code Admin" w:date="2024-01-17T13:43:00Z">
        <w:r w:rsidRPr="00B40070">
          <w:rPr>
            <w:rFonts w:cs="Arial"/>
            <w:bCs/>
            <w:i/>
            <w:iCs/>
          </w:rPr>
          <w:t xml:space="preserve">(Includes Registered Capacity </w:t>
        </w:r>
        <w:proofErr w:type="spellStart"/>
        <w:r w:rsidRPr="00B40070">
          <w:rPr>
            <w:rFonts w:cs="Arial"/>
            <w:bCs/>
            <w:i/>
            <w:iCs/>
          </w:rPr>
          <w:t>amedments</w:t>
        </w:r>
        <w:proofErr w:type="spellEnd"/>
        <w:r w:rsidRPr="00B40070">
          <w:rPr>
            <w:rFonts w:cs="Arial"/>
            <w:bCs/>
            <w:i/>
            <w:iCs/>
          </w:rPr>
          <w:t xml:space="preserve"> </w:t>
        </w:r>
        <w:r>
          <w:rPr>
            <w:rFonts w:cs="Arial"/>
            <w:bCs/>
            <w:i/>
            <w:iCs/>
          </w:rPr>
          <w:t>and</w:t>
        </w:r>
        <w:r w:rsidRPr="00B40070">
          <w:rPr>
            <w:rFonts w:cs="Arial"/>
            <w:bCs/>
            <w:i/>
            <w:iCs/>
          </w:rPr>
          <w:t xml:space="preserve"> amendments to the Connections Queue)</w:t>
        </w:r>
      </w:ins>
    </w:p>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7777777"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CB3A44">
        <w:trPr>
          <w:cantSplit/>
        </w:trPr>
        <w:tc>
          <w:tcPr>
            <w:tcW w:w="2552"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2B49DCB" w14:textId="77777777" w:rsidR="0000506B" w:rsidRPr="00C63FF2" w:rsidRDefault="0000506B" w:rsidP="00C63FF2"/>
          <w:p w14:paraId="626CAFAB" w14:textId="77777777" w:rsidR="0000506B" w:rsidRPr="00C63FF2" w:rsidRDefault="0000506B" w:rsidP="00C63FF2"/>
          <w:p w14:paraId="4744C186" w14:textId="77777777" w:rsidR="0000506B" w:rsidRPr="00C63FF2" w:rsidRDefault="0000506B" w:rsidP="00C63FF2"/>
          <w:p w14:paraId="12CF1D5E" w14:textId="77777777" w:rsidR="0000506B" w:rsidRPr="00C63FF2" w:rsidRDefault="0000506B" w:rsidP="00C63FF2"/>
          <w:p w14:paraId="3E12D1EB" w14:textId="77777777" w:rsidR="0000506B" w:rsidRPr="00C63FF2" w:rsidRDefault="0000506B" w:rsidP="00C63FF2"/>
          <w:p w14:paraId="2CCB3ECF" w14:textId="77777777" w:rsidR="0000506B" w:rsidRPr="00C63FF2" w:rsidRDefault="0000506B" w:rsidP="00C63FF2"/>
          <w:p w14:paraId="76C58A10" w14:textId="77777777" w:rsidR="0000506B" w:rsidRPr="00C63FF2" w:rsidRDefault="0000506B" w:rsidP="00C63FF2"/>
          <w:p w14:paraId="438338B4" w14:textId="77777777" w:rsidR="0000506B" w:rsidRPr="00C63FF2" w:rsidRDefault="0000506B" w:rsidP="00C63FF2"/>
          <w:p w14:paraId="0E1892C5" w14:textId="77777777" w:rsidR="0000506B" w:rsidRPr="00C63FF2" w:rsidRDefault="0000506B" w:rsidP="00C63FF2"/>
          <w:p w14:paraId="6273DD35" w14:textId="77777777" w:rsidR="0000506B" w:rsidRPr="00C63FF2" w:rsidRDefault="0000506B" w:rsidP="00C63FF2"/>
          <w:p w14:paraId="44AD6E30" w14:textId="77777777" w:rsidR="0000506B" w:rsidRPr="00C63FF2" w:rsidRDefault="0000506B" w:rsidP="00C63FF2"/>
          <w:p w14:paraId="74C4628E" w14:textId="77777777" w:rsidR="0000506B" w:rsidRPr="00C63FF2" w:rsidRDefault="0000506B" w:rsidP="00C63FF2"/>
          <w:p w14:paraId="546942ED" w14:textId="77777777" w:rsidR="0000506B" w:rsidRPr="00C63FF2" w:rsidRDefault="0000506B" w:rsidP="00C63FF2"/>
          <w:p w14:paraId="65E66D3A" w14:textId="77777777" w:rsidR="0000506B" w:rsidRPr="00C63FF2" w:rsidRDefault="0000506B" w:rsidP="00C63FF2"/>
          <w:p w14:paraId="18FA46C6" w14:textId="77777777" w:rsidR="0000506B" w:rsidRPr="00C63FF2" w:rsidRDefault="0000506B" w:rsidP="00C63FF2"/>
          <w:p w14:paraId="630E5AD1" w14:textId="77777777" w:rsidR="0000506B" w:rsidRPr="00C63FF2" w:rsidRDefault="0000506B" w:rsidP="00C63FF2"/>
          <w:p w14:paraId="117EA9A4" w14:textId="77777777" w:rsidR="0000506B" w:rsidRPr="00C63FF2" w:rsidRDefault="0000506B" w:rsidP="00C63FF2"/>
          <w:p w14:paraId="55E58C0F" w14:textId="77777777" w:rsidR="0000506B" w:rsidRPr="00C63FF2" w:rsidRDefault="0000506B" w:rsidP="00C63FF2"/>
          <w:p w14:paraId="0D22AF90" w14:textId="77777777" w:rsidR="0000506B" w:rsidRPr="00C63FF2" w:rsidRDefault="0000506B" w:rsidP="00C63FF2"/>
          <w:p w14:paraId="0BDECECE" w14:textId="77777777" w:rsidR="0000506B" w:rsidRPr="00C63FF2" w:rsidRDefault="0000506B" w:rsidP="00C63FF2"/>
          <w:p w14:paraId="74A9EAB4" w14:textId="77777777" w:rsidR="0000506B" w:rsidRPr="00C63FF2" w:rsidRDefault="0000506B" w:rsidP="00C63FF2"/>
          <w:p w14:paraId="08C9C7F8" w14:textId="77777777" w:rsidR="0000506B" w:rsidRPr="00C63FF2" w:rsidRDefault="0000506B" w:rsidP="00C63FF2"/>
          <w:p w14:paraId="3B604F76" w14:textId="77777777" w:rsidR="0000506B" w:rsidRPr="00C63FF2" w:rsidRDefault="0000506B" w:rsidP="00C63FF2"/>
          <w:p w14:paraId="25525818" w14:textId="77777777" w:rsidR="0000506B" w:rsidRPr="00C63FF2" w:rsidRDefault="0000506B" w:rsidP="00C63FF2"/>
          <w:p w14:paraId="6DE7EF8A" w14:textId="78D52DFE" w:rsidR="0000506B" w:rsidRPr="00C63FF2" w:rsidRDefault="0000506B" w:rsidP="00C63FF2"/>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5A72A057" w14:textId="77777777" w:rsidR="00BB7BC1" w:rsidRDefault="00BB7BC1" w:rsidP="00BB7BC1">
            <w:pPr>
              <w:pStyle w:val="TableArial11"/>
              <w:rPr>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53C94ADF" w14:textId="77777777" w:rsidR="002510FF" w:rsidRPr="002510FF" w:rsidRDefault="002510FF" w:rsidP="002510FF"/>
          <w:p w14:paraId="765C2CDC" w14:textId="77777777" w:rsidR="002510FF" w:rsidRPr="002510FF" w:rsidRDefault="002510FF" w:rsidP="002510FF"/>
          <w:p w14:paraId="1CD6BCB8" w14:textId="77777777" w:rsidR="002510FF" w:rsidRPr="002510FF" w:rsidRDefault="002510FF" w:rsidP="002510FF"/>
          <w:p w14:paraId="6641B16A" w14:textId="77777777" w:rsidR="002510FF" w:rsidRPr="002510FF" w:rsidRDefault="002510FF" w:rsidP="002510FF"/>
          <w:p w14:paraId="12A79681" w14:textId="77777777" w:rsidR="002510FF" w:rsidRPr="002510FF" w:rsidRDefault="002510FF" w:rsidP="002510FF"/>
          <w:p w14:paraId="01F48120" w14:textId="77777777" w:rsidR="002510FF" w:rsidRPr="002510FF" w:rsidRDefault="002510FF" w:rsidP="002510FF"/>
          <w:p w14:paraId="54B88067" w14:textId="77777777" w:rsidR="002510FF" w:rsidRPr="002510FF" w:rsidRDefault="002510FF" w:rsidP="002510FF"/>
          <w:p w14:paraId="647864A9" w14:textId="77777777" w:rsidR="002510FF" w:rsidRPr="002510FF" w:rsidRDefault="002510FF" w:rsidP="002510FF"/>
          <w:p w14:paraId="0729FC5D" w14:textId="77777777" w:rsidR="002510FF" w:rsidRPr="002510FF" w:rsidRDefault="002510FF" w:rsidP="002510FF"/>
          <w:p w14:paraId="0B26ECF2" w14:textId="77777777" w:rsidR="002510FF" w:rsidRPr="002510FF" w:rsidRDefault="002510FF" w:rsidP="002510FF"/>
          <w:p w14:paraId="53ED42E5" w14:textId="77777777" w:rsidR="002510FF" w:rsidRPr="002510FF" w:rsidRDefault="002510FF" w:rsidP="002510FF"/>
          <w:p w14:paraId="485078AF" w14:textId="77777777" w:rsidR="002510FF" w:rsidRPr="002510FF" w:rsidRDefault="002510FF" w:rsidP="002510FF"/>
          <w:p w14:paraId="7A68AFE3" w14:textId="77777777" w:rsidR="002510FF" w:rsidRPr="002510FF" w:rsidRDefault="002510FF" w:rsidP="002510FF"/>
          <w:p w14:paraId="6B45D7BB" w14:textId="77777777" w:rsidR="002510FF" w:rsidRPr="002510FF" w:rsidRDefault="002510FF" w:rsidP="002510FF"/>
          <w:p w14:paraId="3DCAE2F3" w14:textId="77777777" w:rsidR="002510FF" w:rsidRPr="002510FF" w:rsidRDefault="002510FF" w:rsidP="002510FF"/>
          <w:p w14:paraId="35968932" w14:textId="77777777" w:rsidR="002510FF" w:rsidRPr="002510FF" w:rsidRDefault="002510FF" w:rsidP="002510FF"/>
          <w:p w14:paraId="60B864FC" w14:textId="77777777" w:rsidR="002510FF" w:rsidRPr="002510FF" w:rsidRDefault="002510FF" w:rsidP="002510FF"/>
          <w:p w14:paraId="334C7C40" w14:textId="77777777" w:rsidR="002510FF" w:rsidRPr="002510FF" w:rsidRDefault="002510FF" w:rsidP="002510FF"/>
          <w:p w14:paraId="0A76E2F2" w14:textId="77777777" w:rsidR="002510FF" w:rsidRPr="002510FF" w:rsidRDefault="002510FF" w:rsidP="002510FF"/>
          <w:p w14:paraId="588214DD" w14:textId="77777777" w:rsidR="002510FF" w:rsidRPr="002510FF" w:rsidRDefault="002510FF" w:rsidP="002510FF"/>
          <w:p w14:paraId="43320A00" w14:textId="77777777" w:rsidR="002510FF" w:rsidRPr="002510FF" w:rsidRDefault="002510FF" w:rsidP="002510FF"/>
          <w:p w14:paraId="00AE394C" w14:textId="77777777" w:rsidR="002510FF" w:rsidRPr="002510FF" w:rsidRDefault="002510FF" w:rsidP="002510FF"/>
          <w:p w14:paraId="38871DBB" w14:textId="77777777" w:rsidR="002510FF" w:rsidRPr="002510FF" w:rsidRDefault="002510FF" w:rsidP="002510FF"/>
          <w:p w14:paraId="1FA158E7" w14:textId="77777777" w:rsidR="002510FF" w:rsidRDefault="002510FF" w:rsidP="002510FF">
            <w:pPr>
              <w:jc w:val="right"/>
              <w:rPr>
                <w:rFonts w:cs="Arial"/>
                <w:b/>
              </w:rPr>
            </w:pPr>
          </w:p>
          <w:p w14:paraId="75DD806F" w14:textId="630A5D12" w:rsidR="0000506B" w:rsidRPr="0000506B" w:rsidRDefault="0000506B" w:rsidP="00C63FF2"/>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485EB1AF" w14:textId="77777777" w:rsidR="00BB7BC1" w:rsidRDefault="00BB7BC1" w:rsidP="00BB7BC1">
            <w:pPr>
              <w:pStyle w:val="TableArial11"/>
              <w:rPr>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1034C807" w14:textId="77777777" w:rsidR="002510FF" w:rsidRPr="002510FF" w:rsidRDefault="002510FF" w:rsidP="002510FF"/>
          <w:p w14:paraId="620460BB" w14:textId="77777777" w:rsidR="002510FF" w:rsidRPr="002510FF" w:rsidRDefault="002510FF" w:rsidP="002510FF"/>
          <w:p w14:paraId="1081FB72" w14:textId="53EA63D2" w:rsidR="002510FF" w:rsidRPr="002510FF" w:rsidRDefault="002510FF" w:rsidP="002510FF"/>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18698903" w14:textId="13295167" w:rsidR="00517DA3" w:rsidRDefault="00517DA3" w:rsidP="00517DA3">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p w14:paraId="2F35A3D9" w14:textId="77777777" w:rsidR="00441CE5" w:rsidRPr="00441CE5" w:rsidRDefault="00441CE5" w:rsidP="00441CE5"/>
          <w:p w14:paraId="7CA54930" w14:textId="77777777" w:rsidR="00441CE5" w:rsidRPr="00441CE5" w:rsidRDefault="00441CE5" w:rsidP="00441CE5"/>
          <w:p w14:paraId="4E32AEE4" w14:textId="77777777" w:rsidR="00441CE5" w:rsidRPr="00441CE5" w:rsidRDefault="00441CE5" w:rsidP="00441CE5"/>
          <w:p w14:paraId="1938B69B" w14:textId="77777777" w:rsidR="00441CE5" w:rsidRPr="00441CE5" w:rsidRDefault="00441CE5" w:rsidP="00441CE5"/>
          <w:p w14:paraId="4278ED9F" w14:textId="77777777" w:rsidR="00441CE5" w:rsidRPr="00441CE5" w:rsidRDefault="00441CE5" w:rsidP="00441CE5"/>
          <w:p w14:paraId="359C81C5" w14:textId="77777777" w:rsidR="00441CE5" w:rsidRPr="00441CE5" w:rsidRDefault="00441CE5" w:rsidP="00441CE5"/>
          <w:p w14:paraId="26AAA897" w14:textId="77777777" w:rsidR="00441CE5" w:rsidRPr="00441CE5" w:rsidRDefault="00441CE5" w:rsidP="00441CE5"/>
          <w:p w14:paraId="6CF8FAA9" w14:textId="77777777" w:rsidR="00441CE5" w:rsidRPr="00441CE5" w:rsidRDefault="00441CE5" w:rsidP="00441CE5"/>
          <w:p w14:paraId="0DFD3581" w14:textId="77777777" w:rsidR="00441CE5" w:rsidRPr="00441CE5" w:rsidRDefault="00441CE5" w:rsidP="00441CE5"/>
          <w:p w14:paraId="308B615F" w14:textId="77777777" w:rsidR="00441CE5" w:rsidRPr="00441CE5" w:rsidRDefault="00441CE5" w:rsidP="00441CE5"/>
          <w:p w14:paraId="585082C2" w14:textId="77777777" w:rsidR="00441CE5" w:rsidRPr="00441CE5" w:rsidRDefault="00441CE5" w:rsidP="00441CE5"/>
          <w:p w14:paraId="7B8B150E" w14:textId="77777777" w:rsidR="00441CE5" w:rsidRPr="00441CE5" w:rsidRDefault="00441CE5" w:rsidP="00441CE5"/>
          <w:p w14:paraId="5ED6D091" w14:textId="23B540FE" w:rsidR="00441CE5" w:rsidRPr="00441CE5" w:rsidRDefault="00441CE5" w:rsidP="00441CE5"/>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657A188B" w14:textId="77777777" w:rsidR="0026133D" w:rsidRDefault="0026133D" w:rsidP="0026133D">
            <w:pPr>
              <w:pStyle w:val="TableArial11"/>
              <w:rPr>
                <w:rFonts w:cs="Arial"/>
              </w:rPr>
            </w:pPr>
            <w:r w:rsidRPr="007E0B31">
              <w:rPr>
                <w:rFonts w:cs="Arial"/>
              </w:rPr>
              <w:t>1000 GW = 1 TW</w:t>
            </w:r>
          </w:p>
          <w:p w14:paraId="2F6B3B28" w14:textId="77777777" w:rsidR="00441CE5" w:rsidRPr="00441CE5" w:rsidRDefault="00441CE5" w:rsidP="00441CE5"/>
          <w:p w14:paraId="25233773" w14:textId="77777777" w:rsidR="00441CE5" w:rsidRPr="00441CE5" w:rsidRDefault="00441CE5" w:rsidP="00441CE5"/>
          <w:p w14:paraId="46ED130F" w14:textId="3FC935D6" w:rsidR="00441CE5" w:rsidRPr="00441CE5" w:rsidRDefault="00441CE5" w:rsidP="00441CE5"/>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003B38C6" w14:textId="68B53699" w:rsidR="00055DDE" w:rsidRPr="005C20E3" w:rsidRDefault="00055DDE">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12256D" w:rsidRPr="007E0B31" w14:paraId="31C1F385" w14:textId="77777777" w:rsidTr="56193979">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6193979">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6193979">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6193979">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56193979">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6193979">
        <w:trPr>
          <w:cantSplit/>
        </w:trPr>
        <w:tc>
          <w:tcPr>
            <w:tcW w:w="2884" w:type="dxa"/>
          </w:tcPr>
          <w:p w14:paraId="3479AB7A" w14:textId="4F2195EE" w:rsidR="0012256D" w:rsidRDefault="0012256D" w:rsidP="002335A5">
            <w:pPr>
              <w:pStyle w:val="Arial11Bold"/>
              <w:rPr>
                <w:rFonts w:cs="Arial"/>
              </w:rPr>
            </w:pPr>
            <w:r>
              <w:rPr>
                <w:rFonts w:cs="Arial"/>
              </w:rPr>
              <w:t>Aggregator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046274" w:rsidRPr="007E0B31" w14:paraId="5945FFFB" w14:textId="77777777" w:rsidTr="56193979">
        <w:trPr>
          <w:cantSplit/>
        </w:trPr>
        <w:tc>
          <w:tcPr>
            <w:tcW w:w="2884"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634"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56193979">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6193979">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6193979">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56193979">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854A1D0" w14:textId="2906FB06" w:rsidR="00D6146B" w:rsidRPr="0079139F"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p>
        </w:tc>
      </w:tr>
      <w:tr w:rsidR="00046274" w:rsidRPr="007E0B31" w14:paraId="5DE84E19" w14:textId="77777777" w:rsidTr="56193979">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6193979">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6193979">
        <w:trPr>
          <w:cantSplit/>
        </w:trPr>
        <w:tc>
          <w:tcPr>
            <w:tcW w:w="2884" w:type="dxa"/>
          </w:tcPr>
          <w:p w14:paraId="52575092" w14:textId="77777777" w:rsidR="00CB3A44" w:rsidRPr="007E0B31" w:rsidRDefault="00CB3A44" w:rsidP="00ED5885">
            <w:pPr>
              <w:pStyle w:val="Arial11Bold"/>
              <w:rPr>
                <w:rFonts w:cs="Arial"/>
              </w:rPr>
            </w:pPr>
            <w:r w:rsidRPr="007E0B31">
              <w:rPr>
                <w:rFonts w:cs="Arial"/>
              </w:rPr>
              <w:lastRenderedPageBreak/>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6193979">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56193979">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56193979">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6193979">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6193979">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6193979">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6193979">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6193979">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6193979">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6193979">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56193979">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6193979">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56193979">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6193979">
        <w:trPr>
          <w:cantSplit/>
        </w:trPr>
        <w:tc>
          <w:tcPr>
            <w:tcW w:w="2884" w:type="dxa"/>
          </w:tcPr>
          <w:p w14:paraId="31355B5A" w14:textId="77777777" w:rsidR="00CB3A44" w:rsidRPr="007E0B31" w:rsidRDefault="00CB3A44" w:rsidP="00ED5885">
            <w:pPr>
              <w:pStyle w:val="Arial11Bold"/>
              <w:rPr>
                <w:rFonts w:cs="Arial"/>
              </w:rPr>
            </w:pPr>
            <w:r w:rsidRPr="007E0B31">
              <w:rPr>
                <w:rFonts w:cs="Arial"/>
              </w:rPr>
              <w:lastRenderedPageBreak/>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6193979">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6193979">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56193979">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6193979">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6193979">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56193979">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6193979">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6193979">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6193979">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56193979">
        <w:trPr>
          <w:cantSplit/>
        </w:trPr>
        <w:tc>
          <w:tcPr>
            <w:tcW w:w="2884" w:type="dxa"/>
          </w:tcPr>
          <w:p w14:paraId="23430ADB" w14:textId="77777777" w:rsidR="00CB3A44" w:rsidRPr="007E0B31" w:rsidRDefault="00CB3A44" w:rsidP="00ED5885">
            <w:pPr>
              <w:pStyle w:val="Arial11Bold"/>
              <w:rPr>
                <w:rFonts w:cs="Arial"/>
              </w:rPr>
            </w:pPr>
            <w:r w:rsidRPr="007E0B31">
              <w:rPr>
                <w:rFonts w:cs="Arial"/>
              </w:rPr>
              <w:t>Black Start</w:t>
            </w:r>
          </w:p>
        </w:tc>
        <w:tc>
          <w:tcPr>
            <w:tcW w:w="6634" w:type="dxa"/>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56193979">
        <w:trPr>
          <w:cantSplit/>
        </w:trPr>
        <w:tc>
          <w:tcPr>
            <w:tcW w:w="2884" w:type="dxa"/>
          </w:tcPr>
          <w:p w14:paraId="720C7614" w14:textId="77777777" w:rsidR="00CB3A44" w:rsidRPr="007E0B31" w:rsidRDefault="00CB3A44" w:rsidP="00ED5885">
            <w:pPr>
              <w:pStyle w:val="Arial11Bold"/>
              <w:rPr>
                <w:rFonts w:cs="Arial"/>
              </w:rPr>
            </w:pPr>
            <w:r w:rsidRPr="007E0B31">
              <w:rPr>
                <w:rFonts w:cs="Arial"/>
              </w:rPr>
              <w:t>Black Start Capability</w:t>
            </w:r>
          </w:p>
        </w:tc>
        <w:tc>
          <w:tcPr>
            <w:tcW w:w="6634" w:type="dxa"/>
          </w:tcPr>
          <w:p w14:paraId="7F83FD40" w14:textId="11B79099" w:rsidR="00CB3A44" w:rsidRPr="00B43A5F" w:rsidRDefault="005D0E4F" w:rsidP="005C20E3">
            <w:pPr>
              <w:pStyle w:val="Default"/>
              <w:jc w:val="both"/>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5C20E3">
              <w:rPr>
                <w:sz w:val="20"/>
                <w:szCs w:val="20"/>
              </w:rPr>
              <w:t xml:space="preserve">a </w:t>
            </w:r>
            <w:r w:rsidR="00CB3A44" w:rsidRPr="004C77B9">
              <w:rPr>
                <w:b/>
                <w:sz w:val="20"/>
                <w:szCs w:val="20"/>
              </w:rPr>
              <w:t>Black Start Station</w:t>
            </w:r>
            <w:r w:rsidR="00CB3A44" w:rsidRPr="005C20E3">
              <w:rPr>
                <w:sz w:val="20"/>
                <w:szCs w:val="20"/>
              </w:rPr>
              <w:t>,</w:t>
            </w:r>
            <w:r w:rsidR="00666076" w:rsidRPr="004C77B9">
              <w:rPr>
                <w:sz w:val="20"/>
                <w:szCs w:val="20"/>
              </w:rPr>
              <w:t xml:space="preserve"> is</w:t>
            </w:r>
            <w:r w:rsidR="008C7C46" w:rsidRPr="004C77B9">
              <w:rPr>
                <w:sz w:val="20"/>
                <w:szCs w:val="20"/>
              </w:rPr>
              <w:t xml:space="preserve"> the ability </w:t>
            </w:r>
            <w:r w:rsidR="00CB3A44" w:rsidRPr="005C20E3">
              <w:rPr>
                <w:sz w:val="20"/>
                <w:szCs w:val="20"/>
              </w:rPr>
              <w:t xml:space="preserve">for at least one of its </w:t>
            </w:r>
            <w:r w:rsidR="00CB3A44" w:rsidRPr="004C77B9">
              <w:rPr>
                <w:b/>
                <w:sz w:val="20"/>
                <w:szCs w:val="20"/>
              </w:rPr>
              <w:t>Gensets</w:t>
            </w:r>
            <w:r w:rsidR="00CB3A44" w:rsidRPr="005C20E3">
              <w:rPr>
                <w:b/>
                <w:sz w:val="20"/>
                <w:szCs w:val="20"/>
              </w:rPr>
              <w:t xml:space="preserve"> </w:t>
            </w:r>
            <w:r w:rsidR="00CB3A44" w:rsidRPr="005C20E3">
              <w:rPr>
                <w:sz w:val="20"/>
                <w:szCs w:val="20"/>
              </w:rPr>
              <w:t xml:space="preserve">to </w:t>
            </w:r>
            <w:r w:rsidR="00CB3A44" w:rsidRPr="004C77B9">
              <w:rPr>
                <w:b/>
                <w:sz w:val="20"/>
                <w:szCs w:val="20"/>
              </w:rPr>
              <w:t>Start-Up</w:t>
            </w:r>
            <w:r w:rsidR="00CB3A44" w:rsidRPr="005C20E3">
              <w:rPr>
                <w:b/>
                <w:sz w:val="20"/>
                <w:szCs w:val="20"/>
              </w:rPr>
              <w:t xml:space="preserve"> </w:t>
            </w:r>
            <w:r w:rsidR="00CB3A44" w:rsidRPr="005C20E3">
              <w:rPr>
                <w:sz w:val="20"/>
                <w:szCs w:val="20"/>
              </w:rPr>
              <w:t xml:space="preserve">from </w:t>
            </w:r>
            <w:r w:rsidR="00CB3A44" w:rsidRPr="004C77B9">
              <w:rPr>
                <w:b/>
                <w:sz w:val="20"/>
                <w:szCs w:val="20"/>
              </w:rPr>
              <w:t>Shutdown</w:t>
            </w:r>
            <w:r w:rsidR="00CB3A44" w:rsidRPr="005C20E3">
              <w:rPr>
                <w:b/>
                <w:sz w:val="20"/>
                <w:szCs w:val="20"/>
              </w:rPr>
              <w:t xml:space="preserve"> </w:t>
            </w:r>
            <w:r w:rsidR="00CB3A44" w:rsidRPr="005C20E3">
              <w:rPr>
                <w:sz w:val="20"/>
                <w:szCs w:val="20"/>
              </w:rPr>
              <w:t xml:space="preserve">and to energise a part of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and be </w:t>
            </w:r>
            <w:r w:rsidR="00CB3A44" w:rsidRPr="004C77B9">
              <w:rPr>
                <w:b/>
                <w:sz w:val="20"/>
                <w:szCs w:val="20"/>
              </w:rPr>
              <w:t>Synchronised</w:t>
            </w:r>
            <w:r w:rsidR="00CB3A44" w:rsidRPr="005C20E3">
              <w:rPr>
                <w:b/>
                <w:sz w:val="20"/>
                <w:szCs w:val="20"/>
              </w:rPr>
              <w:t xml:space="preserve"> </w:t>
            </w:r>
            <w:r w:rsidR="00CB3A44" w:rsidRPr="005C20E3">
              <w:rPr>
                <w:sz w:val="20"/>
                <w:szCs w:val="20"/>
              </w:rPr>
              <w:t xml:space="preserve">to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upon instruction from </w:t>
            </w:r>
            <w:r w:rsidR="00161E0D" w:rsidRPr="004C77B9">
              <w:rPr>
                <w:b/>
                <w:sz w:val="20"/>
                <w:szCs w:val="20"/>
              </w:rPr>
              <w:t>The Company</w:t>
            </w:r>
            <w:r w:rsidR="00CB3A44" w:rsidRPr="005C20E3">
              <w:rPr>
                <w:sz w:val="20"/>
                <w:szCs w:val="20"/>
              </w:rPr>
              <w:t>, within two hours, without an external electrical power supply.</w:t>
            </w:r>
            <w:r w:rsidR="00B1185A" w:rsidRPr="004C77B9">
              <w:rPr>
                <w:sz w:val="20"/>
                <w:szCs w:val="20"/>
              </w:rPr>
              <w:t xml:space="preserve"> </w:t>
            </w:r>
          </w:p>
          <w:p w14:paraId="71367B90" w14:textId="77777777" w:rsidR="00B1185A" w:rsidRPr="004C77B9" w:rsidRDefault="00B1185A" w:rsidP="00B1185A">
            <w:pPr>
              <w:pStyle w:val="Default"/>
              <w:jc w:val="both"/>
              <w:rPr>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r w:rsidR="00B1185A" w:rsidRPr="004C77B9">
              <w:t>,</w:t>
            </w:r>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5C20E3">
              <w:rPr>
                <w:bCs/>
              </w:rPr>
              <w:t>.</w:t>
            </w:r>
          </w:p>
        </w:tc>
      </w:tr>
      <w:tr w:rsidR="001D0BB8" w:rsidRPr="007E0B31" w14:paraId="01BF2D15" w14:textId="77777777" w:rsidTr="56193979">
        <w:trPr>
          <w:cantSplit/>
        </w:trPr>
        <w:tc>
          <w:tcPr>
            <w:tcW w:w="2884" w:type="dxa"/>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634" w:type="dxa"/>
          </w:tcPr>
          <w:p w14:paraId="6A956E8E" w14:textId="60F58B28" w:rsidR="001D0BB8" w:rsidRPr="005C20E3" w:rsidRDefault="001D0BB8" w:rsidP="005C20E3">
            <w:pPr>
              <w:pStyle w:val="Level1Text"/>
              <w:tabs>
                <w:tab w:val="left" w:pos="0"/>
              </w:tabs>
              <w:ind w:left="0" w:firstLine="0"/>
              <w:jc w:val="both"/>
            </w:pPr>
            <w:r w:rsidRPr="005C20E3">
              <w:t xml:space="preserve">An agreement between a </w:t>
            </w:r>
            <w:r w:rsidR="008873B6" w:rsidRPr="00A87826">
              <w:rPr>
                <w:b/>
                <w:color w:val="auto"/>
              </w:rPr>
              <w:t>Black Start Service Provider</w:t>
            </w:r>
            <w:r w:rsidR="00C552C0" w:rsidRPr="00A87826">
              <w:rPr>
                <w:b/>
                <w:color w:val="auto"/>
              </w:rPr>
              <w:t xml:space="preserve"> </w:t>
            </w:r>
            <w:r w:rsidRPr="005C20E3">
              <w:t xml:space="preserve">and </w:t>
            </w:r>
            <w:r w:rsidR="00161E0D" w:rsidRPr="005C20E3">
              <w:rPr>
                <w:b/>
              </w:rPr>
              <w:t>The Company</w:t>
            </w:r>
            <w:r w:rsidRPr="005C20E3">
              <w:rPr>
                <w:b/>
              </w:rPr>
              <w:t xml:space="preserve"> </w:t>
            </w:r>
            <w:r w:rsidRPr="005C20E3">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5C20E3">
              <w:t xml:space="preserve">provides </w:t>
            </w:r>
            <w:r w:rsidRPr="005C20E3">
              <w:rPr>
                <w:b/>
              </w:rPr>
              <w:t xml:space="preserve">Black Start Capability </w:t>
            </w:r>
            <w:r w:rsidRPr="005C20E3">
              <w:t>and other associated services</w:t>
            </w:r>
            <w:r w:rsidR="00A83DB8">
              <w:t xml:space="preserve">; </w:t>
            </w:r>
          </w:p>
        </w:tc>
      </w:tr>
      <w:tr w:rsidR="007146A1" w:rsidRPr="007E0B31" w14:paraId="1EE78A49" w14:textId="77777777" w:rsidTr="56193979">
        <w:trPr>
          <w:cantSplit/>
        </w:trPr>
        <w:tc>
          <w:tcPr>
            <w:tcW w:w="2884" w:type="dxa"/>
          </w:tcPr>
          <w:p w14:paraId="36A41268" w14:textId="4BDD9CEB" w:rsidR="007146A1" w:rsidRPr="00B43A5F" w:rsidRDefault="007146A1" w:rsidP="005C20E3">
            <w:pPr>
              <w:pStyle w:val="Level1Text"/>
              <w:tabs>
                <w:tab w:val="left" w:pos="0"/>
              </w:tabs>
              <w:ind w:left="0" w:firstLine="0"/>
              <w:rPr>
                <w:bCs/>
              </w:rPr>
            </w:pPr>
            <w:r w:rsidRPr="004C77B9">
              <w:rPr>
                <w:b/>
                <w:bCs/>
              </w:rPr>
              <w:t xml:space="preserve">Black Start HVDC </w:t>
            </w:r>
            <w:r w:rsidR="008A07FF" w:rsidRPr="004C77B9">
              <w:rPr>
                <w:b/>
                <w:bCs/>
              </w:rPr>
              <w:t>System</w:t>
            </w:r>
          </w:p>
        </w:tc>
        <w:tc>
          <w:tcPr>
            <w:tcW w:w="6634" w:type="dxa"/>
          </w:tcPr>
          <w:p w14:paraId="4F62DDE5" w14:textId="66AC3E7F" w:rsidR="007146A1" w:rsidRPr="004C77B9" w:rsidRDefault="00025CB5" w:rsidP="005C20E3">
            <w:pPr>
              <w:pStyle w:val="Default"/>
              <w:jc w:val="both"/>
              <w:rPr>
                <w:b/>
              </w:rPr>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r w:rsidR="00C96B3C" w:rsidRPr="004C77B9">
              <w:rPr>
                <w:sz w:val="20"/>
                <w:szCs w:val="20"/>
              </w:rPr>
              <w:t xml:space="preserve"> </w:t>
            </w:r>
          </w:p>
        </w:tc>
      </w:tr>
      <w:tr w:rsidR="002D099D" w:rsidRPr="007E0B31" w14:paraId="6CC64F50" w14:textId="77777777" w:rsidTr="56193979">
        <w:trPr>
          <w:cantSplit/>
        </w:trPr>
        <w:tc>
          <w:tcPr>
            <w:tcW w:w="2884" w:type="dxa"/>
          </w:tcPr>
          <w:p w14:paraId="67E21129" w14:textId="2C2DEE80" w:rsidR="002D099D" w:rsidRPr="00A87826" w:rsidRDefault="002D099D" w:rsidP="00A87826">
            <w:pPr>
              <w:pStyle w:val="Arial11Bold"/>
            </w:pPr>
            <w:r w:rsidRPr="00A87826">
              <w:t>Black Start HVDC Test</w:t>
            </w:r>
          </w:p>
        </w:tc>
        <w:tc>
          <w:tcPr>
            <w:tcW w:w="6634" w:type="dxa"/>
          </w:tcPr>
          <w:p w14:paraId="66B9462E" w14:textId="64E3722B" w:rsidR="002D099D" w:rsidRPr="005C20E3" w:rsidRDefault="001B66AF" w:rsidP="00A87826">
            <w:pPr>
              <w:pStyle w:val="TableArial11"/>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56193979">
        <w:trPr>
          <w:cantSplit/>
        </w:trPr>
        <w:tc>
          <w:tcPr>
            <w:tcW w:w="2884" w:type="dxa"/>
          </w:tcPr>
          <w:p w14:paraId="7094868F" w14:textId="049FD9CE" w:rsidR="004F73AF" w:rsidRPr="00A87826" w:rsidRDefault="00EF06E8" w:rsidP="00A87826">
            <w:pPr>
              <w:pStyle w:val="Arial11Bold"/>
            </w:pPr>
            <w:r w:rsidRPr="00A87826">
              <w:t>Black Start Service Provider</w:t>
            </w:r>
          </w:p>
        </w:tc>
        <w:tc>
          <w:tcPr>
            <w:tcW w:w="6634" w:type="dxa"/>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56193979">
        <w:trPr>
          <w:cantSplit/>
        </w:trPr>
        <w:tc>
          <w:tcPr>
            <w:tcW w:w="2884" w:type="dxa"/>
          </w:tcPr>
          <w:p w14:paraId="1E313CE6" w14:textId="77777777" w:rsidR="00CB3A44" w:rsidRPr="007E0B31" w:rsidRDefault="00CB3A44" w:rsidP="00ED5885">
            <w:pPr>
              <w:pStyle w:val="Arial11Bold"/>
              <w:rPr>
                <w:rFonts w:cs="Arial"/>
              </w:rPr>
            </w:pPr>
            <w:r w:rsidRPr="007E0B31">
              <w:rPr>
                <w:rFonts w:cs="Arial"/>
              </w:rPr>
              <w:lastRenderedPageBreak/>
              <w:t>Black Start Stations</w:t>
            </w:r>
          </w:p>
        </w:tc>
        <w:tc>
          <w:tcPr>
            <w:tcW w:w="6634" w:type="dxa"/>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b/>
                <w:bCs/>
                <w:sz w:val="20"/>
                <w:szCs w:val="20"/>
              </w:rPr>
            </w:pPr>
          </w:p>
          <w:p w14:paraId="73C8C21E" w14:textId="679BC6B4" w:rsidR="00091D8D" w:rsidRPr="005C20E3" w:rsidRDefault="00231D7C" w:rsidP="7DEBA0BF">
            <w:pPr>
              <w:pStyle w:val="Default"/>
              <w:rPr>
                <w:b/>
                <w:bCs/>
                <w:sz w:val="20"/>
                <w:szCs w:val="20"/>
              </w:rPr>
            </w:pPr>
            <w:r w:rsidRPr="005C20E3">
              <w:rPr>
                <w:b/>
                <w:bCs/>
                <w:sz w:val="22"/>
                <w:szCs w:val="22"/>
              </w:rPr>
              <w:t>Black Start Station Test</w:t>
            </w:r>
            <w:r w:rsidR="00091D8D" w:rsidRPr="7DEBA0BF">
              <w:rPr>
                <w:b/>
                <w:bCs/>
                <w:sz w:val="20"/>
                <w:szCs w:val="20"/>
              </w:rPr>
              <w:t xml:space="preserve"> </w:t>
            </w:r>
          </w:p>
          <w:p w14:paraId="5D9D79B2" w14:textId="77777777" w:rsidR="00231D7C" w:rsidRPr="007E0B31" w:rsidRDefault="00231D7C" w:rsidP="00BB795C">
            <w:pPr>
              <w:pStyle w:val="Arial11Bold"/>
              <w:rPr>
                <w:rFonts w:cs="Arial"/>
              </w:rPr>
            </w:pPr>
          </w:p>
        </w:tc>
        <w:tc>
          <w:tcPr>
            <w:tcW w:w="6634" w:type="dxa"/>
            <w:tcBorders>
              <w:top w:val="single" w:sz="4" w:space="0" w:color="auto"/>
              <w:left w:val="single" w:sz="4" w:space="0" w:color="auto"/>
              <w:bottom w:val="single" w:sz="4" w:space="0" w:color="auto"/>
              <w:right w:val="single" w:sz="4" w:space="0" w:color="auto"/>
            </w:tcBorders>
          </w:tcPr>
          <w:p w14:paraId="7D527787" w14:textId="46E871AC"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r w:rsidR="00091D8D" w:rsidRPr="004A10AD">
              <w:rPr>
                <w:b/>
              </w:rPr>
              <w:t>Synchronous</w:t>
            </w:r>
            <w:r w:rsidRPr="00231D7C">
              <w:rPr>
                <w:rFonts w:cs="Arial"/>
                <w:b/>
              </w:rPr>
              <w:t xml:space="preserve"> Area</w:t>
            </w:r>
            <w:r w:rsidR="00091D8D" w:rsidRPr="004A10AD">
              <w:t>.</w:t>
            </w:r>
          </w:p>
        </w:tc>
      </w:tr>
      <w:tr w:rsidR="00046274" w:rsidRPr="00BF3168" w14:paraId="0916FCC8" w14:textId="77777777" w:rsidTr="56193979">
        <w:trPr>
          <w:cantSplit/>
        </w:trPr>
        <w:tc>
          <w:tcPr>
            <w:tcW w:w="2884" w:type="dxa"/>
          </w:tcPr>
          <w:p w14:paraId="4AE8E39F" w14:textId="77777777" w:rsidR="00CB3A44" w:rsidRPr="007E0B31" w:rsidRDefault="00CB3A44" w:rsidP="00ED5885">
            <w:pPr>
              <w:pStyle w:val="Arial11Bold"/>
              <w:rPr>
                <w:rFonts w:cs="Arial"/>
              </w:rPr>
            </w:pPr>
            <w:r w:rsidRPr="007E0B31">
              <w:rPr>
                <w:rFonts w:cs="Arial"/>
              </w:rPr>
              <w:t>Black Start Test</w:t>
            </w:r>
          </w:p>
        </w:tc>
        <w:tc>
          <w:tcPr>
            <w:tcW w:w="6634" w:type="dxa"/>
          </w:tcPr>
          <w:p w14:paraId="6371354F" w14:textId="6866581D" w:rsidR="00CB3A44" w:rsidRPr="00A87826" w:rsidRDefault="00CB3A44" w:rsidP="00165AB2">
            <w:pPr>
              <w:pStyle w:val="TableArial11"/>
              <w:rPr>
                <w:b/>
              </w:rPr>
            </w:pPr>
            <w:r w:rsidRPr="007E0B31">
              <w:rPr>
                <w:rFonts w:cs="Arial"/>
              </w:rPr>
              <w:t xml:space="preserve">A </w:t>
            </w:r>
            <w:r w:rsidRPr="007E0B31">
              <w:rPr>
                <w:rFonts w:cs="Arial"/>
                <w:b/>
              </w:rPr>
              <w:t>Black Start Test</w:t>
            </w:r>
            <w:r w:rsidRPr="005C20E3">
              <w:rPr>
                <w:b/>
              </w:rPr>
              <w:t xml:space="preserve"> </w:t>
            </w:r>
            <w:r w:rsidRPr="007E0B31">
              <w:rPr>
                <w:rFonts w:cs="Arial"/>
              </w:rPr>
              <w:t>carried out by a</w:t>
            </w:r>
            <w:r w:rsidRPr="005C20E3">
              <w:rPr>
                <w:b/>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w:t>
            </w:r>
            <w:proofErr w:type="gramStart"/>
            <w:r w:rsidRPr="007E0B31">
              <w:rPr>
                <w:rFonts w:cs="Arial"/>
              </w:rPr>
              <w:t>in order to</w:t>
            </w:r>
            <w:proofErr w:type="gramEnd"/>
            <w:r w:rsidRPr="007E0B31">
              <w:rPr>
                <w:rFonts w:cs="Arial"/>
              </w:rPr>
              <w:t xml:space="preserve">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r w:rsidR="00091D8D">
              <w:t>comprise</w:t>
            </w:r>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5C20E3">
              <w:rPr>
                <w:bCs/>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56193979">
        <w:trPr>
          <w:cantSplit/>
        </w:trPr>
        <w:tc>
          <w:tcPr>
            <w:tcW w:w="2884" w:type="dxa"/>
          </w:tcPr>
          <w:p w14:paraId="2B1D6288" w14:textId="77777777" w:rsidR="00091D8D" w:rsidRPr="005C20E3" w:rsidRDefault="00091D8D" w:rsidP="00091D8D">
            <w:pPr>
              <w:pStyle w:val="Default"/>
              <w:rPr>
                <w:b/>
                <w:bCs/>
                <w:sz w:val="20"/>
                <w:szCs w:val="20"/>
              </w:rPr>
            </w:pPr>
          </w:p>
          <w:p w14:paraId="3EC85DCF" w14:textId="613299DE" w:rsidR="00091D8D" w:rsidRPr="005C20E3" w:rsidRDefault="005466BF" w:rsidP="005466BF">
            <w:pPr>
              <w:pStyle w:val="Default"/>
              <w:rPr>
                <w:b/>
                <w:bCs/>
                <w:sz w:val="20"/>
                <w:szCs w:val="20"/>
              </w:rPr>
            </w:pPr>
            <w:r w:rsidRPr="005C20E3">
              <w:rPr>
                <w:b/>
                <w:bCs/>
                <w:sz w:val="20"/>
                <w:szCs w:val="20"/>
              </w:rPr>
              <w:t>Black Start Unit Test</w:t>
            </w:r>
          </w:p>
        </w:tc>
        <w:tc>
          <w:tcPr>
            <w:tcW w:w="6634" w:type="dxa"/>
          </w:tcPr>
          <w:p w14:paraId="27C39250" w14:textId="056B54B5" w:rsidR="00091D8D" w:rsidRPr="005C20E3" w:rsidRDefault="005466BF" w:rsidP="00091D8D">
            <w:pPr>
              <w:pStyle w:val="TableArial11"/>
            </w:pPr>
            <w:r w:rsidRPr="005C20E3">
              <w:t xml:space="preserve">A </w:t>
            </w:r>
            <w:r w:rsidRPr="005C20E3">
              <w:rPr>
                <w:b/>
                <w:bCs/>
              </w:rPr>
              <w:t xml:space="preserve">Black Start Test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proofErr w:type="gramStart"/>
            <w:r w:rsidRPr="005C20E3">
              <w:t>, as the case may be, at</w:t>
            </w:r>
            <w:proofErr w:type="gramEnd"/>
            <w:r w:rsidRPr="005C20E3">
              <w:t xml:space="preserve"> a </w:t>
            </w:r>
            <w:r w:rsidRPr="005C20E3">
              <w:rPr>
                <w:b/>
                <w:bCs/>
              </w:rPr>
              <w:t xml:space="preserve">Black Start Station </w:t>
            </w:r>
            <w:r w:rsidRPr="005C20E3">
              <w:t xml:space="preserve">while the </w:t>
            </w:r>
            <w:r w:rsidRPr="005C20E3">
              <w:rPr>
                <w:b/>
                <w:bCs/>
              </w:rPr>
              <w:t xml:space="preserve">Black Start Station </w:t>
            </w:r>
            <w:r w:rsidRPr="005C20E3">
              <w:t>remains connected to an external alternating current electrical supply.</w:t>
            </w:r>
          </w:p>
        </w:tc>
      </w:tr>
      <w:tr w:rsidR="00046274" w:rsidRPr="007E0B31" w14:paraId="6BC8C1B5" w14:textId="77777777" w:rsidTr="56193979">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5847F235" w:rsidR="00CB3A44" w:rsidRPr="007E0B31" w:rsidRDefault="3701F70C" w:rsidP="005C20E3">
            <w:pPr>
              <w:jc w:val="both"/>
              <w:rPr>
                <w:rFonts w:cs="Arial"/>
              </w:rPr>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rsidR="00091D8D">
              <w:t>5Hz</w:t>
            </w:r>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r w:rsidR="00091D8D">
              <w:t xml:space="preserve"> </w:t>
            </w:r>
            <w:r w:rsidRPr="024814CE">
              <w:rPr>
                <w:rFonts w:cs="Arial"/>
              </w:rPr>
              <w:t>The time between each incremental step shall also be provided.</w:t>
            </w:r>
          </w:p>
        </w:tc>
      </w:tr>
      <w:tr w:rsidR="00046274" w:rsidRPr="007E0B31" w14:paraId="22BB098B" w14:textId="77777777" w:rsidTr="56193979">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6193979">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6193979">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6193979">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6193979">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6193979">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6193979">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56193979">
        <w:trPr>
          <w:cantSplit/>
        </w:trPr>
        <w:tc>
          <w:tcPr>
            <w:tcW w:w="2884" w:type="dxa"/>
          </w:tcPr>
          <w:p w14:paraId="4FA13681" w14:textId="70146D8D" w:rsidR="00CB3A44" w:rsidRPr="007E0B31" w:rsidRDefault="00CB3A44" w:rsidP="00ED5885">
            <w:pPr>
              <w:pStyle w:val="Arial11Bold"/>
              <w:rPr>
                <w:rFonts w:cs="Arial"/>
              </w:rPr>
            </w:pPr>
            <w:r w:rsidRPr="007E0B31">
              <w:rPr>
                <w:rFonts w:cs="Arial"/>
              </w:rPr>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634" w:type="dxa"/>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proofErr w:type="gramStart"/>
            <w:r w:rsidRPr="007E0B31">
              <w:rPr>
                <w:rFonts w:cs="Arial"/>
              </w:rPr>
              <w:t>, as the case may be, at</w:t>
            </w:r>
            <w:proofErr w:type="gramEnd"/>
            <w:r w:rsidRPr="007E0B31">
              <w:rPr>
                <w:rFonts w:cs="Arial"/>
              </w:rPr>
              <w:t xml:space="preserve">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56193979">
        <w:trPr>
          <w:cantSplit/>
        </w:trPr>
        <w:tc>
          <w:tcPr>
            <w:tcW w:w="2884" w:type="dxa"/>
          </w:tcPr>
          <w:p w14:paraId="43170D2C" w14:textId="77777777" w:rsidR="00CB3A44" w:rsidRPr="007E0B31" w:rsidRDefault="00CB3A44" w:rsidP="00ED5885">
            <w:pPr>
              <w:pStyle w:val="Arial11Bold"/>
              <w:rPr>
                <w:rFonts w:cs="Arial"/>
              </w:rPr>
            </w:pPr>
            <w:r w:rsidRPr="007E0B31">
              <w:rPr>
                <w:rFonts w:cs="Arial"/>
              </w:rPr>
              <w:lastRenderedPageBreak/>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56193979">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6193979">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6193979">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6193979">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6193979">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6193979">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6"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6"/>
            <w:r w:rsidRPr="007E0B31">
              <w:rPr>
                <w:rFonts w:cs="Arial"/>
              </w:rPr>
              <w:t>.</w:t>
            </w:r>
          </w:p>
        </w:tc>
      </w:tr>
      <w:tr w:rsidR="00046274" w:rsidRPr="007E0B31" w14:paraId="4F54E2D5" w14:textId="77777777" w:rsidTr="56193979">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7"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7"/>
            <w:proofErr w:type="gramEnd"/>
          </w:p>
          <w:p w14:paraId="3C1DF7DA" w14:textId="77777777" w:rsidR="00CB3A44" w:rsidRPr="007E0B31" w:rsidRDefault="00CB3A44" w:rsidP="00D94463">
            <w:pPr>
              <w:pStyle w:val="TableArial11"/>
              <w:ind w:left="567" w:hanging="567"/>
              <w:rPr>
                <w:rFonts w:cs="Arial"/>
              </w:rPr>
            </w:pPr>
            <w:bookmarkStart w:id="8"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8"/>
          </w:p>
          <w:p w14:paraId="64BA401B" w14:textId="77777777" w:rsidR="00CB3A44" w:rsidRPr="007E0B31" w:rsidRDefault="00CB3A44" w:rsidP="00D94463">
            <w:pPr>
              <w:pStyle w:val="TableArial11"/>
              <w:ind w:left="567" w:hanging="567"/>
              <w:rPr>
                <w:rFonts w:cs="Arial"/>
              </w:rPr>
            </w:pPr>
            <w:bookmarkStart w:id="9"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9"/>
          </w:p>
          <w:p w14:paraId="583A4AD0" w14:textId="77777777" w:rsidR="00CB3A44" w:rsidRPr="007E0B31" w:rsidRDefault="00CB3A44" w:rsidP="00D82AFC">
            <w:pPr>
              <w:pStyle w:val="TableArial11"/>
              <w:rPr>
                <w:rFonts w:cs="Arial"/>
              </w:rPr>
            </w:pPr>
            <w:bookmarkStart w:id="10"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10"/>
            <w:r w:rsidRPr="007E0B31">
              <w:rPr>
                <w:rFonts w:cs="Arial"/>
              </w:rPr>
              <w:t>.</w:t>
            </w:r>
          </w:p>
        </w:tc>
      </w:tr>
      <w:tr w:rsidR="00046274" w:rsidRPr="007E0B31" w14:paraId="7C541C3D" w14:textId="77777777" w:rsidTr="56193979">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11"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1"/>
            <w:r w:rsidRPr="007E0B31">
              <w:rPr>
                <w:rFonts w:cs="Arial"/>
              </w:rPr>
              <w:t>.</w:t>
            </w:r>
          </w:p>
        </w:tc>
      </w:tr>
      <w:tr w:rsidR="00046274" w:rsidRPr="007E0B31" w14:paraId="5FB8479F" w14:textId="77777777" w:rsidTr="56193979">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12"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12"/>
            <w:r w:rsidRPr="007E0B31">
              <w:rPr>
                <w:rFonts w:cs="Arial"/>
              </w:rPr>
              <w:t>.</w:t>
            </w:r>
          </w:p>
        </w:tc>
      </w:tr>
      <w:tr w:rsidR="00091D8D" w:rsidRPr="0079139F" w14:paraId="691ECA40" w14:textId="77777777" w:rsidTr="56193979">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6193979">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13" w:name="OLE_LINK2"/>
            <w:bookmarkStart w:id="14" w:name="OLE_LINK3"/>
            <w:r w:rsidRPr="007E0B31">
              <w:rPr>
                <w:rFonts w:cs="Arial"/>
              </w:rPr>
              <w:t>uropean Committee for Electrotechnical Standardisation.</w:t>
            </w:r>
            <w:bookmarkEnd w:id="13"/>
            <w:bookmarkEnd w:id="14"/>
          </w:p>
        </w:tc>
      </w:tr>
      <w:tr w:rsidR="00046274" w:rsidRPr="007E0B31" w14:paraId="693DA241" w14:textId="77777777" w:rsidTr="56193979">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6193979">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6193979">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6193979">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6193979">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6193979">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6193979">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6193979">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56193979">
        <w:trPr>
          <w:cantSplit/>
        </w:trPr>
        <w:tc>
          <w:tcPr>
            <w:tcW w:w="2884" w:type="dxa"/>
          </w:tcPr>
          <w:p w14:paraId="3547144E" w14:textId="77777777" w:rsidR="00C40DC8" w:rsidRPr="007E0B31" w:rsidRDefault="00C40DC8" w:rsidP="00ED5885">
            <w:pPr>
              <w:pStyle w:val="Arial11Bold"/>
              <w:rPr>
                <w:rFonts w:cs="Arial"/>
              </w:rPr>
            </w:pPr>
            <w:r w:rsidRPr="007E0B31">
              <w:rPr>
                <w:rFonts w:cs="Arial"/>
              </w:rPr>
              <w:lastRenderedPageBreak/>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56193979">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56193979">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56193979">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56193979">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56193979">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56193979">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56193979">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56193979">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56193979">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56193979">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56193979">
        <w:trPr>
          <w:cantSplit/>
        </w:trPr>
        <w:tc>
          <w:tcPr>
            <w:tcW w:w="2884" w:type="dxa"/>
          </w:tcPr>
          <w:p w14:paraId="00A60F8D" w14:textId="77777777" w:rsidR="00C40DC8" w:rsidRPr="007E0B31" w:rsidRDefault="00C40DC8" w:rsidP="00ED5885">
            <w:pPr>
              <w:pStyle w:val="Arial11Bold"/>
              <w:rPr>
                <w:rFonts w:cs="Arial"/>
              </w:rPr>
            </w:pPr>
            <w:r w:rsidRPr="007E0B31">
              <w:rPr>
                <w:rFonts w:cs="Arial"/>
              </w:rPr>
              <w:lastRenderedPageBreak/>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56193979">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56193979">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56193979">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56193979">
        <w:trPr>
          <w:cantSplit/>
        </w:trPr>
        <w:tc>
          <w:tcPr>
            <w:tcW w:w="2884" w:type="dxa"/>
          </w:tcPr>
          <w:p w14:paraId="20BD27CC" w14:textId="77777777" w:rsidR="00C40DC8" w:rsidRPr="007E0B31" w:rsidRDefault="00C40DC8" w:rsidP="00ED5885">
            <w:pPr>
              <w:pStyle w:val="Arial11Bold"/>
              <w:rPr>
                <w:rFonts w:cs="Arial"/>
              </w:rPr>
            </w:pPr>
            <w:bookmarkStart w:id="15" w:name="_DV_C9"/>
            <w:r w:rsidRPr="007E0B31">
              <w:rPr>
                <w:rFonts w:cs="Arial"/>
              </w:rPr>
              <w:t>Compliance Statement</w:t>
            </w:r>
            <w:bookmarkEnd w:id="15"/>
          </w:p>
        </w:tc>
        <w:tc>
          <w:tcPr>
            <w:tcW w:w="6634" w:type="dxa"/>
          </w:tcPr>
          <w:p w14:paraId="13AC6FB0" w14:textId="77777777" w:rsidR="00C40DC8" w:rsidRPr="00E61A96" w:rsidRDefault="00C40DC8" w:rsidP="00BB3C86">
            <w:pPr>
              <w:pStyle w:val="TableArial11"/>
              <w:rPr>
                <w:rFonts w:cs="Arial"/>
              </w:rPr>
            </w:pPr>
            <w:bookmarkStart w:id="16"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6"/>
          </w:p>
          <w:p w14:paraId="59457DB7" w14:textId="77777777" w:rsidR="00C40DC8" w:rsidRPr="00E61A96" w:rsidRDefault="00C40DC8" w:rsidP="00BB3C86">
            <w:pPr>
              <w:pStyle w:val="TableArial11"/>
              <w:rPr>
                <w:rFonts w:cs="Arial"/>
              </w:rPr>
            </w:pPr>
            <w:bookmarkStart w:id="17" w:name="_DV_C11"/>
            <w:r w:rsidRPr="00E61A96">
              <w:rPr>
                <w:rFonts w:cs="Arial"/>
                <w:b/>
              </w:rPr>
              <w:t>Generating Unit(s)</w:t>
            </w:r>
            <w:r w:rsidRPr="00E61A96">
              <w:rPr>
                <w:rFonts w:cs="Arial"/>
              </w:rPr>
              <w:t xml:space="preserve">; or, </w:t>
            </w:r>
            <w:bookmarkEnd w:id="17"/>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8" w:name="_DV_C12"/>
            <w:r w:rsidRPr="00E61A96">
              <w:rPr>
                <w:rFonts w:cs="Arial"/>
                <w:b/>
              </w:rPr>
              <w:t>CCGT Module(s)</w:t>
            </w:r>
            <w:r w:rsidRPr="00E61A96">
              <w:rPr>
                <w:rFonts w:cs="Arial"/>
              </w:rPr>
              <w:t xml:space="preserve">; or, </w:t>
            </w:r>
            <w:bookmarkEnd w:id="18"/>
          </w:p>
          <w:p w14:paraId="2F9E7ABB" w14:textId="77777777" w:rsidR="00C40DC8" w:rsidRPr="00E61A96" w:rsidRDefault="00C40DC8" w:rsidP="00BB3C86">
            <w:pPr>
              <w:pStyle w:val="TableArial11"/>
              <w:rPr>
                <w:rFonts w:cs="Arial"/>
              </w:rPr>
            </w:pPr>
            <w:bookmarkStart w:id="19" w:name="_DV_C13"/>
            <w:r w:rsidRPr="00E61A96">
              <w:rPr>
                <w:rFonts w:cs="Arial"/>
                <w:b/>
              </w:rPr>
              <w:t>Power Park Module(s)</w:t>
            </w:r>
            <w:r w:rsidRPr="00E61A96">
              <w:rPr>
                <w:rFonts w:cs="Arial"/>
              </w:rPr>
              <w:t xml:space="preserve">; or, </w:t>
            </w:r>
            <w:bookmarkEnd w:id="19"/>
          </w:p>
          <w:p w14:paraId="6DD734FE" w14:textId="77777777" w:rsidR="00C40DC8" w:rsidRPr="00E61A96" w:rsidRDefault="00C40DC8" w:rsidP="00BB3C86">
            <w:pPr>
              <w:pStyle w:val="TableArial11"/>
              <w:rPr>
                <w:rFonts w:cs="Arial"/>
                <w:b/>
              </w:rPr>
            </w:pPr>
            <w:bookmarkStart w:id="20"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21" w:name="_DV_C15"/>
            <w:bookmarkEnd w:id="20"/>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1"/>
          </w:p>
        </w:tc>
      </w:tr>
      <w:tr w:rsidR="00C40DC8" w:rsidRPr="007E0B31" w14:paraId="06D87C8F" w14:textId="77777777" w:rsidTr="56193979">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56193979">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lastRenderedPageBreak/>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56193979">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56193979">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E4ABA" w:rsidRPr="007E0B31" w14:paraId="67554A59" w14:textId="77777777" w:rsidTr="56193979">
        <w:trPr>
          <w:cantSplit/>
          <w:ins w:id="22" w:author="ESO Code Admin" w:date="2024-01-17T13:43:00Z"/>
        </w:trPr>
        <w:tc>
          <w:tcPr>
            <w:tcW w:w="2884" w:type="dxa"/>
          </w:tcPr>
          <w:p w14:paraId="071560FA" w14:textId="4C3E1D9A" w:rsidR="000E4ABA" w:rsidRPr="007E0B31" w:rsidRDefault="000E4ABA" w:rsidP="000E4ABA">
            <w:pPr>
              <w:pStyle w:val="Arial11Bold"/>
              <w:rPr>
                <w:ins w:id="23" w:author="ESO Code Admin" w:date="2024-01-17T13:43:00Z"/>
                <w:rFonts w:cs="Arial"/>
              </w:rPr>
            </w:pPr>
            <w:ins w:id="24" w:author="ESO Code Admin" w:date="2024-01-17T13:43:00Z">
              <w:r w:rsidRPr="008F65B4">
                <w:rPr>
                  <w:rFonts w:cs="Arial"/>
                  <w:highlight w:val="lightGray"/>
                </w:rPr>
                <w:t xml:space="preserve">Connection Agreement </w:t>
              </w:r>
            </w:ins>
          </w:p>
        </w:tc>
        <w:tc>
          <w:tcPr>
            <w:tcW w:w="6634" w:type="dxa"/>
          </w:tcPr>
          <w:p w14:paraId="5A3611CA" w14:textId="06028746" w:rsidR="000E4ABA" w:rsidRPr="007E0B31" w:rsidRDefault="000E4ABA" w:rsidP="000E4ABA">
            <w:pPr>
              <w:pStyle w:val="TableArial11"/>
              <w:rPr>
                <w:ins w:id="25" w:author="ESO Code Admin" w:date="2024-01-17T13:43:00Z"/>
                <w:rFonts w:cs="Arial"/>
              </w:rPr>
            </w:pPr>
            <w:ins w:id="26" w:author="ESO Code Admin" w:date="2024-01-17T13:43:00Z">
              <w:r w:rsidRPr="008F65B4">
                <w:rPr>
                  <w:rFonts w:cs="Arial"/>
                  <w:highlight w:val="lightGray"/>
                </w:rPr>
                <w:t xml:space="preserve">Has the meaning set out in the </w:t>
              </w:r>
              <w:r w:rsidRPr="008F65B4">
                <w:rPr>
                  <w:rFonts w:cs="Arial"/>
                  <w:b/>
                  <w:bCs/>
                  <w:highlight w:val="lightGray"/>
                </w:rPr>
                <w:t>DCUSA</w:t>
              </w:r>
              <w:r w:rsidRPr="008F65B4">
                <w:rPr>
                  <w:rFonts w:cs="Arial"/>
                  <w:highlight w:val="lightGray"/>
                </w:rPr>
                <w:t>.</w:t>
              </w:r>
            </w:ins>
          </w:p>
        </w:tc>
      </w:tr>
      <w:tr w:rsidR="00046274" w:rsidRPr="007E0B31" w14:paraId="2BF7BC2C" w14:textId="77777777" w:rsidTr="56193979">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56193979">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56193979">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56193979">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56193979">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56193979">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56193979">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56193979">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56193979">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0E5686" w:rsidRPr="007E0B31" w14:paraId="53E01391" w14:textId="77777777" w:rsidTr="56193979">
        <w:trPr>
          <w:cantSplit/>
        </w:trPr>
        <w:tc>
          <w:tcPr>
            <w:tcW w:w="2884" w:type="dxa"/>
          </w:tcPr>
          <w:p w14:paraId="29DEC0AF" w14:textId="77777777" w:rsidR="000E5686" w:rsidRPr="007E0B31" w:rsidRDefault="000E5686" w:rsidP="000E5686">
            <w:pPr>
              <w:pStyle w:val="Arial11Bold"/>
              <w:rPr>
                <w:rFonts w:cs="Arial"/>
              </w:rPr>
            </w:pPr>
            <w:r w:rsidRPr="007E0B31">
              <w:rPr>
                <w:rFonts w:cs="Arial"/>
              </w:rPr>
              <w:t>Control Calls</w:t>
            </w:r>
          </w:p>
        </w:tc>
        <w:tc>
          <w:tcPr>
            <w:tcW w:w="6634" w:type="dxa"/>
          </w:tcPr>
          <w:p w14:paraId="6192B2BE" w14:textId="213D161E" w:rsidR="000E5686" w:rsidRPr="007E0B31" w:rsidRDefault="000E5686" w:rsidP="000E5686">
            <w:pPr>
              <w:pStyle w:val="TableArial11"/>
              <w:rPr>
                <w:rFonts w:cs="Arial"/>
              </w:rPr>
            </w:pPr>
            <w:r>
              <w:rPr>
                <w:rFonts w:cs="Arial"/>
              </w:rPr>
              <w:t>T</w:t>
            </w:r>
            <w:r w:rsidRPr="007E0B31">
              <w:rPr>
                <w:rFonts w:cs="Arial"/>
              </w:rPr>
              <w:t>elephone call</w:t>
            </w:r>
            <w:r>
              <w:rPr>
                <w:rFonts w:cs="Arial"/>
              </w:rPr>
              <w:t>s</w:t>
            </w:r>
            <w:r w:rsidRPr="007E0B31">
              <w:rPr>
                <w:rFonts w:cs="Arial"/>
              </w:rPr>
              <w:t xml:space="preserve"> whose destination and/or origin is a </w:t>
            </w:r>
            <w:r w:rsidRPr="007E0B31">
              <w:rPr>
                <w:rFonts w:cs="Arial"/>
                <w:b/>
              </w:rPr>
              <w:t>Control Centre</w:t>
            </w:r>
            <w:r w:rsidRPr="007E0B31">
              <w:rPr>
                <w:rFonts w:cs="Arial"/>
              </w:rPr>
              <w:t xml:space="preserve"> </w:t>
            </w:r>
            <w:r>
              <w:rPr>
                <w:rFonts w:cs="Arial"/>
              </w:rPr>
              <w:t xml:space="preserve">or </w:t>
            </w:r>
            <w:r w:rsidRPr="00CB2441">
              <w:rPr>
                <w:rFonts w:cs="Arial"/>
                <w:b/>
                <w:bCs/>
              </w:rPr>
              <w:t>Control Point</w:t>
            </w:r>
            <w:r w:rsidRPr="00B17F8B">
              <w:rPr>
                <w:rFonts w:cs="Arial"/>
              </w:rPr>
              <w:t>, either</w:t>
            </w:r>
            <w:r>
              <w:rPr>
                <w:rFonts w:cs="Arial"/>
              </w:rPr>
              <w:t xml:space="preserve"> from dedicated control desk telephone systems or dedicated telephone handsets, </w:t>
            </w:r>
            <w:r w:rsidRPr="007E0B31">
              <w:rPr>
                <w:rFonts w:cs="Arial"/>
              </w:rPr>
              <w:t xml:space="preserve">and which, for the purpose of </w:t>
            </w:r>
            <w:r w:rsidRPr="007E0B31">
              <w:rPr>
                <w:rFonts w:cs="Arial"/>
                <w:b/>
              </w:rPr>
              <w:t>Control Telephony</w:t>
            </w:r>
            <w:r w:rsidRPr="007E0B31">
              <w:rPr>
                <w:rFonts w:cs="Arial"/>
              </w:rPr>
              <w:t>, ha</w:t>
            </w:r>
            <w:r>
              <w:rPr>
                <w:rFonts w:cs="Arial"/>
              </w:rPr>
              <w:t>ve</w:t>
            </w:r>
            <w:r w:rsidRPr="007E0B31">
              <w:rPr>
                <w:rFonts w:cs="Arial"/>
              </w:rPr>
              <w:t xml:space="preserve"> the right to exercise priority over (</w:t>
            </w:r>
            <w:proofErr w:type="spellStart"/>
            <w:r w:rsidRPr="007E0B31">
              <w:rPr>
                <w:rFonts w:cs="Arial"/>
              </w:rPr>
              <w:t>ie</w:t>
            </w:r>
            <w:proofErr w:type="spellEnd"/>
            <w:r w:rsidRPr="007E0B31">
              <w:rPr>
                <w:rFonts w:cs="Arial"/>
              </w:rPr>
              <w:t>. disconnect) a call of a lower status.</w:t>
            </w:r>
          </w:p>
        </w:tc>
      </w:tr>
      <w:tr w:rsidR="000E5686" w:rsidRPr="007E0B31" w14:paraId="2493C15B" w14:textId="77777777" w:rsidTr="56193979">
        <w:trPr>
          <w:cantSplit/>
        </w:trPr>
        <w:tc>
          <w:tcPr>
            <w:tcW w:w="2884" w:type="dxa"/>
          </w:tcPr>
          <w:p w14:paraId="565B74C5" w14:textId="77777777" w:rsidR="000E5686" w:rsidRPr="007E0B31" w:rsidRDefault="000E5686" w:rsidP="000E5686">
            <w:pPr>
              <w:pStyle w:val="Arial11Bold"/>
              <w:rPr>
                <w:rFonts w:cs="Arial"/>
              </w:rPr>
            </w:pPr>
            <w:r w:rsidRPr="007E0B31">
              <w:rPr>
                <w:rFonts w:cs="Arial"/>
              </w:rPr>
              <w:t>Control Centre</w:t>
            </w:r>
          </w:p>
        </w:tc>
        <w:tc>
          <w:tcPr>
            <w:tcW w:w="6634" w:type="dxa"/>
          </w:tcPr>
          <w:p w14:paraId="0D9B9445" w14:textId="77777777" w:rsidR="000E5686" w:rsidRPr="007E0B31" w:rsidRDefault="000E5686" w:rsidP="000E5686">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0E5686" w:rsidRPr="007E0B31" w14:paraId="0286B8A2" w14:textId="77777777" w:rsidTr="56193979">
        <w:trPr>
          <w:cantSplit/>
        </w:trPr>
        <w:tc>
          <w:tcPr>
            <w:tcW w:w="2884" w:type="dxa"/>
          </w:tcPr>
          <w:p w14:paraId="536D92EE" w14:textId="77777777" w:rsidR="000E5686" w:rsidRPr="007E0B31" w:rsidRDefault="000E5686" w:rsidP="000E5686">
            <w:pPr>
              <w:pStyle w:val="Arial11Bold"/>
              <w:rPr>
                <w:rFonts w:cs="Arial"/>
              </w:rPr>
            </w:pPr>
            <w:r w:rsidRPr="007E0B31">
              <w:rPr>
                <w:rFonts w:cs="Arial"/>
              </w:rPr>
              <w:lastRenderedPageBreak/>
              <w:t>Control Engineer</w:t>
            </w:r>
          </w:p>
        </w:tc>
        <w:tc>
          <w:tcPr>
            <w:tcW w:w="6634" w:type="dxa"/>
          </w:tcPr>
          <w:p w14:paraId="2DAA8A41" w14:textId="77777777" w:rsidR="000E5686" w:rsidRPr="007E0B31" w:rsidRDefault="000E5686" w:rsidP="000E5686">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0E5686" w:rsidRPr="007E0B31" w14:paraId="4A061FA1" w14:textId="77777777" w:rsidTr="56193979">
        <w:trPr>
          <w:cantSplit/>
        </w:trPr>
        <w:tc>
          <w:tcPr>
            <w:tcW w:w="2884" w:type="dxa"/>
          </w:tcPr>
          <w:p w14:paraId="0565CA3D" w14:textId="77777777" w:rsidR="000E5686" w:rsidRPr="007E0B31" w:rsidRDefault="000E5686" w:rsidP="000E5686">
            <w:pPr>
              <w:pStyle w:val="Arial11Bold"/>
              <w:rPr>
                <w:rFonts w:cs="Arial"/>
              </w:rPr>
            </w:pPr>
            <w:r w:rsidRPr="007E0B31">
              <w:rPr>
                <w:rFonts w:cs="Arial"/>
              </w:rPr>
              <w:t>Control Person</w:t>
            </w:r>
          </w:p>
        </w:tc>
        <w:tc>
          <w:tcPr>
            <w:tcW w:w="6634" w:type="dxa"/>
          </w:tcPr>
          <w:p w14:paraId="2D0C4029" w14:textId="77777777" w:rsidR="000E5686" w:rsidRPr="007E0B31" w:rsidRDefault="000E5686" w:rsidP="000E5686">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0E5686" w:rsidRPr="007E0B31" w14:paraId="12EB2467" w14:textId="77777777" w:rsidTr="56193979">
        <w:trPr>
          <w:cantSplit/>
        </w:trPr>
        <w:tc>
          <w:tcPr>
            <w:tcW w:w="2884" w:type="dxa"/>
          </w:tcPr>
          <w:p w14:paraId="19C43882" w14:textId="2FBBB530" w:rsidR="000E5686" w:rsidRPr="00B43A5F" w:rsidRDefault="000E5686" w:rsidP="000E5686">
            <w:pPr>
              <w:rPr>
                <w:bCs/>
              </w:rPr>
            </w:pPr>
            <w:r w:rsidRPr="005C20E3">
              <w:rPr>
                <w:rFonts w:cs="Arial"/>
                <w:b/>
                <w:bCs/>
              </w:rPr>
              <w:t>Control Phase</w:t>
            </w:r>
          </w:p>
          <w:p w14:paraId="1DA71278" w14:textId="77777777" w:rsidR="000E5686" w:rsidRPr="00A87826" w:rsidRDefault="000E5686" w:rsidP="000E5686"/>
          <w:p w14:paraId="14947776" w14:textId="77777777" w:rsidR="000E5686" w:rsidRPr="00A87826" w:rsidRDefault="000E5686" w:rsidP="000E5686"/>
          <w:p w14:paraId="04D42DE1" w14:textId="77777777" w:rsidR="000E5686" w:rsidRPr="00A87826" w:rsidRDefault="000E5686" w:rsidP="000E5686"/>
          <w:p w14:paraId="4E06E153" w14:textId="1EB79B79" w:rsidR="000E5686" w:rsidRPr="00A87826" w:rsidRDefault="000E5686" w:rsidP="000E5686">
            <w:pPr>
              <w:jc w:val="center"/>
            </w:pPr>
          </w:p>
        </w:tc>
        <w:tc>
          <w:tcPr>
            <w:tcW w:w="6634" w:type="dxa"/>
          </w:tcPr>
          <w:p w14:paraId="39628092" w14:textId="77777777" w:rsidR="000E5686" w:rsidRPr="007E0B31" w:rsidRDefault="000E5686" w:rsidP="000E5686">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0E5686" w:rsidRPr="007E0B31" w14:paraId="027A8852" w14:textId="77777777" w:rsidTr="56193979">
        <w:trPr>
          <w:cantSplit/>
        </w:trPr>
        <w:tc>
          <w:tcPr>
            <w:tcW w:w="2884" w:type="dxa"/>
          </w:tcPr>
          <w:p w14:paraId="61E04235" w14:textId="77777777" w:rsidR="000E5686" w:rsidRPr="007E0B31" w:rsidRDefault="000E5686" w:rsidP="000E5686">
            <w:pPr>
              <w:pStyle w:val="Arial11Bold"/>
              <w:rPr>
                <w:rFonts w:cs="Arial"/>
              </w:rPr>
            </w:pPr>
            <w:r w:rsidRPr="007E0B31">
              <w:rPr>
                <w:rFonts w:cs="Arial"/>
              </w:rPr>
              <w:t>Control Point</w:t>
            </w:r>
          </w:p>
        </w:tc>
        <w:tc>
          <w:tcPr>
            <w:tcW w:w="6634" w:type="dxa"/>
          </w:tcPr>
          <w:p w14:paraId="7358CD55" w14:textId="77777777" w:rsidR="000E5686" w:rsidRPr="007E0B31" w:rsidRDefault="000E5686" w:rsidP="000E5686">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0E5686" w:rsidRPr="007E0B31" w:rsidRDefault="000E5686" w:rsidP="000E5686">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0E5686" w:rsidRPr="007E0B31" w:rsidRDefault="000E5686" w:rsidP="000E5686">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0E5686" w:rsidRPr="007E0B31" w:rsidRDefault="000E5686" w:rsidP="000E5686">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0E5686" w:rsidRPr="007E0B31" w14:paraId="3239CB2F" w14:textId="77777777" w:rsidTr="56193979">
        <w:trPr>
          <w:cantSplit/>
        </w:trPr>
        <w:tc>
          <w:tcPr>
            <w:tcW w:w="2884" w:type="dxa"/>
          </w:tcPr>
          <w:p w14:paraId="31CC584E" w14:textId="77777777" w:rsidR="000E5686" w:rsidRPr="007E0B31" w:rsidRDefault="000E5686" w:rsidP="000E5686">
            <w:pPr>
              <w:pStyle w:val="Arial11Bold"/>
              <w:rPr>
                <w:rFonts w:cs="Arial"/>
              </w:rPr>
            </w:pPr>
            <w:r w:rsidRPr="007E0B31">
              <w:rPr>
                <w:rFonts w:cs="Arial"/>
              </w:rPr>
              <w:t>Control Telephony</w:t>
            </w:r>
          </w:p>
        </w:tc>
        <w:tc>
          <w:tcPr>
            <w:tcW w:w="6634" w:type="dxa"/>
          </w:tcPr>
          <w:p w14:paraId="076469C1" w14:textId="2948C129" w:rsidR="000E5686" w:rsidRPr="007E0B31" w:rsidRDefault="00936C4A" w:rsidP="000E5686">
            <w:pPr>
              <w:pStyle w:val="TableArial11"/>
              <w:rPr>
                <w:rFonts w:cs="Arial"/>
              </w:rPr>
            </w:pPr>
            <w:r w:rsidRPr="007E0B31">
              <w:rPr>
                <w:rFonts w:cs="Arial"/>
              </w:rPr>
              <w:t xml:space="preserve">The principal method by which a </w:t>
            </w:r>
            <w:r w:rsidRPr="007E0B31">
              <w:rPr>
                <w:rFonts w:cs="Arial"/>
                <w:b/>
              </w:rPr>
              <w:t>User's Responsible Engineer/Operator</w:t>
            </w:r>
            <w:r w:rsidRPr="005628E8">
              <w:rPr>
                <w:rFonts w:cs="Arial"/>
                <w:bCs/>
              </w:rPr>
              <w:t>, the relevant</w:t>
            </w:r>
            <w:r>
              <w:rPr>
                <w:rFonts w:cs="Arial"/>
                <w:b/>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w:t>
            </w:r>
          </w:p>
        </w:tc>
      </w:tr>
      <w:tr w:rsidR="000E5686" w:rsidRPr="007E0B31" w14:paraId="31949C78" w14:textId="77777777" w:rsidTr="56193979">
        <w:trPr>
          <w:cantSplit/>
        </w:trPr>
        <w:tc>
          <w:tcPr>
            <w:tcW w:w="2884" w:type="dxa"/>
          </w:tcPr>
          <w:p w14:paraId="6E349B25" w14:textId="77777777" w:rsidR="000E5686" w:rsidRPr="007E0B31" w:rsidRDefault="000E5686" w:rsidP="000E5686">
            <w:pPr>
              <w:pStyle w:val="Arial11Bold"/>
              <w:rPr>
                <w:rFonts w:cs="Arial"/>
              </w:rPr>
            </w:pPr>
            <w:r w:rsidRPr="007E0B31">
              <w:rPr>
                <w:rFonts w:cs="Arial"/>
              </w:rPr>
              <w:t>Core Industry Document</w:t>
            </w:r>
          </w:p>
        </w:tc>
        <w:tc>
          <w:tcPr>
            <w:tcW w:w="6634" w:type="dxa"/>
          </w:tcPr>
          <w:p w14:paraId="7330C8CF" w14:textId="4AE65B1F" w:rsidR="000E5686" w:rsidRPr="007E0B31" w:rsidRDefault="000E5686" w:rsidP="000E5686">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0E5686" w:rsidRPr="007E0B31" w14:paraId="3A59B2AE" w14:textId="77777777" w:rsidTr="56193979">
        <w:trPr>
          <w:cantSplit/>
        </w:trPr>
        <w:tc>
          <w:tcPr>
            <w:tcW w:w="2884" w:type="dxa"/>
          </w:tcPr>
          <w:p w14:paraId="2D437765" w14:textId="77777777" w:rsidR="000E5686" w:rsidRPr="007E0B31" w:rsidRDefault="000E5686" w:rsidP="000E5686">
            <w:pPr>
              <w:pStyle w:val="Arial11Bold"/>
              <w:rPr>
                <w:rFonts w:cs="Arial"/>
              </w:rPr>
            </w:pPr>
            <w:r w:rsidRPr="007E0B31">
              <w:rPr>
                <w:rFonts w:cs="Arial"/>
              </w:rPr>
              <w:t>Core Industry Document Owner</w:t>
            </w:r>
          </w:p>
        </w:tc>
        <w:tc>
          <w:tcPr>
            <w:tcW w:w="6634" w:type="dxa"/>
          </w:tcPr>
          <w:p w14:paraId="10482254" w14:textId="77777777" w:rsidR="000E5686" w:rsidRPr="007E0B31" w:rsidRDefault="000E5686" w:rsidP="000E5686">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BF43DD" w:rsidRPr="007E0B31" w14:paraId="394DC92A" w14:textId="77777777" w:rsidTr="56193979">
        <w:trPr>
          <w:cantSplit/>
        </w:trPr>
        <w:tc>
          <w:tcPr>
            <w:tcW w:w="2884" w:type="dxa"/>
          </w:tcPr>
          <w:p w14:paraId="1D029702" w14:textId="54528067" w:rsidR="00BF43DD" w:rsidRPr="007E0B31" w:rsidRDefault="00BF43DD" w:rsidP="00BF43DD">
            <w:pPr>
              <w:pStyle w:val="Arial11Bold"/>
              <w:rPr>
                <w:rFonts w:cs="Arial"/>
              </w:rPr>
            </w:pPr>
            <w:r>
              <w:rPr>
                <w:rFonts w:cs="Arial"/>
              </w:rPr>
              <w:lastRenderedPageBreak/>
              <w:t>Critical Tools and Facilities</w:t>
            </w:r>
          </w:p>
        </w:tc>
        <w:tc>
          <w:tcPr>
            <w:tcW w:w="6634" w:type="dxa"/>
          </w:tcPr>
          <w:p w14:paraId="7C14C8CE" w14:textId="77777777" w:rsidR="00BF43DD" w:rsidRPr="00313DD0" w:rsidRDefault="00BF43DD" w:rsidP="00BF43DD">
            <w:pPr>
              <w:spacing w:before="100" w:after="100"/>
              <w:jc w:val="both"/>
              <w:rPr>
                <w:rFonts w:cs="Arial"/>
                <w:b/>
                <w:bCs/>
              </w:rPr>
            </w:pPr>
            <w:r w:rsidRPr="00313DD0">
              <w:rPr>
                <w:rFonts w:cs="Arial"/>
                <w:b/>
                <w:bCs/>
              </w:rPr>
              <w:t xml:space="preserve">Apparatus </w:t>
            </w:r>
            <w:r w:rsidRPr="00313DD0">
              <w:rPr>
                <w:rFonts w:cs="Arial"/>
              </w:rPr>
              <w:t xml:space="preserve">and tools required in relation to </w:t>
            </w:r>
            <w:r w:rsidRPr="00313DD0">
              <w:rPr>
                <w:rFonts w:cs="Arial"/>
                <w:b/>
                <w:bCs/>
              </w:rPr>
              <w:t>Black Start</w:t>
            </w:r>
            <w:r w:rsidRPr="0012163A">
              <w:rPr>
                <w:rFonts w:cs="Arial"/>
              </w:rPr>
              <w:t>:</w:t>
            </w:r>
          </w:p>
          <w:p w14:paraId="44687B6D" w14:textId="77777777" w:rsidR="00BF43DD" w:rsidRPr="00313DD0" w:rsidRDefault="00BF43DD" w:rsidP="00BF43DD">
            <w:pPr>
              <w:spacing w:before="100" w:after="100"/>
              <w:jc w:val="both"/>
              <w:rPr>
                <w:rFonts w:cs="Arial"/>
              </w:rPr>
            </w:pPr>
            <w:r>
              <w:rPr>
                <w:rFonts w:cs="Arial"/>
              </w:rPr>
              <w:t xml:space="preserve">a) </w:t>
            </w:r>
            <w:r w:rsidRPr="00313DD0">
              <w:rPr>
                <w:rFonts w:cs="Arial"/>
              </w:rPr>
              <w:t xml:space="preserve">In the case of </w:t>
            </w:r>
            <w:r w:rsidRPr="00313DD0">
              <w:rPr>
                <w:rFonts w:cs="Arial"/>
                <w:b/>
                <w:bCs/>
              </w:rPr>
              <w:t>The Company</w:t>
            </w:r>
            <w:r w:rsidRPr="00313DD0">
              <w:rPr>
                <w:rFonts w:cs="Arial"/>
              </w:rPr>
              <w:t xml:space="preserve"> include, but are not limited to</w:t>
            </w:r>
            <w:r>
              <w:rPr>
                <w:rFonts w:cs="Arial"/>
              </w:rPr>
              <w:t>:</w:t>
            </w:r>
          </w:p>
          <w:p w14:paraId="7753D059" w14:textId="77777777" w:rsidR="00BF43DD" w:rsidRPr="00313DD0" w:rsidRDefault="00BF43DD" w:rsidP="00BF43DD">
            <w:pPr>
              <w:widowControl/>
              <w:numPr>
                <w:ilvl w:val="0"/>
                <w:numId w:val="18"/>
              </w:numPr>
              <w:spacing w:before="100" w:after="100"/>
              <w:jc w:val="both"/>
              <w:rPr>
                <w:rFonts w:cs="Arial"/>
              </w:rPr>
            </w:pPr>
            <w:r w:rsidRPr="00313DD0">
              <w:rPr>
                <w:rFonts w:cs="Arial"/>
              </w:rPr>
              <w:t xml:space="preserve">Tools for operating and monitoring the </w:t>
            </w:r>
            <w:r w:rsidRPr="00313DD0">
              <w:rPr>
                <w:rFonts w:cs="Arial"/>
                <w:b/>
                <w:bCs/>
              </w:rPr>
              <w:t>Transmission System</w:t>
            </w:r>
            <w:r w:rsidRPr="00313DD0">
              <w:rPr>
                <w:rFonts w:cs="Arial"/>
              </w:rPr>
              <w:t xml:space="preserve"> including but not limited to state estimation, the </w:t>
            </w:r>
            <w:r w:rsidRPr="00313DD0">
              <w:rPr>
                <w:rFonts w:cs="Arial"/>
                <w:b/>
                <w:bCs/>
              </w:rPr>
              <w:t>Balancing Mechanism</w:t>
            </w:r>
            <w:r w:rsidRPr="00313DD0">
              <w:rPr>
                <w:rFonts w:cs="Arial"/>
              </w:rPr>
              <w:t xml:space="preserve">, </w:t>
            </w:r>
            <w:r w:rsidRPr="00C03CC4">
              <w:rPr>
                <w:rFonts w:cs="Arial"/>
                <w:b/>
                <w:bCs/>
              </w:rPr>
              <w:t>Load</w:t>
            </w:r>
            <w:r w:rsidRPr="00313DD0">
              <w:rPr>
                <w:rFonts w:cs="Arial"/>
              </w:rPr>
              <w:t xml:space="preserve"> and </w:t>
            </w:r>
            <w:r w:rsidRPr="00313DD0">
              <w:rPr>
                <w:rFonts w:cs="Arial"/>
                <w:b/>
                <w:bCs/>
              </w:rPr>
              <w:t>System Frequency</w:t>
            </w:r>
            <w:r w:rsidRPr="00313DD0">
              <w:rPr>
                <w:rFonts w:cs="Arial"/>
              </w:rPr>
              <w:t xml:space="preserve"> control, alarms, real time system operation and operational security analysis including </w:t>
            </w:r>
            <w:proofErr w:type="gramStart"/>
            <w:r w:rsidRPr="00313DD0">
              <w:rPr>
                <w:rFonts w:cs="Arial"/>
              </w:rPr>
              <w:t>off line</w:t>
            </w:r>
            <w:proofErr w:type="gramEnd"/>
            <w:r w:rsidRPr="00313DD0">
              <w:rPr>
                <w:rFonts w:cs="Arial"/>
              </w:rPr>
              <w:t xml:space="preserve"> transmission analysis</w:t>
            </w:r>
            <w:r>
              <w:rPr>
                <w:rFonts w:cs="Arial"/>
              </w:rPr>
              <w:t>;</w:t>
            </w:r>
          </w:p>
          <w:p w14:paraId="656CD8AC" w14:textId="77777777" w:rsidR="00BF43DD" w:rsidRPr="00313DD0" w:rsidRDefault="00BF43DD" w:rsidP="00BF43DD">
            <w:pPr>
              <w:widowControl/>
              <w:numPr>
                <w:ilvl w:val="0"/>
                <w:numId w:val="18"/>
              </w:numPr>
              <w:spacing w:before="100" w:after="100"/>
              <w:jc w:val="both"/>
              <w:rPr>
                <w:rFonts w:cs="Arial"/>
              </w:rPr>
            </w:pPr>
            <w:r w:rsidRPr="00313DD0">
              <w:rPr>
                <w:rFonts w:cs="Arial"/>
              </w:rPr>
              <w:t xml:space="preserve">The ability to control, protect and monitor transmission assets including switchgear, tap changers and other </w:t>
            </w:r>
            <w:r w:rsidRPr="00313DD0">
              <w:rPr>
                <w:rFonts w:cs="Arial"/>
                <w:b/>
                <w:bCs/>
              </w:rPr>
              <w:t>Transmission System</w:t>
            </w:r>
            <w:r w:rsidRPr="00313DD0">
              <w:rPr>
                <w:rFonts w:cs="Arial"/>
              </w:rPr>
              <w:t xml:space="preserve"> equipment including where available auxiliary equipment and to ensure the safe operation of </w:t>
            </w:r>
            <w:r w:rsidRPr="00313DD0">
              <w:rPr>
                <w:rFonts w:cs="Arial"/>
                <w:b/>
                <w:bCs/>
              </w:rPr>
              <w:t>Plant</w:t>
            </w:r>
            <w:r w:rsidRPr="00313DD0">
              <w:rPr>
                <w:rFonts w:cs="Arial"/>
              </w:rPr>
              <w:t xml:space="preserve"> </w:t>
            </w:r>
            <w:r w:rsidRPr="00313DD0">
              <w:rPr>
                <w:rFonts w:eastAsia="Calibri" w:cs="Arial"/>
                <w:szCs w:val="22"/>
              </w:rPr>
              <w:t xml:space="preserve">and </w:t>
            </w:r>
            <w:r w:rsidRPr="00313DD0">
              <w:rPr>
                <w:rFonts w:eastAsia="Calibri" w:cs="Arial"/>
                <w:b/>
                <w:szCs w:val="22"/>
              </w:rPr>
              <w:t>Apparatus</w:t>
            </w:r>
            <w:r w:rsidRPr="00313DD0">
              <w:rPr>
                <w:rFonts w:eastAsia="Calibri" w:cs="Arial"/>
                <w:szCs w:val="22"/>
              </w:rPr>
              <w:t xml:space="preserve"> and the safety of </w:t>
            </w:r>
            <w:proofErr w:type="gramStart"/>
            <w:r w:rsidRPr="00313DD0">
              <w:rPr>
                <w:rFonts w:cs="Arial"/>
              </w:rPr>
              <w:t>personnel</w:t>
            </w:r>
            <w:r>
              <w:rPr>
                <w:rFonts w:cs="Arial"/>
              </w:rPr>
              <w:t>;</w:t>
            </w:r>
            <w:proofErr w:type="gramEnd"/>
          </w:p>
          <w:p w14:paraId="1BC11F85" w14:textId="77777777" w:rsidR="00BF43DD" w:rsidRPr="00313DD0" w:rsidRDefault="00BF43DD" w:rsidP="00BF43DD">
            <w:pPr>
              <w:widowControl/>
              <w:numPr>
                <w:ilvl w:val="0"/>
                <w:numId w:val="18"/>
              </w:numPr>
              <w:spacing w:before="100" w:after="100"/>
              <w:jc w:val="both"/>
              <w:rPr>
                <w:rFonts w:cs="Arial"/>
              </w:rPr>
            </w:pPr>
            <w:r w:rsidRPr="00313DD0">
              <w:rPr>
                <w:rFonts w:cs="Arial"/>
                <w:b/>
                <w:bCs/>
              </w:rPr>
              <w:t>Control Telephony</w:t>
            </w:r>
            <w:r w:rsidRPr="00313DD0">
              <w:rPr>
                <w:rFonts w:cs="Arial"/>
              </w:rPr>
              <w:t xml:space="preserve"> systems as provided for in CC.6.5.1 – CC.6.5.5 and ECC.6.5.1 – ECC.6.5.</w:t>
            </w:r>
            <w:proofErr w:type="gramStart"/>
            <w:r w:rsidRPr="00313DD0">
              <w:rPr>
                <w:rFonts w:cs="Arial"/>
              </w:rPr>
              <w:t>5</w:t>
            </w:r>
            <w:r>
              <w:rPr>
                <w:rFonts w:cs="Arial"/>
              </w:rPr>
              <w:t>;</w:t>
            </w:r>
            <w:proofErr w:type="gramEnd"/>
          </w:p>
          <w:p w14:paraId="5AE2ED68" w14:textId="77777777" w:rsidR="00BF43DD" w:rsidRPr="00313DD0" w:rsidRDefault="00BF43DD" w:rsidP="00BF43DD">
            <w:pPr>
              <w:widowControl/>
              <w:numPr>
                <w:ilvl w:val="0"/>
                <w:numId w:val="18"/>
              </w:numPr>
              <w:spacing w:before="100" w:after="100"/>
              <w:jc w:val="both"/>
              <w:rPr>
                <w:rFonts w:cs="Arial"/>
              </w:rPr>
            </w:pPr>
            <w:r w:rsidRPr="00313DD0">
              <w:rPr>
                <w:rFonts w:cs="Arial"/>
              </w:rPr>
              <w:t>Operational telephony as provided for in STCP 04-5</w:t>
            </w:r>
            <w:r>
              <w:rPr>
                <w:rFonts w:cs="Arial"/>
              </w:rPr>
              <w:t>; and</w:t>
            </w:r>
          </w:p>
          <w:p w14:paraId="4EBAA28B" w14:textId="77777777" w:rsidR="00BF43DD" w:rsidRPr="00313DD0" w:rsidRDefault="00BF43DD" w:rsidP="00BF43DD">
            <w:pPr>
              <w:widowControl/>
              <w:numPr>
                <w:ilvl w:val="0"/>
                <w:numId w:val="18"/>
              </w:numPr>
              <w:spacing w:before="100" w:after="100"/>
              <w:jc w:val="both"/>
              <w:rPr>
                <w:rFonts w:cs="Arial"/>
              </w:rPr>
            </w:pPr>
            <w:r w:rsidRPr="00313DD0">
              <w:rPr>
                <w:rFonts w:cs="Arial"/>
              </w:rPr>
              <w:t>Tools and communications systems to facilitate cross border operations.</w:t>
            </w:r>
          </w:p>
          <w:p w14:paraId="68FAA0AF" w14:textId="77777777" w:rsidR="00BF43DD" w:rsidRPr="00313DD0" w:rsidRDefault="00BF43DD" w:rsidP="00BF43DD">
            <w:pPr>
              <w:spacing w:before="100" w:after="100"/>
              <w:ind w:left="344" w:hanging="284"/>
              <w:jc w:val="both"/>
              <w:rPr>
                <w:rFonts w:cs="Arial"/>
              </w:rPr>
            </w:pPr>
            <w:r>
              <w:rPr>
                <w:rFonts w:cs="Arial"/>
              </w:rPr>
              <w:t xml:space="preserve">b) </w:t>
            </w:r>
            <w:r w:rsidRPr="00313DD0">
              <w:rPr>
                <w:rFonts w:cs="Arial"/>
              </w:rPr>
              <w:t xml:space="preserve">In the case of </w:t>
            </w:r>
            <w:r w:rsidRPr="00313DD0">
              <w:rPr>
                <w:rFonts w:cs="Arial"/>
                <w:b/>
              </w:rPr>
              <w:t>Generators</w:t>
            </w:r>
            <w:r w:rsidRPr="001843C3">
              <w:rPr>
                <w:rFonts w:cs="Arial"/>
                <w:bCs/>
              </w:rPr>
              <w:t>,</w:t>
            </w:r>
            <w:r w:rsidRPr="00313DD0">
              <w:rPr>
                <w:rFonts w:cs="Arial"/>
                <w:b/>
              </w:rPr>
              <w:t xml:space="preserve"> HVDC System Owners</w:t>
            </w:r>
            <w:r w:rsidRPr="001843C3">
              <w:rPr>
                <w:rFonts w:cs="Arial"/>
                <w:bCs/>
              </w:rPr>
              <w:t>,</w:t>
            </w:r>
            <w:r w:rsidRPr="00313DD0">
              <w:rPr>
                <w:rFonts w:cs="Arial"/>
                <w:b/>
              </w:rPr>
              <w:t xml:space="preserve"> DC Converter Station Owners</w:t>
            </w:r>
            <w:r w:rsidRPr="001843C3">
              <w:rPr>
                <w:rFonts w:cs="Arial"/>
                <w:bCs/>
              </w:rPr>
              <w:t>,</w:t>
            </w:r>
            <w:r>
              <w:rPr>
                <w:rFonts w:cs="Arial"/>
                <w:b/>
              </w:rPr>
              <w:t xml:space="preserve"> Defence Service Providers</w:t>
            </w:r>
            <w:r>
              <w:rPr>
                <w:rFonts w:cs="Arial"/>
                <w:bCs/>
              </w:rPr>
              <w:t xml:space="preserve"> and</w:t>
            </w:r>
            <w:r>
              <w:rPr>
                <w:rFonts w:cs="Arial"/>
                <w:b/>
              </w:rPr>
              <w:t xml:space="preserve"> Restoration Service Providers</w:t>
            </w:r>
            <w:r>
              <w:rPr>
                <w:rFonts w:cs="Arial"/>
                <w:bCs/>
              </w:rPr>
              <w:t>:</w:t>
            </w:r>
          </w:p>
          <w:p w14:paraId="71F352E1" w14:textId="77777777" w:rsidR="00BF43DD" w:rsidRPr="00313DD0" w:rsidRDefault="00BF43DD" w:rsidP="00BF43DD">
            <w:pPr>
              <w:widowControl/>
              <w:numPr>
                <w:ilvl w:val="0"/>
                <w:numId w:val="20"/>
              </w:numPr>
              <w:spacing w:before="100" w:after="100"/>
              <w:jc w:val="both"/>
              <w:rPr>
                <w:rFonts w:cs="Arial"/>
              </w:rPr>
            </w:pPr>
            <w:r w:rsidRPr="00313DD0">
              <w:rPr>
                <w:rFonts w:cs="Arial"/>
              </w:rPr>
              <w:t xml:space="preserve">Tools for monitoring </w:t>
            </w:r>
            <w:r>
              <w:rPr>
                <w:rFonts w:cs="Arial"/>
              </w:rPr>
              <w:t>relevant</w:t>
            </w:r>
            <w:r w:rsidRPr="00313DD0">
              <w:rPr>
                <w:rFonts w:cs="Arial"/>
              </w:rPr>
              <w:t xml:space="preserve"> </w:t>
            </w:r>
            <w:r w:rsidRPr="00313DD0">
              <w:rPr>
                <w:rFonts w:cs="Arial"/>
                <w:b/>
                <w:bCs/>
              </w:rPr>
              <w:t xml:space="preserve">Plant </w:t>
            </w:r>
            <w:r w:rsidRPr="00313DD0">
              <w:rPr>
                <w:rFonts w:cs="Arial"/>
              </w:rPr>
              <w:t>and</w:t>
            </w:r>
            <w:r w:rsidRPr="00313DD0">
              <w:rPr>
                <w:rFonts w:cs="Arial"/>
                <w:b/>
                <w:bCs/>
              </w:rPr>
              <w:t xml:space="preserve"> </w:t>
            </w:r>
            <w:proofErr w:type="gramStart"/>
            <w:r w:rsidRPr="00313DD0">
              <w:rPr>
                <w:rFonts w:cs="Arial"/>
                <w:b/>
                <w:bCs/>
              </w:rPr>
              <w:t>Apparatus</w:t>
            </w:r>
            <w:r>
              <w:t>;</w:t>
            </w:r>
            <w:proofErr w:type="gramEnd"/>
          </w:p>
          <w:p w14:paraId="1EBF84DD" w14:textId="77777777" w:rsidR="00BF43DD" w:rsidRPr="00313DD0" w:rsidRDefault="00BF43DD" w:rsidP="00BF43DD">
            <w:pPr>
              <w:widowControl/>
              <w:numPr>
                <w:ilvl w:val="0"/>
                <w:numId w:val="20"/>
              </w:numPr>
              <w:spacing w:before="100" w:after="100"/>
              <w:jc w:val="both"/>
              <w:rPr>
                <w:rFonts w:cs="Arial"/>
              </w:rPr>
            </w:pPr>
            <w:r w:rsidRPr="00313DD0">
              <w:rPr>
                <w:rFonts w:cs="Arial"/>
              </w:rPr>
              <w:t xml:space="preserve">The ability to control, protect and monitor their </w:t>
            </w:r>
            <w:r w:rsidRPr="00313DD0">
              <w:rPr>
                <w:rFonts w:cs="Arial"/>
                <w:b/>
                <w:bCs/>
              </w:rPr>
              <w:t>Plant</w:t>
            </w:r>
            <w:r w:rsidRPr="00313DD0">
              <w:rPr>
                <w:rFonts w:cs="Arial"/>
              </w:rPr>
              <w:t xml:space="preserve"> and </w:t>
            </w:r>
            <w:r w:rsidRPr="00313DD0">
              <w:rPr>
                <w:rFonts w:cs="Arial"/>
                <w:b/>
                <w:bCs/>
              </w:rPr>
              <w:t>Apparatus</w:t>
            </w:r>
            <w:r w:rsidRPr="00313DD0">
              <w:rPr>
                <w:rFonts w:cs="Arial"/>
              </w:rPr>
              <w:t xml:space="preserve"> </w:t>
            </w:r>
            <w:r>
              <w:rPr>
                <w:rFonts w:cs="Arial"/>
              </w:rPr>
              <w:t xml:space="preserve">necessary for </w:t>
            </w:r>
            <w:r w:rsidRPr="001843C3">
              <w:rPr>
                <w:rFonts w:cs="Arial"/>
                <w:b/>
                <w:bCs/>
              </w:rPr>
              <w:t>Black Start</w:t>
            </w:r>
            <w:r>
              <w:rPr>
                <w:rFonts w:cs="Arial"/>
              </w:rPr>
              <w:t xml:space="preserve"> </w:t>
            </w:r>
            <w:r w:rsidRPr="00313DD0">
              <w:rPr>
                <w:rFonts w:cs="Arial"/>
              </w:rPr>
              <w:t xml:space="preserve">including as applicable primary </w:t>
            </w:r>
            <w:r w:rsidRPr="00313DD0">
              <w:rPr>
                <w:rFonts w:cs="Arial"/>
                <w:b/>
                <w:bCs/>
              </w:rPr>
              <w:t>Plant</w:t>
            </w:r>
            <w:r w:rsidRPr="006472C0">
              <w:t>,</w:t>
            </w:r>
            <w:r w:rsidRPr="00313DD0">
              <w:rPr>
                <w:rFonts w:cs="Arial"/>
              </w:rPr>
              <w:t xml:space="preserve"> switchgear, tap changers and other auxiliary equipment and to ensure the safe operation of </w:t>
            </w:r>
            <w:r w:rsidRPr="00313DD0">
              <w:rPr>
                <w:rFonts w:cs="Arial"/>
                <w:b/>
                <w:bCs/>
              </w:rPr>
              <w:t>Plant</w:t>
            </w:r>
            <w:r w:rsidRPr="00313DD0">
              <w:rPr>
                <w:rFonts w:cs="Arial"/>
              </w:rPr>
              <w:t xml:space="preserve"> and personnel</w:t>
            </w:r>
            <w:r>
              <w:rPr>
                <w:rFonts w:cs="Arial"/>
              </w:rPr>
              <w:t>; and</w:t>
            </w:r>
          </w:p>
          <w:p w14:paraId="3458E754" w14:textId="77777777" w:rsidR="00BF43DD" w:rsidRDefault="00BF43DD" w:rsidP="00BF43DD">
            <w:pPr>
              <w:widowControl/>
              <w:numPr>
                <w:ilvl w:val="0"/>
                <w:numId w:val="20"/>
              </w:numPr>
              <w:spacing w:before="100" w:after="100"/>
              <w:jc w:val="both"/>
              <w:rPr>
                <w:rFonts w:cs="Arial"/>
              </w:rPr>
            </w:pPr>
            <w:r w:rsidRPr="00313DD0">
              <w:rPr>
                <w:rFonts w:cs="Arial"/>
                <w:b/>
                <w:bCs/>
              </w:rPr>
              <w:t>Control Telephony</w:t>
            </w:r>
            <w:r w:rsidRPr="00313DD0">
              <w:rPr>
                <w:rFonts w:cs="Arial"/>
              </w:rPr>
              <w:t xml:space="preserve"> as provided for in CC.6.5.1 – CC.6.5.5 and ECC.6.5.1 – ECC.6.5.5.</w:t>
            </w:r>
          </w:p>
          <w:p w14:paraId="51AF6193" w14:textId="77777777"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Service Providers </w:t>
            </w:r>
            <w:r w:rsidRPr="005604B5">
              <w:rPr>
                <w:rFonts w:cs="Arial"/>
                <w:bCs/>
              </w:rPr>
              <w:t>as provided for in item b) above:</w:t>
            </w:r>
          </w:p>
          <w:p w14:paraId="503F18FF"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1FAECB40"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0FB81D36" w14:textId="77777777" w:rsidR="00BF43DD" w:rsidRPr="00313DD0" w:rsidRDefault="00BF43DD" w:rsidP="00BF43DD">
            <w:pPr>
              <w:spacing w:before="100" w:after="100"/>
              <w:ind w:left="10"/>
              <w:jc w:val="both"/>
              <w:rPr>
                <w:rFonts w:cs="Arial"/>
              </w:rPr>
            </w:pPr>
            <w:r>
              <w:rPr>
                <w:rFonts w:cs="Arial"/>
              </w:rPr>
              <w:t xml:space="preserve">d) </w:t>
            </w:r>
            <w:r w:rsidRPr="00313DD0">
              <w:rPr>
                <w:rFonts w:cs="Arial"/>
              </w:rPr>
              <w:t xml:space="preserve">In the case of </w:t>
            </w:r>
            <w:r w:rsidRPr="00313DD0">
              <w:rPr>
                <w:rFonts w:cs="Arial"/>
                <w:b/>
                <w:bCs/>
              </w:rPr>
              <w:t>Network Operators</w:t>
            </w:r>
            <w:r>
              <w:rPr>
                <w:rFonts w:cs="Arial"/>
              </w:rPr>
              <w:t>:</w:t>
            </w:r>
          </w:p>
          <w:p w14:paraId="2545549F" w14:textId="77777777" w:rsidR="00BF43DD" w:rsidRDefault="00BF43DD" w:rsidP="00BF43DD">
            <w:pPr>
              <w:widowControl/>
              <w:numPr>
                <w:ilvl w:val="0"/>
                <w:numId w:val="19"/>
              </w:numPr>
              <w:spacing w:before="100" w:after="100"/>
              <w:jc w:val="both"/>
              <w:rPr>
                <w:rFonts w:cs="Arial"/>
              </w:rPr>
            </w:pPr>
            <w:r w:rsidRPr="00313DD0">
              <w:rPr>
                <w:rFonts w:cs="Arial"/>
              </w:rPr>
              <w:t xml:space="preserve">Control room </w:t>
            </w:r>
            <w:r w:rsidRPr="00313DD0">
              <w:rPr>
                <w:rFonts w:cs="Arial"/>
                <w:b/>
                <w:bCs/>
              </w:rPr>
              <w:t>Apparatus</w:t>
            </w:r>
            <w:r w:rsidRPr="00313DD0">
              <w:rPr>
                <w:rFonts w:cs="Arial"/>
              </w:rPr>
              <w:t xml:space="preserve"> and tools for monitoring their</w:t>
            </w:r>
            <w:r w:rsidRPr="00313DD0">
              <w:rPr>
                <w:rFonts w:cs="Arial"/>
                <w:b/>
                <w:bCs/>
              </w:rPr>
              <w:t xml:space="preserve"> System</w:t>
            </w:r>
            <w:r w:rsidRPr="00313DD0">
              <w:rPr>
                <w:rFonts w:cs="Arial"/>
              </w:rPr>
              <w:t xml:space="preserve"> including but not limited to, alarms, real time system operation and operational security analysis including </w:t>
            </w:r>
            <w:proofErr w:type="gramStart"/>
            <w:r w:rsidRPr="00313DD0">
              <w:rPr>
                <w:rFonts w:cs="Arial"/>
              </w:rPr>
              <w:t>off line</w:t>
            </w:r>
            <w:proofErr w:type="gramEnd"/>
            <w:r w:rsidRPr="00313DD0">
              <w:rPr>
                <w:rFonts w:cs="Arial"/>
              </w:rPr>
              <w:t xml:space="preserve"> network analysis</w:t>
            </w:r>
            <w:r>
              <w:rPr>
                <w:rFonts w:cs="Arial"/>
              </w:rPr>
              <w:t>;</w:t>
            </w:r>
          </w:p>
          <w:p w14:paraId="6FCC0D7C" w14:textId="77777777" w:rsidR="00BF43DD" w:rsidRPr="00313DD0" w:rsidRDefault="00BF43DD" w:rsidP="00BF43DD">
            <w:pPr>
              <w:widowControl/>
              <w:numPr>
                <w:ilvl w:val="0"/>
                <w:numId w:val="19"/>
              </w:numPr>
              <w:spacing w:before="100" w:after="100"/>
              <w:jc w:val="both"/>
              <w:rPr>
                <w:rFonts w:cs="Arial"/>
              </w:rPr>
            </w:pPr>
            <w:r w:rsidRPr="00313DD0">
              <w:rPr>
                <w:rFonts w:cs="Arial"/>
              </w:rPr>
              <w:t xml:space="preserve">The ability to control, protect and monitor those assets necessary for </w:t>
            </w:r>
            <w:r w:rsidRPr="00313DD0">
              <w:rPr>
                <w:rFonts w:cs="Arial"/>
                <w:b/>
                <w:bCs/>
              </w:rPr>
              <w:t xml:space="preserve">Black Start </w:t>
            </w:r>
            <w:r w:rsidRPr="00313DD0">
              <w:rPr>
                <w:rFonts w:cs="Arial"/>
              </w:rPr>
              <w:t xml:space="preserve">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r>
              <w:rPr>
                <w:rFonts w:cs="Arial"/>
              </w:rPr>
              <w:t>; and</w:t>
            </w:r>
          </w:p>
          <w:p w14:paraId="022E30F5" w14:textId="77777777" w:rsidR="00BF43DD" w:rsidRPr="00313DD0" w:rsidRDefault="00BF43DD" w:rsidP="00BF43DD">
            <w:pPr>
              <w:widowControl/>
              <w:numPr>
                <w:ilvl w:val="0"/>
                <w:numId w:val="19"/>
              </w:numPr>
              <w:spacing w:before="100" w:after="100"/>
              <w:jc w:val="both"/>
              <w:rPr>
                <w:rFonts w:cs="Arial"/>
              </w:rPr>
            </w:pPr>
            <w:r w:rsidRPr="00313DD0">
              <w:rPr>
                <w:rFonts w:cs="Arial"/>
                <w:b/>
                <w:bCs/>
              </w:rPr>
              <w:t>Control Telephony</w:t>
            </w:r>
            <w:r w:rsidRPr="00313DD0">
              <w:rPr>
                <w:rFonts w:cs="Arial"/>
              </w:rPr>
              <w:t xml:space="preserve"> as provided for in CC.6.5.1 – CC.6.5.5 and ECC.6.5.1 – ECC.6.5.5.</w:t>
            </w:r>
          </w:p>
          <w:p w14:paraId="4118D17D" w14:textId="77777777" w:rsidR="00BF43DD" w:rsidRPr="00313DD0" w:rsidRDefault="00BF43DD" w:rsidP="00BF43DD">
            <w:pPr>
              <w:spacing w:before="100" w:after="100"/>
              <w:ind w:left="10"/>
              <w:jc w:val="both"/>
              <w:rPr>
                <w:rFonts w:cs="Arial"/>
              </w:rPr>
            </w:pPr>
            <w:r>
              <w:rPr>
                <w:rFonts w:cs="Arial"/>
              </w:rPr>
              <w:t xml:space="preserve">e) </w:t>
            </w:r>
            <w:r w:rsidRPr="00313DD0">
              <w:rPr>
                <w:rFonts w:cs="Arial"/>
              </w:rPr>
              <w:t xml:space="preserve">In the case of </w:t>
            </w:r>
            <w:r w:rsidRPr="00313DD0">
              <w:rPr>
                <w:rFonts w:cs="Arial"/>
                <w:b/>
                <w:bCs/>
              </w:rPr>
              <w:t>Non-Embedded Customers</w:t>
            </w:r>
            <w:r>
              <w:rPr>
                <w:rFonts w:cs="Arial"/>
              </w:rPr>
              <w:t>:</w:t>
            </w:r>
          </w:p>
          <w:p w14:paraId="702981E0" w14:textId="77777777" w:rsidR="00BF43DD" w:rsidRPr="00313DD0" w:rsidRDefault="00BF43DD" w:rsidP="00BF43DD">
            <w:pPr>
              <w:widowControl/>
              <w:numPr>
                <w:ilvl w:val="0"/>
                <w:numId w:val="21"/>
              </w:numPr>
              <w:spacing w:before="100" w:after="100"/>
              <w:ind w:left="1568"/>
              <w:jc w:val="both"/>
              <w:rPr>
                <w:rFonts w:cs="Arial"/>
              </w:rPr>
            </w:pPr>
            <w:r w:rsidRPr="00313DD0">
              <w:rPr>
                <w:rFonts w:cs="Arial"/>
              </w:rPr>
              <w:t>Tools for monitoring their</w:t>
            </w:r>
            <w:r w:rsidRPr="00313DD0">
              <w:rPr>
                <w:rFonts w:cs="Arial"/>
                <w:b/>
                <w:bCs/>
              </w:rPr>
              <w:t xml:space="preserve"> System</w:t>
            </w:r>
            <w:r w:rsidRPr="00313DD0">
              <w:rPr>
                <w:rFonts w:cs="Arial"/>
              </w:rPr>
              <w:t xml:space="preserve"> including but not limited to, alarms and real time system </w:t>
            </w:r>
            <w:proofErr w:type="gramStart"/>
            <w:r w:rsidRPr="00313DD0">
              <w:rPr>
                <w:rFonts w:cs="Arial"/>
              </w:rPr>
              <w:t>operation</w:t>
            </w:r>
            <w:r>
              <w:rPr>
                <w:rFonts w:cs="Arial"/>
              </w:rPr>
              <w:t>;</w:t>
            </w:r>
            <w:proofErr w:type="gramEnd"/>
          </w:p>
          <w:p w14:paraId="03685A93" w14:textId="77777777" w:rsidR="00BF43DD" w:rsidRDefault="00BF43DD" w:rsidP="00BF43DD">
            <w:pPr>
              <w:widowControl/>
              <w:numPr>
                <w:ilvl w:val="0"/>
                <w:numId w:val="21"/>
              </w:numPr>
              <w:spacing w:before="100" w:after="100"/>
              <w:ind w:left="1568"/>
              <w:jc w:val="both"/>
              <w:rPr>
                <w:rFonts w:cs="Arial"/>
              </w:rPr>
            </w:pPr>
            <w:r w:rsidRPr="00313DD0">
              <w:rPr>
                <w:rFonts w:cs="Arial"/>
              </w:rPr>
              <w:lastRenderedPageBreak/>
              <w:t>The ability to control, protect and monitor</w:t>
            </w:r>
            <w:r>
              <w:rPr>
                <w:rFonts w:cs="Arial"/>
              </w:rPr>
              <w:t xml:space="preserve"> </w:t>
            </w:r>
            <w:r w:rsidRPr="00313DD0">
              <w:rPr>
                <w:rFonts w:cs="Arial"/>
              </w:rPr>
              <w:t xml:space="preserve">those assets necessary for </w:t>
            </w:r>
            <w:r w:rsidRPr="00313DD0">
              <w:rPr>
                <w:rFonts w:cs="Arial"/>
                <w:b/>
                <w:bCs/>
              </w:rPr>
              <w:t>Black Start</w:t>
            </w:r>
            <w:r w:rsidRPr="00313DD0">
              <w:rPr>
                <w:rFonts w:cs="Arial"/>
              </w:rPr>
              <w:t xml:space="preserve"> 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r>
              <w:rPr>
                <w:rFonts w:cs="Arial"/>
              </w:rPr>
              <w:t>; and</w:t>
            </w:r>
          </w:p>
          <w:p w14:paraId="0767EF23" w14:textId="0C990615" w:rsidR="00BF43DD" w:rsidRPr="00F17102" w:rsidRDefault="00F17102" w:rsidP="00BF43DD">
            <w:pPr>
              <w:widowControl/>
              <w:numPr>
                <w:ilvl w:val="0"/>
                <w:numId w:val="21"/>
              </w:numPr>
              <w:spacing w:before="100" w:after="100"/>
              <w:ind w:left="1568"/>
              <w:jc w:val="both"/>
              <w:rPr>
                <w:rFonts w:cs="Arial"/>
              </w:rPr>
            </w:pPr>
            <w:r>
              <w:rPr>
                <w:rFonts w:cs="Arial"/>
                <w:b/>
                <w:bCs/>
              </w:rPr>
              <w:t xml:space="preserve">Control </w:t>
            </w:r>
            <w:r w:rsidRPr="0012163A">
              <w:rPr>
                <w:rFonts w:cs="Arial"/>
                <w:b/>
                <w:bCs/>
              </w:rPr>
              <w:t>Telephony</w:t>
            </w:r>
            <w:r w:rsidRPr="0012163A">
              <w:rPr>
                <w:rFonts w:cs="Arial"/>
              </w:rPr>
              <w:t xml:space="preserve"> as provided for in CC.6.5.1 – CC.6.5.5 and ECC.6.5.1 –</w:t>
            </w:r>
            <w:r>
              <w:rPr>
                <w:rFonts w:cs="Arial"/>
              </w:rPr>
              <w:t xml:space="preserve"> ECC.6.5.5</w:t>
            </w:r>
          </w:p>
        </w:tc>
      </w:tr>
      <w:tr w:rsidR="000E5686" w:rsidRPr="007E0B31" w14:paraId="1AD3474E" w14:textId="77777777" w:rsidTr="56193979">
        <w:trPr>
          <w:cantSplit/>
        </w:trPr>
        <w:tc>
          <w:tcPr>
            <w:tcW w:w="2884" w:type="dxa"/>
          </w:tcPr>
          <w:p w14:paraId="1E287F9A" w14:textId="77777777" w:rsidR="000E5686" w:rsidRPr="007E0B31" w:rsidRDefault="000E5686" w:rsidP="000E5686">
            <w:pPr>
              <w:pStyle w:val="Arial11Bold"/>
              <w:rPr>
                <w:rFonts w:cs="Arial"/>
              </w:rPr>
            </w:pPr>
            <w:r w:rsidRPr="007E0B31">
              <w:rPr>
                <w:rFonts w:cs="Arial"/>
              </w:rPr>
              <w:lastRenderedPageBreak/>
              <w:t>CUSC</w:t>
            </w:r>
          </w:p>
        </w:tc>
        <w:tc>
          <w:tcPr>
            <w:tcW w:w="6634" w:type="dxa"/>
          </w:tcPr>
          <w:p w14:paraId="12B3E7E0" w14:textId="5EFE5ACD"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0E5686" w:rsidRPr="007E0B31" w14:paraId="5634AD17" w14:textId="77777777" w:rsidTr="56193979">
        <w:trPr>
          <w:cantSplit/>
        </w:trPr>
        <w:tc>
          <w:tcPr>
            <w:tcW w:w="2884" w:type="dxa"/>
          </w:tcPr>
          <w:p w14:paraId="36634764" w14:textId="77777777" w:rsidR="000E5686" w:rsidRPr="007E0B31" w:rsidRDefault="000E5686" w:rsidP="000E5686">
            <w:pPr>
              <w:pStyle w:val="Arial11Bold"/>
              <w:rPr>
                <w:rFonts w:cs="Arial"/>
              </w:rPr>
            </w:pPr>
            <w:r w:rsidRPr="007E0B31">
              <w:rPr>
                <w:rFonts w:cs="Arial"/>
              </w:rPr>
              <w:t>CUSC Contract</w:t>
            </w:r>
          </w:p>
        </w:tc>
        <w:tc>
          <w:tcPr>
            <w:tcW w:w="6634" w:type="dxa"/>
          </w:tcPr>
          <w:p w14:paraId="19B688D1" w14:textId="5EEE5C4A" w:rsidR="000E5686" w:rsidRPr="007E0B31" w:rsidRDefault="000E5686" w:rsidP="000E5686">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0E5686" w:rsidRPr="007E0B31" w:rsidRDefault="000E5686" w:rsidP="000E5686">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0E5686" w:rsidRPr="007E0B31" w14:paraId="64135752" w14:textId="77777777" w:rsidTr="56193979">
        <w:trPr>
          <w:cantSplit/>
        </w:trPr>
        <w:tc>
          <w:tcPr>
            <w:tcW w:w="2884" w:type="dxa"/>
          </w:tcPr>
          <w:p w14:paraId="3DE12D4A" w14:textId="77777777" w:rsidR="000E5686" w:rsidRPr="007E0B31" w:rsidRDefault="000E5686" w:rsidP="000E5686">
            <w:pPr>
              <w:pStyle w:val="Arial11Bold"/>
              <w:rPr>
                <w:rFonts w:cs="Arial"/>
              </w:rPr>
            </w:pPr>
            <w:r w:rsidRPr="007E0B31">
              <w:rPr>
                <w:rFonts w:cs="Arial"/>
              </w:rPr>
              <w:t>CUSC Framework Agreement</w:t>
            </w:r>
          </w:p>
        </w:tc>
        <w:tc>
          <w:tcPr>
            <w:tcW w:w="6634" w:type="dxa"/>
          </w:tcPr>
          <w:p w14:paraId="029332DF" w14:textId="79575959"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0E5686" w:rsidRPr="007E0B31" w14:paraId="06AECE7D" w14:textId="77777777" w:rsidTr="56193979">
        <w:trPr>
          <w:cantSplit/>
        </w:trPr>
        <w:tc>
          <w:tcPr>
            <w:tcW w:w="2884" w:type="dxa"/>
          </w:tcPr>
          <w:p w14:paraId="5509DB7A" w14:textId="77777777" w:rsidR="000E5686" w:rsidRPr="007E0B31" w:rsidRDefault="000E5686" w:rsidP="000E5686">
            <w:pPr>
              <w:pStyle w:val="Arial11Bold"/>
              <w:rPr>
                <w:rFonts w:cs="Arial"/>
              </w:rPr>
            </w:pPr>
            <w:r w:rsidRPr="007E0B31">
              <w:rPr>
                <w:rFonts w:cs="Arial"/>
              </w:rPr>
              <w:t>CUSC Party</w:t>
            </w:r>
          </w:p>
        </w:tc>
        <w:tc>
          <w:tcPr>
            <w:tcW w:w="6634" w:type="dxa"/>
          </w:tcPr>
          <w:p w14:paraId="7635BD5F" w14:textId="51775C92" w:rsidR="000E5686" w:rsidRPr="007E0B31" w:rsidRDefault="000E5686" w:rsidP="000E5686">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0E5686" w:rsidRPr="007E0B31" w14:paraId="74C0FB34" w14:textId="77777777" w:rsidTr="56193979">
        <w:trPr>
          <w:cantSplit/>
        </w:trPr>
        <w:tc>
          <w:tcPr>
            <w:tcW w:w="2884" w:type="dxa"/>
          </w:tcPr>
          <w:p w14:paraId="7B345751" w14:textId="77777777" w:rsidR="000E5686" w:rsidRPr="007E0B31" w:rsidRDefault="000E5686" w:rsidP="000E5686">
            <w:pPr>
              <w:pStyle w:val="Arial11Bold"/>
              <w:rPr>
                <w:rFonts w:cs="Arial"/>
              </w:rPr>
            </w:pPr>
            <w:r w:rsidRPr="007E0B31">
              <w:rPr>
                <w:rFonts w:cs="Arial"/>
              </w:rPr>
              <w:t>Customer</w:t>
            </w:r>
          </w:p>
        </w:tc>
        <w:tc>
          <w:tcPr>
            <w:tcW w:w="6634" w:type="dxa"/>
          </w:tcPr>
          <w:p w14:paraId="2206AA53" w14:textId="4F949084" w:rsidR="000E5686" w:rsidRPr="007E0B31" w:rsidRDefault="000E5686" w:rsidP="000E5686">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0E5686" w:rsidRPr="007E0B31" w14:paraId="56EA79E2" w14:textId="77777777" w:rsidTr="56193979">
        <w:trPr>
          <w:cantSplit/>
        </w:trPr>
        <w:tc>
          <w:tcPr>
            <w:tcW w:w="2884" w:type="dxa"/>
          </w:tcPr>
          <w:p w14:paraId="2A71FDEA" w14:textId="77777777" w:rsidR="000E5686" w:rsidRPr="007E0B31" w:rsidRDefault="000E5686" w:rsidP="000E5686">
            <w:pPr>
              <w:pStyle w:val="Arial11Bold"/>
              <w:rPr>
                <w:rFonts w:cs="Arial"/>
              </w:rPr>
            </w:pPr>
            <w:r w:rsidRPr="007E0B31">
              <w:rPr>
                <w:rFonts w:cs="Arial"/>
              </w:rPr>
              <w:t>Customer Demand Management</w:t>
            </w:r>
          </w:p>
        </w:tc>
        <w:tc>
          <w:tcPr>
            <w:tcW w:w="6634" w:type="dxa"/>
          </w:tcPr>
          <w:p w14:paraId="7226D5F1" w14:textId="77777777" w:rsidR="000E5686" w:rsidRPr="007E0B31" w:rsidRDefault="000E5686" w:rsidP="000E5686">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0E5686" w:rsidRPr="007E0B31" w14:paraId="4707F41F" w14:textId="77777777" w:rsidTr="56193979">
        <w:trPr>
          <w:cantSplit/>
        </w:trPr>
        <w:tc>
          <w:tcPr>
            <w:tcW w:w="2884" w:type="dxa"/>
          </w:tcPr>
          <w:p w14:paraId="7C52AC56" w14:textId="77777777" w:rsidR="000E5686" w:rsidRPr="007E0B31" w:rsidRDefault="000E5686" w:rsidP="000E5686">
            <w:pPr>
              <w:pStyle w:val="Arial11Bold"/>
              <w:rPr>
                <w:rFonts w:cs="Arial"/>
              </w:rPr>
            </w:pPr>
            <w:r w:rsidRPr="007E0B31">
              <w:rPr>
                <w:rFonts w:cs="Arial"/>
              </w:rPr>
              <w:t>Customer Demand Management Notification Level</w:t>
            </w:r>
          </w:p>
        </w:tc>
        <w:tc>
          <w:tcPr>
            <w:tcW w:w="6634" w:type="dxa"/>
          </w:tcPr>
          <w:p w14:paraId="0AAA6C43" w14:textId="270B9CB3" w:rsidR="000E5686" w:rsidRPr="007E0B31" w:rsidRDefault="000E5686" w:rsidP="000E5686">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0E5686" w:rsidRPr="007E0B31" w14:paraId="2D1B9546" w14:textId="77777777" w:rsidTr="56193979">
        <w:trPr>
          <w:cantSplit/>
        </w:trPr>
        <w:tc>
          <w:tcPr>
            <w:tcW w:w="2884" w:type="dxa"/>
          </w:tcPr>
          <w:p w14:paraId="172D226E" w14:textId="77777777" w:rsidR="000E5686" w:rsidRPr="007E0B31" w:rsidRDefault="000E5686" w:rsidP="000E5686">
            <w:pPr>
              <w:pStyle w:val="Arial11Bold"/>
              <w:rPr>
                <w:rFonts w:cs="Arial"/>
              </w:rPr>
            </w:pPr>
            <w:r w:rsidRPr="007E0B31">
              <w:rPr>
                <w:rFonts w:cs="Arial"/>
              </w:rPr>
              <w:t>Customer Generating Plant</w:t>
            </w:r>
          </w:p>
        </w:tc>
        <w:tc>
          <w:tcPr>
            <w:tcW w:w="6634" w:type="dxa"/>
          </w:tcPr>
          <w:p w14:paraId="398E8F48"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0E5686" w:rsidRPr="00A97193" w14:paraId="5D695C49" w14:textId="77777777" w:rsidTr="56193979">
        <w:trPr>
          <w:cantSplit/>
        </w:trPr>
        <w:tc>
          <w:tcPr>
            <w:tcW w:w="2884" w:type="dxa"/>
          </w:tcPr>
          <w:p w14:paraId="461764E4" w14:textId="0AA3A88B" w:rsidR="000E5686" w:rsidRPr="00A97193" w:rsidRDefault="000E5686" w:rsidP="000E5686">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0E5686" w:rsidRPr="002510FF" w:rsidRDefault="000E5686" w:rsidP="000E5686">
            <w:pPr>
              <w:pStyle w:val="TableArial11"/>
              <w:rPr>
                <w:rFonts w:cs="Arial"/>
                <w:bCs/>
              </w:rPr>
            </w:pPr>
            <w:r w:rsidRPr="002510FF">
              <w:rPr>
                <w:rFonts w:cs="Arial"/>
                <w:bCs/>
              </w:rPr>
              <w:t>The ratio of the actual damping to critical damping.</w:t>
            </w:r>
          </w:p>
          <w:p w14:paraId="78B9F50E" w14:textId="77777777" w:rsidR="000E5686" w:rsidRPr="002510FF" w:rsidRDefault="000E5686" w:rsidP="000E5686">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0E5686" w:rsidRPr="002510FF" w:rsidRDefault="000E5686" w:rsidP="000E5686">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0E5686" w:rsidRPr="00A97193" w:rsidRDefault="000E5686" w:rsidP="000E5686">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0E5686" w:rsidRPr="007E0B31" w14:paraId="7321A935" w14:textId="77777777" w:rsidTr="56193979">
        <w:trPr>
          <w:cantSplit/>
        </w:trPr>
        <w:tc>
          <w:tcPr>
            <w:tcW w:w="2884" w:type="dxa"/>
          </w:tcPr>
          <w:p w14:paraId="6C6A7825" w14:textId="44C72974" w:rsidR="000E5686" w:rsidRPr="006D65CB" w:rsidRDefault="000E5686" w:rsidP="000E5686">
            <w:pPr>
              <w:pStyle w:val="Arial11Bold"/>
              <w:rPr>
                <w:rFonts w:cs="Arial"/>
              </w:rPr>
            </w:pPr>
            <w:r w:rsidRPr="006D65CB">
              <w:rPr>
                <w:lang w:val="en-US"/>
              </w:rPr>
              <w:lastRenderedPageBreak/>
              <w:t>Data Publisher</w:t>
            </w:r>
          </w:p>
        </w:tc>
        <w:tc>
          <w:tcPr>
            <w:tcW w:w="6634" w:type="dxa"/>
          </w:tcPr>
          <w:p w14:paraId="4B901FD2" w14:textId="5BF3A4BA" w:rsidR="000E5686" w:rsidRPr="006D65CB" w:rsidRDefault="000E5686" w:rsidP="000E5686">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0E5686" w:rsidRPr="007E0B31" w14:paraId="620031EA" w14:textId="77777777" w:rsidTr="56193979">
        <w:trPr>
          <w:cantSplit/>
        </w:trPr>
        <w:tc>
          <w:tcPr>
            <w:tcW w:w="2884" w:type="dxa"/>
          </w:tcPr>
          <w:p w14:paraId="163A6949" w14:textId="77777777" w:rsidR="000E5686" w:rsidRPr="007E0B31" w:rsidRDefault="000E5686" w:rsidP="000E5686">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0E5686" w:rsidRPr="007E0B31" w14:paraId="15D1B399" w14:textId="77777777" w:rsidTr="56193979">
        <w:trPr>
          <w:cantSplit/>
        </w:trPr>
        <w:tc>
          <w:tcPr>
            <w:tcW w:w="2884" w:type="dxa"/>
          </w:tcPr>
          <w:p w14:paraId="3C87D465" w14:textId="77777777" w:rsidR="000E5686" w:rsidRPr="007E0B31" w:rsidRDefault="000E5686" w:rsidP="000E5686">
            <w:pPr>
              <w:pStyle w:val="Arial11Bold"/>
              <w:rPr>
                <w:rFonts w:cs="Arial"/>
              </w:rPr>
            </w:pPr>
            <w:r w:rsidRPr="007E0B31">
              <w:rPr>
                <w:rFonts w:cs="Arial"/>
              </w:rPr>
              <w:t>Data Validation, Consistency and Defaulting Rules</w:t>
            </w:r>
          </w:p>
        </w:tc>
        <w:tc>
          <w:tcPr>
            <w:tcW w:w="6634" w:type="dxa"/>
          </w:tcPr>
          <w:p w14:paraId="41EC003B" w14:textId="796659F5" w:rsidR="000E5686" w:rsidRPr="007E0B31" w:rsidRDefault="000E5686" w:rsidP="000E5686">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0E5686" w:rsidRPr="007E0B31" w14:paraId="60B41840" w14:textId="77777777" w:rsidTr="56193979">
        <w:trPr>
          <w:cantSplit/>
        </w:trPr>
        <w:tc>
          <w:tcPr>
            <w:tcW w:w="2884" w:type="dxa"/>
          </w:tcPr>
          <w:p w14:paraId="28E3B818"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0E5686" w:rsidRPr="007E0B31" w:rsidRDefault="000E5686" w:rsidP="000E5686">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0E5686" w:rsidRPr="007E0B31" w14:paraId="76377CF1" w14:textId="77777777" w:rsidTr="56193979">
        <w:trPr>
          <w:cantSplit/>
        </w:trPr>
        <w:tc>
          <w:tcPr>
            <w:tcW w:w="2884" w:type="dxa"/>
          </w:tcPr>
          <w:p w14:paraId="78134748" w14:textId="77777777" w:rsidR="000E5686" w:rsidRPr="007E0B31" w:rsidRDefault="000E5686" w:rsidP="000E5686">
            <w:pPr>
              <w:pStyle w:val="Arial11Bold"/>
              <w:rPr>
                <w:rFonts w:cs="Arial"/>
              </w:rPr>
            </w:pPr>
            <w:r w:rsidRPr="007E0B31">
              <w:rPr>
                <w:rFonts w:cs="Arial"/>
              </w:rPr>
              <w:t>DC Converter</w:t>
            </w:r>
          </w:p>
        </w:tc>
        <w:tc>
          <w:tcPr>
            <w:tcW w:w="6634" w:type="dxa"/>
          </w:tcPr>
          <w:p w14:paraId="16A294E9" w14:textId="0242A003" w:rsidR="000E5686" w:rsidRPr="007E0B31" w:rsidRDefault="000E5686" w:rsidP="000E5686">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0E5686" w:rsidRPr="007E0B31" w14:paraId="04148493" w14:textId="77777777" w:rsidTr="56193979">
        <w:trPr>
          <w:cantSplit/>
        </w:trPr>
        <w:tc>
          <w:tcPr>
            <w:tcW w:w="2884" w:type="dxa"/>
          </w:tcPr>
          <w:p w14:paraId="49C122A2" w14:textId="77777777" w:rsidR="000E5686" w:rsidRPr="007E0B31" w:rsidRDefault="000E5686" w:rsidP="000E5686">
            <w:pPr>
              <w:pStyle w:val="Arial11Bold"/>
              <w:rPr>
                <w:rFonts w:cs="Arial"/>
              </w:rPr>
            </w:pPr>
            <w:r w:rsidRPr="007E0B31">
              <w:rPr>
                <w:rFonts w:cs="Arial"/>
              </w:rPr>
              <w:t>DC Converter Station</w:t>
            </w:r>
          </w:p>
        </w:tc>
        <w:tc>
          <w:tcPr>
            <w:tcW w:w="6634" w:type="dxa"/>
          </w:tcPr>
          <w:p w14:paraId="115A8F13" w14:textId="77777777" w:rsidR="000E5686" w:rsidRPr="007E0B31" w:rsidRDefault="000E5686" w:rsidP="000E5686">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0E5686" w:rsidRPr="007E0B31" w:rsidRDefault="000E5686" w:rsidP="000E5686">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0E5686" w:rsidRPr="007E0B31" w:rsidRDefault="000E5686" w:rsidP="000E5686">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0E5686" w:rsidRPr="007E0B31" w:rsidRDefault="000E5686" w:rsidP="000E5686">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0E5686" w:rsidRPr="007E0B31" w14:paraId="24609803" w14:textId="77777777" w:rsidTr="56193979">
        <w:trPr>
          <w:cantSplit/>
        </w:trPr>
        <w:tc>
          <w:tcPr>
            <w:tcW w:w="2884" w:type="dxa"/>
          </w:tcPr>
          <w:p w14:paraId="222E9D6C" w14:textId="77777777" w:rsidR="000E5686" w:rsidRPr="007E0B31" w:rsidRDefault="000E5686" w:rsidP="000E5686">
            <w:pPr>
              <w:pStyle w:val="Arial11Bold"/>
              <w:rPr>
                <w:rFonts w:cs="Arial"/>
              </w:rPr>
            </w:pPr>
            <w:r w:rsidRPr="007E0B31">
              <w:rPr>
                <w:rFonts w:cs="Arial"/>
              </w:rPr>
              <w:t>DC Network</w:t>
            </w:r>
          </w:p>
        </w:tc>
        <w:tc>
          <w:tcPr>
            <w:tcW w:w="6634" w:type="dxa"/>
          </w:tcPr>
          <w:p w14:paraId="7159FD8A" w14:textId="77777777" w:rsidR="000E5686" w:rsidRPr="007E0B31" w:rsidRDefault="000E5686" w:rsidP="000E5686">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0E5686" w:rsidRPr="007E0B31" w14:paraId="63DC321A" w14:textId="77777777" w:rsidTr="56193979">
        <w:trPr>
          <w:cantSplit/>
        </w:trPr>
        <w:tc>
          <w:tcPr>
            <w:tcW w:w="2884" w:type="dxa"/>
          </w:tcPr>
          <w:p w14:paraId="28B46EC0" w14:textId="77777777" w:rsidR="000E5686" w:rsidRPr="007E0B31" w:rsidRDefault="000E5686" w:rsidP="000E5686">
            <w:pPr>
              <w:pStyle w:val="Arial11Bold"/>
              <w:rPr>
                <w:rFonts w:cs="Arial"/>
              </w:rPr>
            </w:pPr>
            <w:bookmarkStart w:id="27" w:name="_DV_C16"/>
            <w:r w:rsidRPr="007E0B31">
              <w:rPr>
                <w:rFonts w:cs="Arial"/>
              </w:rPr>
              <w:t>DCUSA</w:t>
            </w:r>
            <w:bookmarkEnd w:id="27"/>
          </w:p>
        </w:tc>
        <w:tc>
          <w:tcPr>
            <w:tcW w:w="6634" w:type="dxa"/>
          </w:tcPr>
          <w:p w14:paraId="2D09966A" w14:textId="77777777" w:rsidR="000E5686" w:rsidRPr="007E0B31" w:rsidRDefault="000E5686" w:rsidP="000E5686">
            <w:pPr>
              <w:pStyle w:val="TableArial11"/>
              <w:rPr>
                <w:rFonts w:cs="Arial"/>
              </w:rPr>
            </w:pPr>
            <w:bookmarkStart w:id="28"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8"/>
          </w:p>
        </w:tc>
      </w:tr>
      <w:tr w:rsidR="000E5686" w:rsidRPr="007E0B31" w14:paraId="1606AF94" w14:textId="77777777" w:rsidTr="56193979">
        <w:trPr>
          <w:cantSplit/>
        </w:trPr>
        <w:tc>
          <w:tcPr>
            <w:tcW w:w="2884" w:type="dxa"/>
          </w:tcPr>
          <w:p w14:paraId="4E5CF645" w14:textId="7FE8AA42" w:rsidR="000E5686" w:rsidRPr="007E0B31" w:rsidRDefault="000E5686" w:rsidP="000E5686">
            <w:pPr>
              <w:pStyle w:val="Arial11Bold"/>
              <w:rPr>
                <w:rFonts w:cs="Arial"/>
              </w:rPr>
            </w:pPr>
            <w:r>
              <w:rPr>
                <w:rFonts w:cs="Arial"/>
              </w:rPr>
              <w:t>Defence Service Provider</w:t>
            </w:r>
          </w:p>
        </w:tc>
        <w:tc>
          <w:tcPr>
            <w:tcW w:w="6634" w:type="dxa"/>
          </w:tcPr>
          <w:p w14:paraId="5F608CCE" w14:textId="63A4C2C7" w:rsidR="000E5686" w:rsidRPr="00A87826" w:rsidRDefault="000E5686" w:rsidP="000E5686">
            <w:pPr>
              <w:pStyle w:val="TableArial11"/>
            </w:pPr>
            <w:r>
              <w:rPr>
                <w:rFonts w:cs="Arial"/>
              </w:rPr>
              <w:t>A</w:t>
            </w:r>
            <w:r>
              <w:rPr>
                <w:rFonts w:cs="Arial"/>
                <w:b/>
                <w:bCs/>
              </w:rPr>
              <w:t xml:space="preserve"> User </w:t>
            </w:r>
            <w:r w:rsidR="000F47D1" w:rsidRPr="007703DC">
              <w:rPr>
                <w:rFonts w:cs="Arial"/>
              </w:rPr>
              <w:t>or</w:t>
            </w:r>
            <w:r w:rsidR="000F47D1">
              <w:rPr>
                <w:rFonts w:cs="Arial"/>
                <w:b/>
                <w:bCs/>
              </w:rPr>
              <w:t xml:space="preserve"> Non-CUSC Party </w:t>
            </w:r>
            <w:r>
              <w:rPr>
                <w:rFonts w:cs="Arial"/>
              </w:rPr>
              <w:t xml:space="preserve">with a legal </w:t>
            </w:r>
            <w:r>
              <w:t xml:space="preserve">or </w:t>
            </w:r>
            <w:r>
              <w:rPr>
                <w:rFonts w:cs="Arial"/>
              </w:rPr>
              <w:t>contractual obligation to provide a service contributing to one or several</w:t>
            </w:r>
            <w:r w:rsidRPr="00A87826">
              <w:t xml:space="preserve"> </w:t>
            </w:r>
            <w:r>
              <w:rPr>
                <w:rFonts w:cs="Arial"/>
              </w:rPr>
              <w:t xml:space="preserve">measures of the </w:t>
            </w:r>
            <w:r>
              <w:rPr>
                <w:rFonts w:cs="Arial"/>
                <w:b/>
                <w:bCs/>
              </w:rPr>
              <w:t>System Defence Plan</w:t>
            </w:r>
            <w:r w:rsidRPr="00A87826">
              <w:rPr>
                <w:b/>
              </w:rPr>
              <w:t>.</w:t>
            </w:r>
            <w:r w:rsidRPr="00702881">
              <w:t xml:space="preserve">  </w:t>
            </w:r>
            <w:r>
              <w:t xml:space="preserve">   </w:t>
            </w:r>
          </w:p>
        </w:tc>
      </w:tr>
      <w:tr w:rsidR="000E5686" w:rsidRPr="004C6B96" w14:paraId="691395AA" w14:textId="77777777" w:rsidTr="56193979">
        <w:trPr>
          <w:cantSplit/>
        </w:trPr>
        <w:tc>
          <w:tcPr>
            <w:tcW w:w="2884" w:type="dxa"/>
          </w:tcPr>
          <w:p w14:paraId="7EE919B9" w14:textId="7E74632A" w:rsidR="000E5686" w:rsidRPr="004C6B96" w:rsidRDefault="000E5686" w:rsidP="000E5686">
            <w:pPr>
              <w:pStyle w:val="Arial11Bold"/>
              <w:rPr>
                <w:rFonts w:cs="Arial"/>
              </w:rPr>
            </w:pPr>
            <w:r w:rsidRPr="002510FF">
              <w:rPr>
                <w:rFonts w:cs="Arial"/>
              </w:rPr>
              <w:t>Defined Active Damping Power</w:t>
            </w:r>
          </w:p>
        </w:tc>
        <w:tc>
          <w:tcPr>
            <w:tcW w:w="6634" w:type="dxa"/>
          </w:tcPr>
          <w:p w14:paraId="4F8CD6A7" w14:textId="541A0771" w:rsidR="000E5686" w:rsidRPr="004C6B96" w:rsidRDefault="000E5686" w:rsidP="000E5686">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0E5686" w:rsidRPr="007E0B31" w14:paraId="2FA07109" w14:textId="77777777" w:rsidTr="56193979">
        <w:trPr>
          <w:cantSplit/>
        </w:trPr>
        <w:tc>
          <w:tcPr>
            <w:tcW w:w="2884" w:type="dxa"/>
          </w:tcPr>
          <w:p w14:paraId="117B083C" w14:textId="77777777" w:rsidR="000E5686" w:rsidRPr="007E0B31" w:rsidRDefault="000E5686" w:rsidP="000E5686">
            <w:pPr>
              <w:pStyle w:val="Arial11Bold"/>
              <w:rPr>
                <w:rFonts w:cs="Arial"/>
              </w:rPr>
            </w:pPr>
            <w:r w:rsidRPr="007E0B31">
              <w:rPr>
                <w:rFonts w:cs="Arial"/>
              </w:rPr>
              <w:t>De-Load</w:t>
            </w:r>
          </w:p>
        </w:tc>
        <w:tc>
          <w:tcPr>
            <w:tcW w:w="6634" w:type="dxa"/>
          </w:tcPr>
          <w:p w14:paraId="37F791C8" w14:textId="77777777" w:rsidR="000E5686" w:rsidRPr="007E0B31" w:rsidRDefault="000E5686" w:rsidP="000E5686">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0E5686" w:rsidRPr="007E0B31" w14:paraId="350F79F3" w14:textId="77777777" w:rsidTr="56193979">
        <w:trPr>
          <w:cantSplit/>
        </w:trPr>
        <w:tc>
          <w:tcPr>
            <w:tcW w:w="2884" w:type="dxa"/>
          </w:tcPr>
          <w:p w14:paraId="391D35C5" w14:textId="51014E35" w:rsidR="000E5686" w:rsidRPr="00BF40B1" w:rsidRDefault="000E5686" w:rsidP="000E5686">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0E5686" w:rsidRPr="007E0B31" w14:paraId="606CCDD6" w14:textId="77777777" w:rsidTr="56193979">
        <w:trPr>
          <w:cantSplit/>
        </w:trPr>
        <w:tc>
          <w:tcPr>
            <w:tcW w:w="2884" w:type="dxa"/>
          </w:tcPr>
          <w:p w14:paraId="2DC6202B" w14:textId="77777777" w:rsidR="000E5686" w:rsidRPr="007E0B31" w:rsidRDefault="000E5686" w:rsidP="000E5686">
            <w:pPr>
              <w:pStyle w:val="Arial11Bold"/>
              <w:rPr>
                <w:rFonts w:cs="Arial"/>
              </w:rPr>
            </w:pPr>
            <w:r w:rsidRPr="007E0B31">
              <w:rPr>
                <w:rFonts w:cs="Arial"/>
              </w:rPr>
              <w:t>Demand</w:t>
            </w:r>
          </w:p>
        </w:tc>
        <w:tc>
          <w:tcPr>
            <w:tcW w:w="6634" w:type="dxa"/>
          </w:tcPr>
          <w:p w14:paraId="24CCD0A3" w14:textId="3A222D29" w:rsidR="000E5686" w:rsidRPr="007E0B31" w:rsidRDefault="000E5686" w:rsidP="000E5686">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0E5686" w:rsidRPr="007E0B31" w14:paraId="132FD5F0" w14:textId="77777777" w:rsidTr="56193979">
        <w:trPr>
          <w:cantSplit/>
        </w:trPr>
        <w:tc>
          <w:tcPr>
            <w:tcW w:w="2884" w:type="dxa"/>
          </w:tcPr>
          <w:p w14:paraId="492175AA" w14:textId="77777777" w:rsidR="000E5686" w:rsidRPr="00D43AA4" w:rsidRDefault="000E5686" w:rsidP="000E5686">
            <w:pPr>
              <w:pStyle w:val="Arial11Bold"/>
              <w:rPr>
                <w:rFonts w:cs="Arial"/>
              </w:rPr>
            </w:pPr>
            <w:r w:rsidRPr="00D43AA4">
              <w:rPr>
                <w:rFonts w:cs="Arial"/>
              </w:rPr>
              <w:t>Demand Aggregation</w:t>
            </w:r>
          </w:p>
        </w:tc>
        <w:tc>
          <w:tcPr>
            <w:tcW w:w="6634" w:type="dxa"/>
          </w:tcPr>
          <w:p w14:paraId="23ABDC51" w14:textId="53C213C8" w:rsidR="000E5686" w:rsidRPr="00D43AA4" w:rsidRDefault="000E5686" w:rsidP="000E5686">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0E5686" w:rsidRPr="007E0B31" w14:paraId="447D159D" w14:textId="77777777" w:rsidTr="56193979">
        <w:trPr>
          <w:cantSplit/>
        </w:trPr>
        <w:tc>
          <w:tcPr>
            <w:tcW w:w="2884" w:type="dxa"/>
          </w:tcPr>
          <w:p w14:paraId="2D2F08BE" w14:textId="77777777" w:rsidR="000E5686" w:rsidRPr="007E0B31" w:rsidRDefault="000E5686" w:rsidP="000E5686">
            <w:pPr>
              <w:pStyle w:val="Arial11Bold"/>
              <w:rPr>
                <w:rFonts w:cs="Arial"/>
              </w:rPr>
            </w:pPr>
            <w:r w:rsidRPr="007E0B31">
              <w:rPr>
                <w:rFonts w:cs="Arial"/>
              </w:rPr>
              <w:t>Demand Capacity</w:t>
            </w:r>
          </w:p>
        </w:tc>
        <w:tc>
          <w:tcPr>
            <w:tcW w:w="6634" w:type="dxa"/>
          </w:tcPr>
          <w:p w14:paraId="006F2F7A" w14:textId="77777777" w:rsidR="000E5686" w:rsidRPr="007E0B31" w:rsidRDefault="000E5686" w:rsidP="000E5686">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0E5686" w:rsidRPr="007E0B31" w14:paraId="73128DE2" w14:textId="77777777" w:rsidTr="56193979">
        <w:trPr>
          <w:cantSplit/>
        </w:trPr>
        <w:tc>
          <w:tcPr>
            <w:tcW w:w="2884" w:type="dxa"/>
          </w:tcPr>
          <w:p w14:paraId="0DB30E04" w14:textId="77777777" w:rsidR="000E5686" w:rsidRPr="007E0B31" w:rsidRDefault="000E5686" w:rsidP="000E5686">
            <w:pPr>
              <w:pStyle w:val="Arial11Bold"/>
              <w:rPr>
                <w:rFonts w:cs="Arial"/>
              </w:rPr>
            </w:pPr>
            <w:r w:rsidRPr="007E0B31">
              <w:rPr>
                <w:rFonts w:cs="Arial"/>
              </w:rPr>
              <w:lastRenderedPageBreak/>
              <w:t>Demand Control</w:t>
            </w:r>
          </w:p>
        </w:tc>
        <w:tc>
          <w:tcPr>
            <w:tcW w:w="6634" w:type="dxa"/>
          </w:tcPr>
          <w:p w14:paraId="292D7690" w14:textId="77777777" w:rsidR="000E5686" w:rsidRPr="007E0B31" w:rsidRDefault="000E5686" w:rsidP="000E5686">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0E5686" w:rsidRPr="007E0B31" w:rsidRDefault="000E5686" w:rsidP="000E5686">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0E5686" w:rsidRPr="007E0B31" w:rsidRDefault="000E5686" w:rsidP="000E5686">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0E5686" w:rsidRPr="007E0B31" w:rsidRDefault="000E5686" w:rsidP="000E5686">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0E5686" w:rsidRPr="007E0B31" w:rsidRDefault="000E5686" w:rsidP="000E5686">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0E5686" w:rsidRPr="007E0B31" w14:paraId="771D1D67" w14:textId="77777777" w:rsidTr="56193979">
        <w:trPr>
          <w:cantSplit/>
        </w:trPr>
        <w:tc>
          <w:tcPr>
            <w:tcW w:w="2884" w:type="dxa"/>
          </w:tcPr>
          <w:p w14:paraId="29DA16EE" w14:textId="77777777" w:rsidR="000E5686" w:rsidRPr="007E0B31" w:rsidRDefault="000E5686" w:rsidP="000E5686">
            <w:pPr>
              <w:pStyle w:val="Arial11Bold"/>
              <w:rPr>
                <w:rFonts w:cs="Arial"/>
              </w:rPr>
            </w:pPr>
            <w:r w:rsidRPr="007E0B31">
              <w:rPr>
                <w:rFonts w:cs="Arial"/>
              </w:rPr>
              <w:t>Demand Control Notification Level</w:t>
            </w:r>
          </w:p>
        </w:tc>
        <w:tc>
          <w:tcPr>
            <w:tcW w:w="6634" w:type="dxa"/>
          </w:tcPr>
          <w:p w14:paraId="2EAE7DCE" w14:textId="4D95D84D" w:rsidR="000E5686" w:rsidRPr="007E0B31" w:rsidRDefault="000E5686" w:rsidP="000E5686">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0E5686" w:rsidRPr="007E0B31" w14:paraId="7F6978BD" w14:textId="77777777" w:rsidTr="56193979">
        <w:trPr>
          <w:cantSplit/>
        </w:trPr>
        <w:tc>
          <w:tcPr>
            <w:tcW w:w="2884" w:type="dxa"/>
          </w:tcPr>
          <w:p w14:paraId="0ADFAF99" w14:textId="4EE2F7AC" w:rsidR="000E5686" w:rsidRPr="007E0B31" w:rsidRDefault="000E5686" w:rsidP="000E5686">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0E5686" w:rsidRPr="00A87826" w:rsidRDefault="000E5686" w:rsidP="000E5686">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0E5686" w:rsidRPr="007E0B31" w14:paraId="0DAA104C" w14:textId="77777777" w:rsidTr="56193979">
        <w:trPr>
          <w:cantSplit/>
        </w:trPr>
        <w:tc>
          <w:tcPr>
            <w:tcW w:w="2884" w:type="dxa"/>
          </w:tcPr>
          <w:p w14:paraId="32FDE2E4" w14:textId="6F83A7BF"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0E5686" w:rsidRPr="007E0B31" w:rsidRDefault="000E5686" w:rsidP="000E5686">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0E5686" w:rsidRPr="007E0B31" w14:paraId="3A2115E3" w14:textId="77777777" w:rsidTr="56193979">
        <w:trPr>
          <w:cantSplit/>
        </w:trPr>
        <w:tc>
          <w:tcPr>
            <w:tcW w:w="2884" w:type="dxa"/>
          </w:tcPr>
          <w:p w14:paraId="503FDDCB" w14:textId="77777777" w:rsidR="000E5686" w:rsidRPr="007E0B31" w:rsidRDefault="000E5686" w:rsidP="000E5686">
            <w:pPr>
              <w:rPr>
                <w:rFonts w:cs="Arial"/>
                <w:b/>
              </w:rPr>
            </w:pPr>
            <w:r w:rsidRPr="007E0B31">
              <w:rPr>
                <w:rFonts w:cs="Arial"/>
                <w:b/>
              </w:rPr>
              <w:t>Demand Response Active Power Control</w:t>
            </w:r>
          </w:p>
          <w:p w14:paraId="3D2C98B3" w14:textId="77777777" w:rsidR="000E5686" w:rsidRPr="007E0B31" w:rsidRDefault="000E5686" w:rsidP="000E5686">
            <w:pPr>
              <w:pStyle w:val="Level1Text"/>
              <w:tabs>
                <w:tab w:val="left" w:pos="0"/>
              </w:tabs>
              <w:ind w:left="0" w:firstLine="0"/>
              <w:rPr>
                <w:rFonts w:cs="Arial"/>
                <w:b/>
                <w:color w:val="auto"/>
                <w:lang w:val="en-GB"/>
              </w:rPr>
            </w:pPr>
          </w:p>
        </w:tc>
        <w:tc>
          <w:tcPr>
            <w:tcW w:w="6634" w:type="dxa"/>
          </w:tcPr>
          <w:p w14:paraId="72EAF0B4" w14:textId="674041C0" w:rsidR="000E5686" w:rsidRPr="007E0B31" w:rsidRDefault="000E5686" w:rsidP="000E5686">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0E5686" w:rsidRPr="007E0B31" w14:paraId="0D19BB11" w14:textId="77777777" w:rsidTr="56193979">
        <w:trPr>
          <w:cantSplit/>
        </w:trPr>
        <w:tc>
          <w:tcPr>
            <w:tcW w:w="2884" w:type="dxa"/>
          </w:tcPr>
          <w:p w14:paraId="19186A82" w14:textId="30F4003A" w:rsidR="000E5686" w:rsidRPr="00D43AA4" w:rsidRDefault="000E5686" w:rsidP="000E5686">
            <w:pPr>
              <w:rPr>
                <w:rFonts w:cs="Arial"/>
                <w:b/>
              </w:rPr>
            </w:pPr>
            <w:r w:rsidRPr="00D43AA4">
              <w:rPr>
                <w:rFonts w:cs="Arial"/>
                <w:b/>
                <w:szCs w:val="22"/>
              </w:rPr>
              <w:t>Demand Response Provider</w:t>
            </w:r>
          </w:p>
        </w:tc>
        <w:tc>
          <w:tcPr>
            <w:tcW w:w="6634" w:type="dxa"/>
          </w:tcPr>
          <w:p w14:paraId="58BAB0B3" w14:textId="5BBA17DE" w:rsidR="000E5686" w:rsidRPr="00D43AA4" w:rsidRDefault="000E5686" w:rsidP="000E5686">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0E5686" w:rsidRPr="007E0B31" w14:paraId="6633663D" w14:textId="77777777" w:rsidTr="56193979">
        <w:trPr>
          <w:cantSplit/>
        </w:trPr>
        <w:tc>
          <w:tcPr>
            <w:tcW w:w="2884" w:type="dxa"/>
          </w:tcPr>
          <w:p w14:paraId="22517FE8" w14:textId="77777777" w:rsidR="000E5686" w:rsidRPr="007E0B31" w:rsidRDefault="000E5686" w:rsidP="000E5686">
            <w:pPr>
              <w:rPr>
                <w:rFonts w:cs="Arial"/>
                <w:b/>
              </w:rPr>
            </w:pPr>
            <w:r w:rsidRPr="007E0B31">
              <w:rPr>
                <w:rFonts w:cs="Arial"/>
                <w:b/>
              </w:rPr>
              <w:t>Demand Response Reactive Power Control</w:t>
            </w:r>
          </w:p>
        </w:tc>
        <w:tc>
          <w:tcPr>
            <w:tcW w:w="6634" w:type="dxa"/>
          </w:tcPr>
          <w:p w14:paraId="2BA4A3FA" w14:textId="64E7B691" w:rsidR="000E5686" w:rsidRPr="007E0B31" w:rsidRDefault="000E5686" w:rsidP="000E5686">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0E5686" w:rsidRPr="007E0B31" w14:paraId="14822F78" w14:textId="77777777" w:rsidTr="56193979">
        <w:trPr>
          <w:cantSplit/>
        </w:trPr>
        <w:tc>
          <w:tcPr>
            <w:tcW w:w="2884" w:type="dxa"/>
          </w:tcPr>
          <w:p w14:paraId="26BC8B33" w14:textId="77777777" w:rsidR="000E5686" w:rsidRDefault="000E5686" w:rsidP="000E5686">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0E5686" w:rsidRPr="00480535" w:rsidRDefault="000E5686" w:rsidP="000E5686">
            <w:pPr>
              <w:rPr>
                <w:rFonts w:cs="Arial"/>
              </w:rPr>
            </w:pPr>
          </w:p>
          <w:p w14:paraId="0F59FC4D" w14:textId="77777777" w:rsidR="000E5686" w:rsidRPr="00480535" w:rsidRDefault="000E5686" w:rsidP="000E5686">
            <w:pPr>
              <w:rPr>
                <w:rFonts w:cs="Arial"/>
              </w:rPr>
            </w:pPr>
          </w:p>
          <w:p w14:paraId="0D090E50" w14:textId="77777777" w:rsidR="000E5686" w:rsidRPr="00480535" w:rsidRDefault="000E5686" w:rsidP="000E5686">
            <w:pPr>
              <w:rPr>
                <w:rFonts w:cs="Arial"/>
              </w:rPr>
            </w:pPr>
          </w:p>
          <w:p w14:paraId="7DD60955" w14:textId="77777777" w:rsidR="000E5686" w:rsidRPr="00480535" w:rsidRDefault="000E5686" w:rsidP="000E5686">
            <w:pPr>
              <w:rPr>
                <w:rFonts w:cs="Arial"/>
              </w:rPr>
            </w:pPr>
          </w:p>
          <w:p w14:paraId="4C69458D" w14:textId="77777777" w:rsidR="000E5686" w:rsidRPr="00480535" w:rsidRDefault="000E5686" w:rsidP="000E5686">
            <w:pPr>
              <w:rPr>
                <w:rFonts w:cs="Arial"/>
              </w:rPr>
            </w:pPr>
          </w:p>
          <w:p w14:paraId="32D73845" w14:textId="77777777" w:rsidR="000E5686" w:rsidRPr="00480535" w:rsidRDefault="000E5686" w:rsidP="000E5686">
            <w:pPr>
              <w:rPr>
                <w:rFonts w:cs="Arial"/>
              </w:rPr>
            </w:pPr>
          </w:p>
          <w:p w14:paraId="5CE629BF" w14:textId="7D9E0949" w:rsidR="000E5686" w:rsidRPr="00480535" w:rsidRDefault="000E5686" w:rsidP="000E5686">
            <w:pPr>
              <w:jc w:val="center"/>
              <w:rPr>
                <w:rFonts w:cs="Arial"/>
              </w:rPr>
            </w:pPr>
          </w:p>
        </w:tc>
        <w:tc>
          <w:tcPr>
            <w:tcW w:w="6634" w:type="dxa"/>
          </w:tcPr>
          <w:p w14:paraId="04DC5A55" w14:textId="73F1EE42" w:rsidR="000E5686" w:rsidRPr="007E0B31" w:rsidRDefault="000E5686" w:rsidP="000E5686">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0E5686" w:rsidRPr="007E0B31" w14:paraId="7A78EA4E" w14:textId="77777777" w:rsidTr="56193979">
        <w:trPr>
          <w:cantSplit/>
        </w:trPr>
        <w:tc>
          <w:tcPr>
            <w:tcW w:w="2884" w:type="dxa"/>
          </w:tcPr>
          <w:p w14:paraId="6163D819" w14:textId="10CAF025" w:rsidR="000E5686" w:rsidRPr="007E0B31" w:rsidRDefault="000E5686" w:rsidP="000E5686">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0E5686" w:rsidRPr="005C20E3" w:rsidRDefault="000E5686" w:rsidP="000E5686">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0E5686" w:rsidRPr="005C20E3" w:rsidRDefault="000E5686" w:rsidP="000E5686">
            <w:pPr>
              <w:rPr>
                <w:rFonts w:cs="Arial"/>
              </w:rPr>
            </w:pPr>
          </w:p>
          <w:p w14:paraId="2A316F87"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0E5686" w:rsidRPr="005C20E3" w:rsidRDefault="000E5686" w:rsidP="000E5686">
            <w:pPr>
              <w:pStyle w:val="ListParagraph"/>
              <w:spacing w:line="240" w:lineRule="auto"/>
              <w:ind w:left="459"/>
              <w:rPr>
                <w:rFonts w:ascii="Arial" w:hAnsi="Arial" w:cs="Arial"/>
                <w:sz w:val="20"/>
                <w:szCs w:val="20"/>
              </w:rPr>
            </w:pPr>
          </w:p>
          <w:p w14:paraId="3F033E46" w14:textId="396588CB" w:rsidR="000E5686" w:rsidRPr="005C20E3" w:rsidRDefault="000E5686" w:rsidP="000E5686">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0E5686" w:rsidRPr="007E0B31" w14:paraId="069E3C1B" w14:textId="77777777" w:rsidTr="56193979">
        <w:trPr>
          <w:cantSplit/>
        </w:trPr>
        <w:tc>
          <w:tcPr>
            <w:tcW w:w="2884" w:type="dxa"/>
          </w:tcPr>
          <w:p w14:paraId="304EA547" w14:textId="517B1998" w:rsidR="000E5686" w:rsidRPr="00B12F3A" w:rsidRDefault="000E5686" w:rsidP="000E5686">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0E5686" w:rsidRPr="00A87826" w:rsidRDefault="000E5686" w:rsidP="000E5686">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0E5686" w:rsidRPr="007E0B31" w14:paraId="0124F93C" w14:textId="77777777" w:rsidTr="56193979">
        <w:trPr>
          <w:cantSplit/>
        </w:trPr>
        <w:tc>
          <w:tcPr>
            <w:tcW w:w="2884" w:type="dxa"/>
          </w:tcPr>
          <w:p w14:paraId="0BC19B3D" w14:textId="77777777" w:rsidR="000E5686" w:rsidRPr="007E0B31" w:rsidRDefault="000E5686" w:rsidP="000E5686">
            <w:pPr>
              <w:rPr>
                <w:rFonts w:cs="Arial"/>
                <w:b/>
              </w:rPr>
            </w:pPr>
            <w:r w:rsidRPr="007E0B31">
              <w:rPr>
                <w:rFonts w:cs="Arial"/>
                <w:b/>
              </w:rPr>
              <w:t>Demand Response System Frequency Control</w:t>
            </w:r>
          </w:p>
        </w:tc>
        <w:tc>
          <w:tcPr>
            <w:tcW w:w="6634" w:type="dxa"/>
          </w:tcPr>
          <w:p w14:paraId="1D6D3207" w14:textId="70595B0E" w:rsidR="000E5686" w:rsidRPr="00194632" w:rsidRDefault="000E5686" w:rsidP="000E5686">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0E5686" w:rsidRPr="007E0B31" w14:paraId="5C7B9A5D" w14:textId="77777777" w:rsidTr="56193979">
        <w:trPr>
          <w:cantSplit/>
        </w:trPr>
        <w:tc>
          <w:tcPr>
            <w:tcW w:w="2884" w:type="dxa"/>
          </w:tcPr>
          <w:p w14:paraId="608821CD" w14:textId="2F24A7A4" w:rsidR="000E5686" w:rsidRPr="007E0B31" w:rsidRDefault="000E5686" w:rsidP="000E5686">
            <w:pPr>
              <w:rPr>
                <w:rFonts w:cs="Arial"/>
                <w:b/>
              </w:rPr>
            </w:pPr>
            <w:r w:rsidRPr="005C20E3">
              <w:rPr>
                <w:b/>
              </w:rPr>
              <w:t>Demand Response Unit Document (DRUD)</w:t>
            </w:r>
          </w:p>
        </w:tc>
        <w:tc>
          <w:tcPr>
            <w:tcW w:w="6634" w:type="dxa"/>
          </w:tcPr>
          <w:p w14:paraId="61859395" w14:textId="33B2516A" w:rsidR="000E5686" w:rsidRPr="005C20E3" w:rsidRDefault="000E5686" w:rsidP="000E5686">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0E5686" w:rsidRPr="007E0B31" w14:paraId="6E5C5A5B" w14:textId="77777777" w:rsidTr="56193979">
        <w:trPr>
          <w:cantSplit/>
        </w:trPr>
        <w:tc>
          <w:tcPr>
            <w:tcW w:w="2884" w:type="dxa"/>
          </w:tcPr>
          <w:p w14:paraId="027A193D" w14:textId="77777777" w:rsidR="000E5686" w:rsidRPr="00194632" w:rsidRDefault="000E5686" w:rsidP="000E5686">
            <w:pPr>
              <w:rPr>
                <w:rFonts w:cs="Arial"/>
                <w:b/>
              </w:rPr>
            </w:pPr>
            <w:r w:rsidRPr="00194632">
              <w:rPr>
                <w:rFonts w:cs="Arial"/>
                <w:b/>
              </w:rPr>
              <w:t>Demand Response Very Fast Active Power Control</w:t>
            </w:r>
          </w:p>
        </w:tc>
        <w:tc>
          <w:tcPr>
            <w:tcW w:w="6634" w:type="dxa"/>
          </w:tcPr>
          <w:p w14:paraId="2126F39C" w14:textId="2AC93BA4" w:rsidR="000E5686" w:rsidRPr="00194632" w:rsidRDefault="000E5686" w:rsidP="000E5686">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0E5686" w:rsidRPr="007E0B31" w14:paraId="6C74BC95" w14:textId="77777777" w:rsidTr="56193979">
        <w:trPr>
          <w:cantSplit/>
        </w:trPr>
        <w:tc>
          <w:tcPr>
            <w:tcW w:w="2884" w:type="dxa"/>
          </w:tcPr>
          <w:p w14:paraId="68034CD4"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0E5686" w:rsidRPr="00194632" w:rsidRDefault="000E5686" w:rsidP="000E5686">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0E5686" w:rsidRPr="007E0B31" w14:paraId="4A9CD3FB" w14:textId="77777777" w:rsidTr="56193979">
        <w:trPr>
          <w:cantSplit/>
        </w:trPr>
        <w:tc>
          <w:tcPr>
            <w:tcW w:w="2884" w:type="dxa"/>
          </w:tcPr>
          <w:p w14:paraId="55739DEF" w14:textId="77777777" w:rsidR="000E5686" w:rsidRPr="007E0B31" w:rsidRDefault="000E5686" w:rsidP="000E5686">
            <w:pPr>
              <w:pStyle w:val="Arial11Bold"/>
              <w:rPr>
                <w:rFonts w:cs="Arial"/>
              </w:rPr>
            </w:pPr>
            <w:r w:rsidRPr="007E0B31">
              <w:rPr>
                <w:rFonts w:cs="Arial"/>
              </w:rPr>
              <w:t>Designed Minimum Operating Level</w:t>
            </w:r>
          </w:p>
        </w:tc>
        <w:tc>
          <w:tcPr>
            <w:tcW w:w="6634" w:type="dxa"/>
          </w:tcPr>
          <w:p w14:paraId="4F7EB2C3" w14:textId="77777777" w:rsidR="000E5686" w:rsidRPr="007E0B31" w:rsidRDefault="000E5686" w:rsidP="000E5686">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0E5686" w:rsidRPr="007E0B31" w14:paraId="6B85B224" w14:textId="77777777" w:rsidTr="56193979">
        <w:trPr>
          <w:cantSplit/>
        </w:trPr>
        <w:tc>
          <w:tcPr>
            <w:tcW w:w="2884" w:type="dxa"/>
          </w:tcPr>
          <w:p w14:paraId="7D7D28A9" w14:textId="77777777" w:rsidR="000E5686" w:rsidRPr="007E0B31" w:rsidRDefault="000E5686" w:rsidP="000E5686">
            <w:pPr>
              <w:pStyle w:val="Arial11Bold"/>
              <w:rPr>
                <w:rFonts w:cs="Arial"/>
              </w:rPr>
            </w:pPr>
            <w:r w:rsidRPr="007E0B31">
              <w:rPr>
                <w:rFonts w:cs="Arial"/>
              </w:rPr>
              <w:t>De-Synchronise</w:t>
            </w:r>
          </w:p>
        </w:tc>
        <w:tc>
          <w:tcPr>
            <w:tcW w:w="6634" w:type="dxa"/>
          </w:tcPr>
          <w:p w14:paraId="458DCB7D"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0E5686" w:rsidRPr="007E0B31" w:rsidRDefault="000E5686" w:rsidP="000E5686">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0E5686" w:rsidRPr="007E0B31" w14:paraId="63C7C920" w14:textId="77777777" w:rsidTr="56193979">
        <w:trPr>
          <w:cantSplit/>
        </w:trPr>
        <w:tc>
          <w:tcPr>
            <w:tcW w:w="2884" w:type="dxa"/>
          </w:tcPr>
          <w:p w14:paraId="03100505" w14:textId="77777777" w:rsidR="000E5686" w:rsidRPr="007E0B31" w:rsidRDefault="000E5686" w:rsidP="000E5686">
            <w:pPr>
              <w:pStyle w:val="Arial11Bold"/>
              <w:rPr>
                <w:rFonts w:cs="Arial"/>
              </w:rPr>
            </w:pPr>
            <w:r w:rsidRPr="007E0B31">
              <w:rPr>
                <w:rFonts w:cs="Arial"/>
              </w:rPr>
              <w:t>De-synchronised Island(s)</w:t>
            </w:r>
          </w:p>
        </w:tc>
        <w:tc>
          <w:tcPr>
            <w:tcW w:w="6634" w:type="dxa"/>
          </w:tcPr>
          <w:p w14:paraId="189D40B3" w14:textId="5AEA0E26" w:rsidR="000E5686" w:rsidRPr="007E0B31" w:rsidRDefault="000E5686" w:rsidP="000E5686">
            <w:pPr>
              <w:pStyle w:val="TableArial11"/>
              <w:rPr>
                <w:rFonts w:cs="Arial"/>
                <w:b/>
                <w:u w:val="single"/>
              </w:rPr>
            </w:pPr>
            <w:r w:rsidRPr="007E0B31">
              <w:rPr>
                <w:rFonts w:cs="Arial"/>
              </w:rPr>
              <w:t>Has the meaning set out in OC9.5.1(a</w:t>
            </w:r>
            <w:r w:rsidRPr="0079139F">
              <w:rPr>
                <w:rFonts w:cs="Arial"/>
              </w:rPr>
              <w:t>)</w:t>
            </w:r>
            <w:r>
              <w:rPr>
                <w:rFonts w:cs="Arial"/>
              </w:rPr>
              <w:t>.</w:t>
            </w:r>
          </w:p>
        </w:tc>
      </w:tr>
      <w:tr w:rsidR="000E5686" w:rsidRPr="007E0B31" w14:paraId="365BD7A7" w14:textId="77777777" w:rsidTr="56193979">
        <w:trPr>
          <w:cantSplit/>
        </w:trPr>
        <w:tc>
          <w:tcPr>
            <w:tcW w:w="2884" w:type="dxa"/>
          </w:tcPr>
          <w:p w14:paraId="027BC704" w14:textId="77777777" w:rsidR="000E5686" w:rsidRPr="007E0B31" w:rsidRDefault="000E5686" w:rsidP="000E5686">
            <w:pPr>
              <w:pStyle w:val="Arial11Bold"/>
              <w:rPr>
                <w:rFonts w:cs="Arial"/>
              </w:rPr>
            </w:pPr>
            <w:r w:rsidRPr="007E0B31">
              <w:rPr>
                <w:rFonts w:cs="Arial"/>
              </w:rPr>
              <w:t>Detailed Planning Data</w:t>
            </w:r>
          </w:p>
        </w:tc>
        <w:tc>
          <w:tcPr>
            <w:tcW w:w="6634" w:type="dxa"/>
          </w:tcPr>
          <w:p w14:paraId="618E97A1" w14:textId="114F5797" w:rsidR="000E5686" w:rsidRPr="007E0B31" w:rsidRDefault="000E5686" w:rsidP="000E5686">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0E5686" w:rsidRPr="007E0B31" w14:paraId="0D8CB90A" w14:textId="77777777" w:rsidTr="56193979">
        <w:trPr>
          <w:cantSplit/>
        </w:trPr>
        <w:tc>
          <w:tcPr>
            <w:tcW w:w="2884" w:type="dxa"/>
          </w:tcPr>
          <w:p w14:paraId="7C6CFC2E" w14:textId="77777777" w:rsidR="000E5686" w:rsidRPr="007E0B31" w:rsidRDefault="000E5686" w:rsidP="000E5686">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0E5686" w:rsidRPr="007E0B31" w:rsidRDefault="000E5686" w:rsidP="000E5686">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0E5686" w:rsidRPr="007E0B31" w14:paraId="087B589C" w14:textId="77777777" w:rsidTr="56193979">
        <w:trPr>
          <w:cantSplit/>
        </w:trPr>
        <w:tc>
          <w:tcPr>
            <w:tcW w:w="2884" w:type="dxa"/>
          </w:tcPr>
          <w:p w14:paraId="6AA366E8" w14:textId="77777777" w:rsidR="000E5686" w:rsidRPr="007E0B31" w:rsidRDefault="000E5686" w:rsidP="000E5686">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0E5686" w:rsidRPr="007E0B31" w:rsidRDefault="000E5686" w:rsidP="000E5686">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0E5686" w:rsidRPr="0079139F" w14:paraId="6FA98D3A" w14:textId="77777777" w:rsidTr="56193979">
        <w:trPr>
          <w:cantSplit/>
        </w:trPr>
        <w:tc>
          <w:tcPr>
            <w:tcW w:w="2884" w:type="dxa"/>
          </w:tcPr>
          <w:p w14:paraId="640652FE" w14:textId="3306E7F6" w:rsidR="000E5686" w:rsidRPr="0079139F" w:rsidRDefault="000E5686" w:rsidP="000E5686">
            <w:pPr>
              <w:pStyle w:val="Arial11Bold"/>
              <w:rPr>
                <w:rFonts w:cs="Arial"/>
              </w:rPr>
            </w:pPr>
            <w:r w:rsidRPr="0079139F">
              <w:rPr>
                <w:rFonts w:cs="Arial"/>
              </w:rPr>
              <w:t>Disconnection</w:t>
            </w:r>
          </w:p>
        </w:tc>
        <w:tc>
          <w:tcPr>
            <w:tcW w:w="6634" w:type="dxa"/>
          </w:tcPr>
          <w:p w14:paraId="61AAC738" w14:textId="2AFD8882" w:rsidR="000E5686" w:rsidRPr="0079139F" w:rsidRDefault="000E5686" w:rsidP="000E5686">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0E5686" w:rsidRPr="007E0B31" w14:paraId="6FBBB87F" w14:textId="77777777" w:rsidTr="56193979">
        <w:trPr>
          <w:cantSplit/>
        </w:trPr>
        <w:tc>
          <w:tcPr>
            <w:tcW w:w="2884" w:type="dxa"/>
          </w:tcPr>
          <w:p w14:paraId="7F0320E6" w14:textId="63B2DB1A" w:rsidR="000E5686" w:rsidRPr="007E0B31" w:rsidRDefault="000E5686" w:rsidP="000E5686">
            <w:pPr>
              <w:pStyle w:val="Arial11Bold"/>
              <w:rPr>
                <w:rFonts w:cs="Arial"/>
              </w:rPr>
            </w:pPr>
            <w:r w:rsidRPr="007E0B31">
              <w:rPr>
                <w:rFonts w:cs="Arial"/>
              </w:rPr>
              <w:t>Discrimination</w:t>
            </w:r>
          </w:p>
        </w:tc>
        <w:tc>
          <w:tcPr>
            <w:tcW w:w="6634" w:type="dxa"/>
          </w:tcPr>
          <w:p w14:paraId="36121BA7" w14:textId="5F8C5E2B" w:rsidR="000E5686" w:rsidRPr="007E0B31" w:rsidRDefault="000E5686" w:rsidP="000E5686">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0E5686" w:rsidRPr="007E0B31" w14:paraId="19496D16" w14:textId="77777777" w:rsidTr="56193979">
        <w:trPr>
          <w:cantSplit/>
        </w:trPr>
        <w:tc>
          <w:tcPr>
            <w:tcW w:w="2884" w:type="dxa"/>
          </w:tcPr>
          <w:p w14:paraId="355DADE4" w14:textId="77777777" w:rsidR="000E5686" w:rsidRPr="007E0B31" w:rsidRDefault="000E5686" w:rsidP="000E5686">
            <w:pPr>
              <w:pStyle w:val="Arial11Bold"/>
              <w:rPr>
                <w:rFonts w:cs="Arial"/>
              </w:rPr>
            </w:pPr>
            <w:r w:rsidRPr="007E0B31">
              <w:rPr>
                <w:rFonts w:cs="Arial"/>
              </w:rPr>
              <w:t>Disputes Resolution Procedure</w:t>
            </w:r>
          </w:p>
        </w:tc>
        <w:tc>
          <w:tcPr>
            <w:tcW w:w="6634" w:type="dxa"/>
          </w:tcPr>
          <w:p w14:paraId="65E4E59C" w14:textId="77777777" w:rsidR="000E5686" w:rsidRPr="007E0B31" w:rsidRDefault="000E5686" w:rsidP="000E5686">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0E5686" w:rsidRPr="007E0B31" w14:paraId="36D6416B" w14:textId="77777777" w:rsidTr="56193979">
        <w:trPr>
          <w:cantSplit/>
        </w:trPr>
        <w:tc>
          <w:tcPr>
            <w:tcW w:w="2884" w:type="dxa"/>
          </w:tcPr>
          <w:p w14:paraId="30EAAF8C" w14:textId="77777777" w:rsidR="000E5686" w:rsidRPr="007E0B31" w:rsidRDefault="000E5686" w:rsidP="000E5686">
            <w:pPr>
              <w:pStyle w:val="Arial11Bold"/>
              <w:rPr>
                <w:rFonts w:cs="Arial"/>
              </w:rPr>
            </w:pPr>
            <w:r w:rsidRPr="007E0B31">
              <w:rPr>
                <w:rFonts w:cs="Arial"/>
              </w:rPr>
              <w:t>Distribution Code</w:t>
            </w:r>
          </w:p>
        </w:tc>
        <w:tc>
          <w:tcPr>
            <w:tcW w:w="6634" w:type="dxa"/>
          </w:tcPr>
          <w:p w14:paraId="365D5D6F" w14:textId="77777777" w:rsidR="000E5686" w:rsidRPr="007E0B31" w:rsidRDefault="000E5686" w:rsidP="000E5686">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0E5686" w:rsidRPr="007E0B31" w14:paraId="231BBB49" w14:textId="77777777" w:rsidTr="56193979">
        <w:trPr>
          <w:cantSplit/>
        </w:trPr>
        <w:tc>
          <w:tcPr>
            <w:tcW w:w="2884" w:type="dxa"/>
          </w:tcPr>
          <w:p w14:paraId="54987465" w14:textId="77777777" w:rsidR="000E5686" w:rsidRPr="007E0B31" w:rsidRDefault="000E5686" w:rsidP="000E5686">
            <w:pPr>
              <w:pStyle w:val="Arial11Bold"/>
              <w:rPr>
                <w:rFonts w:cs="Arial"/>
              </w:rPr>
            </w:pPr>
            <w:r w:rsidRPr="007E0B31">
              <w:rPr>
                <w:rFonts w:cs="Arial"/>
              </w:rPr>
              <w:t>Droop</w:t>
            </w:r>
          </w:p>
        </w:tc>
        <w:tc>
          <w:tcPr>
            <w:tcW w:w="6634" w:type="dxa"/>
          </w:tcPr>
          <w:p w14:paraId="77B62E50" w14:textId="1781255D" w:rsidR="000E5686" w:rsidRPr="007E0B31" w:rsidRDefault="000E5686" w:rsidP="000E5686">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0E5686" w:rsidRPr="007E0B31" w14:paraId="5843358E" w14:textId="77777777" w:rsidTr="56193979">
        <w:trPr>
          <w:cantSplit/>
        </w:trPr>
        <w:tc>
          <w:tcPr>
            <w:tcW w:w="2884" w:type="dxa"/>
          </w:tcPr>
          <w:p w14:paraId="79EC9BAF" w14:textId="77777777" w:rsidR="000E5686" w:rsidRPr="007E0B31" w:rsidRDefault="000E5686" w:rsidP="000E5686">
            <w:pPr>
              <w:pStyle w:val="Arial11Bold"/>
              <w:rPr>
                <w:rFonts w:cs="Arial"/>
              </w:rPr>
            </w:pPr>
            <w:r w:rsidRPr="007E0B31">
              <w:rPr>
                <w:rFonts w:cs="Arial"/>
              </w:rPr>
              <w:t>Dynamic Parameters</w:t>
            </w:r>
          </w:p>
        </w:tc>
        <w:tc>
          <w:tcPr>
            <w:tcW w:w="6634" w:type="dxa"/>
          </w:tcPr>
          <w:p w14:paraId="051D8350" w14:textId="77777777" w:rsidR="000E5686" w:rsidRPr="007E0B31" w:rsidRDefault="000E5686" w:rsidP="000E5686">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0E5686" w:rsidRPr="000A5CCC" w14:paraId="02BA8D47" w14:textId="77777777" w:rsidTr="56193979">
        <w:trPr>
          <w:cantSplit/>
        </w:trPr>
        <w:tc>
          <w:tcPr>
            <w:tcW w:w="2884" w:type="dxa"/>
          </w:tcPr>
          <w:p w14:paraId="279AEE49" w14:textId="5DD21B3F" w:rsidR="000E5686" w:rsidRPr="000A5CCC" w:rsidRDefault="000E5686" w:rsidP="000E5686">
            <w:pPr>
              <w:pStyle w:val="Arial11Bold"/>
              <w:rPr>
                <w:rFonts w:cs="Arial"/>
              </w:rPr>
            </w:pPr>
            <w:r w:rsidRPr="002510FF">
              <w:rPr>
                <w:rFonts w:cs="Arial"/>
              </w:rPr>
              <w:t>Dynamic Reactive Compensation Equipment</w:t>
            </w:r>
          </w:p>
        </w:tc>
        <w:tc>
          <w:tcPr>
            <w:tcW w:w="6634" w:type="dxa"/>
          </w:tcPr>
          <w:p w14:paraId="7DB42348" w14:textId="606C1E72" w:rsidR="000E5686" w:rsidRPr="000A5CCC" w:rsidRDefault="000E5686" w:rsidP="000E5686">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0E5686" w:rsidRPr="000B675D" w14:paraId="4B2A5C83" w14:textId="77777777" w:rsidTr="56193979">
        <w:trPr>
          <w:cantSplit/>
        </w:trPr>
        <w:tc>
          <w:tcPr>
            <w:tcW w:w="2884" w:type="dxa"/>
          </w:tcPr>
          <w:p w14:paraId="13C94F80" w14:textId="77777777" w:rsidR="000E5686" w:rsidRPr="000B675D" w:rsidRDefault="000E5686" w:rsidP="000E5686">
            <w:pPr>
              <w:pStyle w:val="Arial11Bold"/>
              <w:rPr>
                <w:rFonts w:cs="Arial"/>
              </w:rPr>
            </w:pPr>
            <w:r w:rsidRPr="000B675D">
              <w:rPr>
                <w:rFonts w:cs="Arial"/>
              </w:rPr>
              <w:t>E&amp;W Offshore Transmission System</w:t>
            </w:r>
          </w:p>
        </w:tc>
        <w:tc>
          <w:tcPr>
            <w:tcW w:w="6634" w:type="dxa"/>
          </w:tcPr>
          <w:p w14:paraId="2CFB9907" w14:textId="77777777" w:rsidR="000E5686" w:rsidRPr="000B675D" w:rsidRDefault="000E5686" w:rsidP="000E5686">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0E5686" w:rsidRPr="0079139F" w14:paraId="29063031" w14:textId="77777777" w:rsidTr="56193979">
        <w:trPr>
          <w:cantSplit/>
        </w:trPr>
        <w:tc>
          <w:tcPr>
            <w:tcW w:w="2884" w:type="dxa"/>
          </w:tcPr>
          <w:p w14:paraId="25CE097E" w14:textId="3FA3BD6F" w:rsidR="000E5686" w:rsidRPr="0079139F" w:rsidRDefault="000E5686" w:rsidP="000E5686">
            <w:pPr>
              <w:pStyle w:val="Arial11Bold"/>
              <w:rPr>
                <w:rFonts w:cs="Arial"/>
              </w:rPr>
            </w:pPr>
            <w:r w:rsidRPr="0079139F">
              <w:rPr>
                <w:rFonts w:cs="Arial"/>
              </w:rPr>
              <w:t>E&amp;W Offshore Transmission Licensee</w:t>
            </w:r>
          </w:p>
        </w:tc>
        <w:tc>
          <w:tcPr>
            <w:tcW w:w="6634" w:type="dxa"/>
          </w:tcPr>
          <w:p w14:paraId="6C4EE077" w14:textId="07A71FD9" w:rsidR="000E5686" w:rsidRPr="0079139F" w:rsidRDefault="000E5686" w:rsidP="000E5686">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0E5686" w:rsidRPr="007E0B31" w14:paraId="16715855" w14:textId="77777777" w:rsidTr="56193979">
        <w:trPr>
          <w:cantSplit/>
        </w:trPr>
        <w:tc>
          <w:tcPr>
            <w:tcW w:w="2884" w:type="dxa"/>
          </w:tcPr>
          <w:p w14:paraId="491CEE12" w14:textId="278765B2" w:rsidR="000E5686" w:rsidRPr="007E0B31" w:rsidRDefault="000E5686" w:rsidP="000E5686">
            <w:pPr>
              <w:pStyle w:val="Arial11Bold"/>
              <w:rPr>
                <w:rFonts w:cs="Arial"/>
              </w:rPr>
            </w:pPr>
            <w:r w:rsidRPr="007E0B31">
              <w:rPr>
                <w:rFonts w:cs="Arial"/>
              </w:rPr>
              <w:t>E&amp;W Transmission System</w:t>
            </w:r>
          </w:p>
        </w:tc>
        <w:tc>
          <w:tcPr>
            <w:tcW w:w="6634" w:type="dxa"/>
          </w:tcPr>
          <w:p w14:paraId="75E612EF" w14:textId="1055308A" w:rsidR="000E5686" w:rsidRPr="007E0B31" w:rsidRDefault="000E5686" w:rsidP="000E5686">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0E5686" w:rsidRPr="007E0B31" w14:paraId="27D19D54" w14:textId="77777777" w:rsidTr="56193979">
        <w:trPr>
          <w:cantSplit/>
        </w:trPr>
        <w:tc>
          <w:tcPr>
            <w:tcW w:w="2884" w:type="dxa"/>
          </w:tcPr>
          <w:p w14:paraId="155671F3" w14:textId="77777777" w:rsidR="000E5686" w:rsidRPr="007E0B31" w:rsidRDefault="000E5686" w:rsidP="000E5686">
            <w:pPr>
              <w:pStyle w:val="Arial11Bold"/>
              <w:rPr>
                <w:rFonts w:cs="Arial"/>
              </w:rPr>
            </w:pPr>
            <w:r w:rsidRPr="007E0B31">
              <w:rPr>
                <w:rFonts w:cs="Arial"/>
              </w:rPr>
              <w:t>E&amp;W User</w:t>
            </w:r>
          </w:p>
        </w:tc>
        <w:tc>
          <w:tcPr>
            <w:tcW w:w="6634" w:type="dxa"/>
          </w:tcPr>
          <w:p w14:paraId="305E2C2E"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0E5686" w:rsidRPr="007E0B31" w14:paraId="4EF8D946" w14:textId="77777777" w:rsidTr="56193979">
        <w:trPr>
          <w:cantSplit/>
        </w:trPr>
        <w:tc>
          <w:tcPr>
            <w:tcW w:w="2884" w:type="dxa"/>
          </w:tcPr>
          <w:p w14:paraId="2F8D7755" w14:textId="77777777" w:rsidR="000E5686" w:rsidRPr="007E0B31" w:rsidRDefault="000E5686" w:rsidP="000E5686">
            <w:pPr>
              <w:pStyle w:val="Arial11Bold"/>
              <w:rPr>
                <w:rFonts w:cs="Arial"/>
              </w:rPr>
            </w:pPr>
            <w:r w:rsidRPr="007E0B31">
              <w:rPr>
                <w:rFonts w:cs="Arial"/>
              </w:rPr>
              <w:t>Earth Fault Factor</w:t>
            </w:r>
          </w:p>
        </w:tc>
        <w:tc>
          <w:tcPr>
            <w:tcW w:w="6634" w:type="dxa"/>
          </w:tcPr>
          <w:p w14:paraId="6127CD38" w14:textId="77777777" w:rsidR="000E5686" w:rsidRPr="007E0B31" w:rsidRDefault="000E5686" w:rsidP="000E5686">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0E5686" w:rsidRPr="007E0B31" w14:paraId="3ED6F9F3" w14:textId="77777777" w:rsidTr="56193979">
        <w:trPr>
          <w:cantSplit/>
        </w:trPr>
        <w:tc>
          <w:tcPr>
            <w:tcW w:w="2884" w:type="dxa"/>
          </w:tcPr>
          <w:p w14:paraId="3BB43CE7" w14:textId="77777777" w:rsidR="000E5686" w:rsidRPr="007E0B31" w:rsidRDefault="000E5686" w:rsidP="000E5686">
            <w:pPr>
              <w:pStyle w:val="Arial11Bold"/>
              <w:rPr>
                <w:rFonts w:cs="Arial"/>
              </w:rPr>
            </w:pPr>
            <w:r w:rsidRPr="007E0B31">
              <w:rPr>
                <w:rFonts w:cs="Arial"/>
              </w:rPr>
              <w:lastRenderedPageBreak/>
              <w:t>Earthing</w:t>
            </w:r>
          </w:p>
        </w:tc>
        <w:tc>
          <w:tcPr>
            <w:tcW w:w="6634" w:type="dxa"/>
          </w:tcPr>
          <w:p w14:paraId="0C914808" w14:textId="77777777" w:rsidR="000E5686" w:rsidRPr="007E0B31" w:rsidRDefault="000E5686" w:rsidP="000E5686">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0E5686" w:rsidRPr="007E0B31" w14:paraId="20790EFF" w14:textId="77777777" w:rsidTr="56193979">
        <w:trPr>
          <w:cantSplit/>
        </w:trPr>
        <w:tc>
          <w:tcPr>
            <w:tcW w:w="2884" w:type="dxa"/>
          </w:tcPr>
          <w:p w14:paraId="583FA21D" w14:textId="77777777" w:rsidR="000E5686" w:rsidRPr="007E0B31" w:rsidRDefault="000E5686" w:rsidP="000E5686">
            <w:pPr>
              <w:pStyle w:val="Arial11Bold"/>
              <w:rPr>
                <w:rFonts w:cs="Arial"/>
              </w:rPr>
            </w:pPr>
            <w:r w:rsidRPr="007E0B31">
              <w:rPr>
                <w:rFonts w:cs="Arial"/>
              </w:rPr>
              <w:t>Earthing Device</w:t>
            </w:r>
          </w:p>
        </w:tc>
        <w:tc>
          <w:tcPr>
            <w:tcW w:w="6634" w:type="dxa"/>
          </w:tcPr>
          <w:p w14:paraId="1C3B0D47" w14:textId="77777777" w:rsidR="000E5686" w:rsidRPr="007E0B31" w:rsidRDefault="000E5686" w:rsidP="000E5686">
            <w:pPr>
              <w:pStyle w:val="TableArial11"/>
              <w:rPr>
                <w:rFonts w:cs="Arial"/>
              </w:rPr>
            </w:pPr>
            <w:r w:rsidRPr="007E0B31">
              <w:rPr>
                <w:rFonts w:cs="Arial"/>
              </w:rPr>
              <w:t>A means of providing a connection between a conductor and earth being of adequate strength and capability.</w:t>
            </w:r>
          </w:p>
        </w:tc>
      </w:tr>
      <w:tr w:rsidR="000E5686" w:rsidRPr="007E0B31" w14:paraId="6FE62627" w14:textId="77777777" w:rsidTr="56193979">
        <w:trPr>
          <w:cantSplit/>
        </w:trPr>
        <w:tc>
          <w:tcPr>
            <w:tcW w:w="2884" w:type="dxa"/>
          </w:tcPr>
          <w:p w14:paraId="5F411AEF" w14:textId="77777777" w:rsidR="000E5686" w:rsidRPr="007E0B31" w:rsidRDefault="000E5686" w:rsidP="000E5686">
            <w:pPr>
              <w:pStyle w:val="Arial11Bold"/>
              <w:rPr>
                <w:rFonts w:cs="Arial"/>
              </w:rPr>
            </w:pPr>
            <w:r w:rsidRPr="007E0B31">
              <w:rPr>
                <w:rFonts w:cs="Arial"/>
              </w:rPr>
              <w:t>Elected Panel Members</w:t>
            </w:r>
          </w:p>
        </w:tc>
        <w:tc>
          <w:tcPr>
            <w:tcW w:w="6634" w:type="dxa"/>
          </w:tcPr>
          <w:p w14:paraId="5FB33BE8" w14:textId="77777777" w:rsidR="000E5686" w:rsidRPr="007E0B31" w:rsidRDefault="000E5686" w:rsidP="000E5686">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0E5686" w:rsidRPr="007E0B31" w:rsidRDefault="000E5686" w:rsidP="000E5686">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0E5686" w:rsidRPr="007E0B31" w:rsidRDefault="000E5686" w:rsidP="000E5686">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0E5686" w:rsidRPr="007E0B31" w:rsidRDefault="000E5686" w:rsidP="000E5686">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0E5686" w:rsidRPr="007E0B31" w:rsidRDefault="000E5686" w:rsidP="000E5686">
            <w:pPr>
              <w:pStyle w:val="TableArial11"/>
              <w:rPr>
                <w:rFonts w:cs="Arial"/>
              </w:rPr>
            </w:pPr>
            <w:r w:rsidRPr="007E0B31">
              <w:rPr>
                <w:rFonts w:cs="Arial"/>
              </w:rPr>
              <w:t xml:space="preserve">(d) the representatives of the </w:t>
            </w:r>
            <w:r w:rsidRPr="007E0B31">
              <w:rPr>
                <w:rFonts w:cs="Arial"/>
                <w:b/>
              </w:rPr>
              <w:t>Generators</w:t>
            </w:r>
          </w:p>
        </w:tc>
      </w:tr>
      <w:tr w:rsidR="000E5686" w:rsidRPr="007E0B31" w14:paraId="79615CAE" w14:textId="77777777" w:rsidTr="56193979">
        <w:trPr>
          <w:cantSplit/>
        </w:trPr>
        <w:tc>
          <w:tcPr>
            <w:tcW w:w="2884" w:type="dxa"/>
          </w:tcPr>
          <w:p w14:paraId="6B5295BC" w14:textId="77777777" w:rsidR="000E5686" w:rsidRPr="007E0B31" w:rsidRDefault="000E5686" w:rsidP="000E5686">
            <w:pPr>
              <w:pStyle w:val="Arial11Bold"/>
              <w:rPr>
                <w:rFonts w:cs="Arial"/>
              </w:rPr>
            </w:pPr>
            <w:r w:rsidRPr="007E0B31">
              <w:rPr>
                <w:rFonts w:cs="Arial"/>
              </w:rPr>
              <w:t>Electrical Standard</w:t>
            </w:r>
          </w:p>
        </w:tc>
        <w:tc>
          <w:tcPr>
            <w:tcW w:w="6634" w:type="dxa"/>
          </w:tcPr>
          <w:p w14:paraId="5A4738F8" w14:textId="77777777" w:rsidR="000E5686" w:rsidRPr="007E0B31" w:rsidRDefault="000E5686" w:rsidP="000E5686">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0E5686" w:rsidRPr="007E0B31" w14:paraId="77FD0811" w14:textId="77777777" w:rsidTr="56193979">
        <w:trPr>
          <w:cantSplit/>
        </w:trPr>
        <w:tc>
          <w:tcPr>
            <w:tcW w:w="2884" w:type="dxa"/>
          </w:tcPr>
          <w:p w14:paraId="7CF40496" w14:textId="51F2F0DA" w:rsidR="000E5686" w:rsidRPr="00F6331A" w:rsidRDefault="000E5686" w:rsidP="000E5686">
            <w:pPr>
              <w:pStyle w:val="Arial11Bold"/>
              <w:rPr>
                <w:rFonts w:cs="Arial"/>
              </w:rPr>
            </w:pPr>
            <w:r w:rsidRPr="00F6331A">
              <w:rPr>
                <w:lang w:val="en-US"/>
              </w:rPr>
              <w:t>Electricity Balancing Regulation</w:t>
            </w:r>
          </w:p>
        </w:tc>
        <w:tc>
          <w:tcPr>
            <w:tcW w:w="6634" w:type="dxa"/>
          </w:tcPr>
          <w:p w14:paraId="3860E34E" w14:textId="35D52113" w:rsidR="000E5686" w:rsidRPr="00F6331A" w:rsidRDefault="000E5686" w:rsidP="000E5686">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0E5686" w:rsidRPr="007E0B31" w14:paraId="5FDEE14B" w14:textId="77777777" w:rsidTr="56193979">
        <w:trPr>
          <w:cantSplit/>
        </w:trPr>
        <w:tc>
          <w:tcPr>
            <w:tcW w:w="2884" w:type="dxa"/>
          </w:tcPr>
          <w:p w14:paraId="272D7034" w14:textId="77777777" w:rsidR="000E5686" w:rsidRPr="007E0B31" w:rsidRDefault="000E5686" w:rsidP="000E5686">
            <w:pPr>
              <w:pStyle w:val="Arial11Bold"/>
              <w:rPr>
                <w:rFonts w:cs="Arial"/>
              </w:rPr>
            </w:pPr>
            <w:r w:rsidRPr="007E0B31">
              <w:rPr>
                <w:rFonts w:cs="Arial"/>
              </w:rPr>
              <w:t>Electricity Council</w:t>
            </w:r>
          </w:p>
        </w:tc>
        <w:tc>
          <w:tcPr>
            <w:tcW w:w="6634" w:type="dxa"/>
          </w:tcPr>
          <w:p w14:paraId="15365170" w14:textId="77777777" w:rsidR="000E5686" w:rsidRPr="007E0B31" w:rsidRDefault="000E5686" w:rsidP="000E5686">
            <w:pPr>
              <w:pStyle w:val="TableArial11"/>
              <w:rPr>
                <w:rFonts w:cs="Arial"/>
              </w:rPr>
            </w:pPr>
            <w:r w:rsidRPr="007E0B31">
              <w:rPr>
                <w:rFonts w:cs="Arial"/>
              </w:rPr>
              <w:t>That body set up under the Electricity Act, 1957.</w:t>
            </w:r>
          </w:p>
        </w:tc>
      </w:tr>
      <w:tr w:rsidR="000E5686" w:rsidRPr="007E0B31" w14:paraId="2701B422" w14:textId="77777777" w:rsidTr="56193979">
        <w:trPr>
          <w:cantSplit/>
        </w:trPr>
        <w:tc>
          <w:tcPr>
            <w:tcW w:w="2884" w:type="dxa"/>
          </w:tcPr>
          <w:p w14:paraId="0475EF83" w14:textId="77777777" w:rsidR="000E5686" w:rsidRPr="007E0B31" w:rsidRDefault="000E5686" w:rsidP="000E5686">
            <w:pPr>
              <w:pStyle w:val="Arial11Bold"/>
              <w:rPr>
                <w:rFonts w:cs="Arial"/>
              </w:rPr>
            </w:pPr>
            <w:r w:rsidRPr="007E0B31">
              <w:rPr>
                <w:rFonts w:cs="Arial"/>
              </w:rPr>
              <w:t>Electricity Distribution Licence</w:t>
            </w:r>
          </w:p>
        </w:tc>
        <w:tc>
          <w:tcPr>
            <w:tcW w:w="6634" w:type="dxa"/>
          </w:tcPr>
          <w:p w14:paraId="3B723255" w14:textId="77777777" w:rsidR="000E5686" w:rsidRPr="007E0B31" w:rsidRDefault="000E5686" w:rsidP="000E5686">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0E5686" w:rsidRPr="007E0B31" w14:paraId="45591D21" w14:textId="77777777" w:rsidTr="56193979">
        <w:trPr>
          <w:cantSplit/>
        </w:trPr>
        <w:tc>
          <w:tcPr>
            <w:tcW w:w="2884" w:type="dxa"/>
          </w:tcPr>
          <w:p w14:paraId="07683A3F" w14:textId="77777777" w:rsidR="000E5686" w:rsidRPr="007E0B31" w:rsidRDefault="000E5686" w:rsidP="000E5686">
            <w:pPr>
              <w:pStyle w:val="Arial11Bold"/>
              <w:rPr>
                <w:rFonts w:cs="Arial"/>
              </w:rPr>
            </w:pPr>
            <w:r w:rsidRPr="007E0B31">
              <w:rPr>
                <w:rFonts w:cs="Arial"/>
              </w:rPr>
              <w:t>Electricity Regulation</w:t>
            </w:r>
          </w:p>
        </w:tc>
        <w:tc>
          <w:tcPr>
            <w:tcW w:w="6634" w:type="dxa"/>
          </w:tcPr>
          <w:p w14:paraId="448F37B6" w14:textId="77777777" w:rsidR="000E5686" w:rsidRPr="007E0B31" w:rsidRDefault="000E5686" w:rsidP="000E5686">
            <w:pPr>
              <w:pStyle w:val="TableArial11"/>
              <w:rPr>
                <w:rFonts w:cs="Arial"/>
              </w:rPr>
            </w:pPr>
            <w:r w:rsidRPr="007E0B31">
              <w:rPr>
                <w:rFonts w:cs="Arial"/>
              </w:rPr>
              <w:t xml:space="preserve">As defined in the </w:t>
            </w:r>
            <w:r w:rsidRPr="007E0B31">
              <w:rPr>
                <w:rFonts w:cs="Arial"/>
                <w:b/>
              </w:rPr>
              <w:t>Transmission Licence.</w:t>
            </w:r>
          </w:p>
        </w:tc>
      </w:tr>
      <w:tr w:rsidR="000E5686" w:rsidRPr="007E0B31" w14:paraId="3F1D3736" w14:textId="77777777" w:rsidTr="56193979">
        <w:trPr>
          <w:cantSplit/>
        </w:trPr>
        <w:tc>
          <w:tcPr>
            <w:tcW w:w="2884" w:type="dxa"/>
          </w:tcPr>
          <w:p w14:paraId="487F65CC" w14:textId="786CD569" w:rsidR="000E5686" w:rsidRPr="007E0B31" w:rsidRDefault="000E5686" w:rsidP="000E5686">
            <w:pPr>
              <w:pStyle w:val="Arial11Bold"/>
              <w:rPr>
                <w:rFonts w:cs="Arial"/>
              </w:rPr>
            </w:pPr>
            <w:r w:rsidRPr="00DB341C">
              <w:rPr>
                <w:rFonts w:cs="Arial"/>
              </w:rPr>
              <w:t>Electricity Storage</w:t>
            </w:r>
          </w:p>
        </w:tc>
        <w:tc>
          <w:tcPr>
            <w:tcW w:w="6634" w:type="dxa"/>
          </w:tcPr>
          <w:p w14:paraId="5A71141B" w14:textId="7EEFC93F" w:rsidR="000E5686" w:rsidRPr="007E0B31" w:rsidRDefault="000E5686" w:rsidP="000E5686">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0E5686" w:rsidRPr="007E0B31" w14:paraId="71C453A5" w14:textId="77777777" w:rsidTr="56193979">
        <w:trPr>
          <w:cantSplit/>
        </w:trPr>
        <w:tc>
          <w:tcPr>
            <w:tcW w:w="2884" w:type="dxa"/>
          </w:tcPr>
          <w:p w14:paraId="0C20A181" w14:textId="2AAAF4F0" w:rsidR="000E5686" w:rsidRPr="007E0B31" w:rsidRDefault="000E5686" w:rsidP="000E5686">
            <w:pPr>
              <w:pStyle w:val="Arial11Bold"/>
              <w:rPr>
                <w:rFonts w:cs="Arial"/>
              </w:rPr>
            </w:pPr>
            <w:r w:rsidRPr="00DB341C">
              <w:rPr>
                <w:rFonts w:cs="Arial"/>
              </w:rPr>
              <w:t>Electricity Storage Module</w:t>
            </w:r>
          </w:p>
        </w:tc>
        <w:tc>
          <w:tcPr>
            <w:tcW w:w="6634" w:type="dxa"/>
          </w:tcPr>
          <w:p w14:paraId="5AE08111" w14:textId="5EABFFFC" w:rsidR="000E5686" w:rsidRPr="007E0B31" w:rsidRDefault="000E5686" w:rsidP="000E5686">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0E5686" w14:paraId="54F3B6E6" w14:textId="77777777" w:rsidTr="56193979">
        <w:trPr>
          <w:cantSplit/>
        </w:trPr>
        <w:tc>
          <w:tcPr>
            <w:tcW w:w="2884" w:type="dxa"/>
          </w:tcPr>
          <w:p w14:paraId="67ACC8AD" w14:textId="116BD586" w:rsidR="000E5686" w:rsidRDefault="000E5686" w:rsidP="000E5686">
            <w:pPr>
              <w:pStyle w:val="Arial11Bold"/>
              <w:rPr>
                <w:rFonts w:cs="Arial"/>
              </w:rPr>
            </w:pPr>
            <w:r w:rsidRPr="024814CE">
              <w:rPr>
                <w:rFonts w:cs="Arial"/>
              </w:rPr>
              <w:t>Electricity Storage Unit</w:t>
            </w:r>
          </w:p>
        </w:tc>
        <w:tc>
          <w:tcPr>
            <w:tcW w:w="6634" w:type="dxa"/>
          </w:tcPr>
          <w:p w14:paraId="0D3DC444" w14:textId="11F529A9" w:rsidR="000E5686" w:rsidRPr="00207464" w:rsidRDefault="000E5686" w:rsidP="000E5686">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0E5686" w:rsidRPr="007E0B31" w14:paraId="618E4044" w14:textId="77777777" w:rsidTr="56193979">
        <w:trPr>
          <w:cantSplit/>
        </w:trPr>
        <w:tc>
          <w:tcPr>
            <w:tcW w:w="2884" w:type="dxa"/>
          </w:tcPr>
          <w:p w14:paraId="06BF56EE" w14:textId="77777777" w:rsidR="000E5686" w:rsidRPr="007E0B31" w:rsidRDefault="000E5686" w:rsidP="000E5686">
            <w:pPr>
              <w:pStyle w:val="Arial11Bold"/>
              <w:rPr>
                <w:rFonts w:cs="Arial"/>
              </w:rPr>
            </w:pPr>
            <w:r w:rsidRPr="007E0B31">
              <w:rPr>
                <w:rFonts w:cs="Arial"/>
              </w:rPr>
              <w:lastRenderedPageBreak/>
              <w:t>Electricity Supply Industry Arbitration Association</w:t>
            </w:r>
          </w:p>
        </w:tc>
        <w:tc>
          <w:tcPr>
            <w:tcW w:w="6634" w:type="dxa"/>
          </w:tcPr>
          <w:p w14:paraId="75769710" w14:textId="77777777" w:rsidR="000E5686" w:rsidRPr="007E0B31" w:rsidRDefault="000E5686" w:rsidP="000E5686">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0E5686" w:rsidRPr="007E0B31" w14:paraId="7456E88A" w14:textId="77777777" w:rsidTr="56193979">
        <w:trPr>
          <w:cantSplit/>
        </w:trPr>
        <w:tc>
          <w:tcPr>
            <w:tcW w:w="2884" w:type="dxa"/>
          </w:tcPr>
          <w:p w14:paraId="2944497F" w14:textId="77777777" w:rsidR="000E5686" w:rsidRPr="007E0B31" w:rsidRDefault="000E5686" w:rsidP="000E5686">
            <w:pPr>
              <w:pStyle w:val="Arial11Bold"/>
              <w:rPr>
                <w:rFonts w:cs="Arial"/>
              </w:rPr>
            </w:pPr>
            <w:r w:rsidRPr="007E0B31">
              <w:rPr>
                <w:rFonts w:cs="Arial"/>
              </w:rPr>
              <w:t>Electricity Supply Licence</w:t>
            </w:r>
          </w:p>
        </w:tc>
        <w:tc>
          <w:tcPr>
            <w:tcW w:w="6634" w:type="dxa"/>
          </w:tcPr>
          <w:p w14:paraId="3BC449FB" w14:textId="77777777" w:rsidR="000E5686" w:rsidRPr="007E0B31" w:rsidRDefault="000E5686" w:rsidP="000E5686">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E5686" w:rsidRPr="007E0B31" w14:paraId="383B22BD" w14:textId="77777777" w:rsidTr="56193979">
        <w:trPr>
          <w:cantSplit/>
        </w:trPr>
        <w:tc>
          <w:tcPr>
            <w:tcW w:w="2884" w:type="dxa"/>
          </w:tcPr>
          <w:p w14:paraId="4523E57A" w14:textId="77777777" w:rsidR="000E5686" w:rsidRPr="007E0B31" w:rsidRDefault="000E5686" w:rsidP="000E5686">
            <w:pPr>
              <w:pStyle w:val="Arial11Bold"/>
              <w:rPr>
                <w:rFonts w:cs="Arial"/>
              </w:rPr>
            </w:pPr>
            <w:r w:rsidRPr="007E0B31">
              <w:rPr>
                <w:rFonts w:cs="Arial"/>
              </w:rPr>
              <w:t>Electromagnetic Compatibility Level</w:t>
            </w:r>
          </w:p>
        </w:tc>
        <w:tc>
          <w:tcPr>
            <w:tcW w:w="6634" w:type="dxa"/>
          </w:tcPr>
          <w:p w14:paraId="0D27502A" w14:textId="4D35DCA2" w:rsidR="000E5686" w:rsidRPr="007E0B31" w:rsidRDefault="000E5686" w:rsidP="000E5686">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0E5686" w:rsidRPr="00045E74" w14:paraId="7C353F29" w14:textId="77777777" w:rsidTr="56193979">
        <w:trPr>
          <w:cantSplit/>
        </w:trPr>
        <w:tc>
          <w:tcPr>
            <w:tcW w:w="2884" w:type="dxa"/>
          </w:tcPr>
          <w:p w14:paraId="20946F4B" w14:textId="4E1A3AC5" w:rsidR="000E5686" w:rsidRPr="00045E74" w:rsidRDefault="000E5686" w:rsidP="000E5686">
            <w:pPr>
              <w:pStyle w:val="Arial11Bold"/>
              <w:rPr>
                <w:rFonts w:cs="Arial"/>
              </w:rPr>
            </w:pPr>
            <w:r w:rsidRPr="002510FF">
              <w:rPr>
                <w:rFonts w:cs="Arial"/>
              </w:rPr>
              <w:t>Electronic Power Converter</w:t>
            </w:r>
          </w:p>
        </w:tc>
        <w:tc>
          <w:tcPr>
            <w:tcW w:w="6634" w:type="dxa"/>
          </w:tcPr>
          <w:p w14:paraId="797E454B" w14:textId="5F4D88DB" w:rsidR="000E5686" w:rsidRPr="00045E74" w:rsidRDefault="000E5686" w:rsidP="000E5686">
            <w:pPr>
              <w:pStyle w:val="TableArial11"/>
              <w:rPr>
                <w:rFonts w:cs="Arial"/>
              </w:rPr>
            </w:pPr>
            <w:r w:rsidRPr="002510FF">
              <w:rPr>
                <w:rFonts w:cs="Arial"/>
              </w:rPr>
              <w:t>Electrical</w:t>
            </w:r>
            <w:r w:rsidRPr="002510FF">
              <w:rPr>
                <w:rFonts w:cs="Arial"/>
                <w:b/>
              </w:rPr>
              <w:t xml:space="preserve"> Plant and </w:t>
            </w:r>
            <w:proofErr w:type="gramStart"/>
            <w:r w:rsidRPr="002510FF">
              <w:rPr>
                <w:rFonts w:cs="Arial"/>
                <w:b/>
              </w:rPr>
              <w:t xml:space="preserve">Apparatus </w:t>
            </w:r>
            <w:r w:rsidRPr="002510FF">
              <w:rPr>
                <w:rFonts w:cs="Arial"/>
              </w:rPr>
              <w:t xml:space="preserve"> which</w:t>
            </w:r>
            <w:proofErr w:type="gramEnd"/>
            <w:r w:rsidRPr="002510FF">
              <w:rPr>
                <w:rFonts w:cs="Arial"/>
              </w:rPr>
              <w:t xml:space="preserve">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0E5686" w:rsidRPr="007E0B31" w14:paraId="78630B68" w14:textId="77777777" w:rsidTr="56193979">
        <w:trPr>
          <w:cantSplit/>
        </w:trPr>
        <w:tc>
          <w:tcPr>
            <w:tcW w:w="2884" w:type="dxa"/>
          </w:tcPr>
          <w:p w14:paraId="4FB09170" w14:textId="77777777" w:rsidR="000E5686" w:rsidRPr="007E0B31" w:rsidRDefault="000E5686" w:rsidP="000E5686">
            <w:pPr>
              <w:pStyle w:val="Arial11Bold"/>
              <w:rPr>
                <w:rFonts w:cs="Arial"/>
              </w:rPr>
            </w:pPr>
            <w:r w:rsidRPr="007E0B31">
              <w:rPr>
                <w:rFonts w:cs="Arial"/>
              </w:rPr>
              <w:t>Embedded</w:t>
            </w:r>
          </w:p>
        </w:tc>
        <w:tc>
          <w:tcPr>
            <w:tcW w:w="6634" w:type="dxa"/>
          </w:tcPr>
          <w:p w14:paraId="43C85B4A" w14:textId="477FDA09" w:rsidR="000E5686" w:rsidRPr="007E0B31" w:rsidRDefault="000E5686" w:rsidP="000E5686">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0E5686" w:rsidRPr="007E0B31" w14:paraId="7BE66195" w14:textId="77777777" w:rsidTr="56193979">
        <w:trPr>
          <w:cantSplit/>
        </w:trPr>
        <w:tc>
          <w:tcPr>
            <w:tcW w:w="2884" w:type="dxa"/>
          </w:tcPr>
          <w:p w14:paraId="0AB999B5" w14:textId="77777777" w:rsidR="000E5686" w:rsidRPr="007E0B31" w:rsidRDefault="000E5686" w:rsidP="000E5686">
            <w:pPr>
              <w:pStyle w:val="Arial11Bold"/>
              <w:rPr>
                <w:rFonts w:cs="Arial"/>
              </w:rPr>
            </w:pPr>
            <w:r w:rsidRPr="007E0B31">
              <w:rPr>
                <w:rFonts w:cs="Arial"/>
              </w:rPr>
              <w:t>Embedded Development</w:t>
            </w:r>
          </w:p>
        </w:tc>
        <w:tc>
          <w:tcPr>
            <w:tcW w:w="6634" w:type="dxa"/>
          </w:tcPr>
          <w:p w14:paraId="0D4A7139" w14:textId="54525408" w:rsidR="000E5686" w:rsidRPr="007E0B31" w:rsidRDefault="000E5686" w:rsidP="000E5686">
            <w:pPr>
              <w:pStyle w:val="TableArial11"/>
              <w:rPr>
                <w:rFonts w:cs="Arial"/>
              </w:rPr>
            </w:pPr>
            <w:r w:rsidRPr="007E0B31">
              <w:rPr>
                <w:rFonts w:cs="Arial"/>
              </w:rPr>
              <w:t>Has the meaning set out in PC.4.4.3(a)</w:t>
            </w:r>
            <w:r>
              <w:rPr>
                <w:rFonts w:cs="Arial"/>
              </w:rPr>
              <w:t>.</w:t>
            </w:r>
          </w:p>
        </w:tc>
      </w:tr>
      <w:tr w:rsidR="000E5686" w:rsidRPr="007E0B31" w14:paraId="324AF804" w14:textId="77777777" w:rsidTr="56193979">
        <w:trPr>
          <w:cantSplit/>
        </w:trPr>
        <w:tc>
          <w:tcPr>
            <w:tcW w:w="2884" w:type="dxa"/>
          </w:tcPr>
          <w:p w14:paraId="503A9514" w14:textId="77777777" w:rsidR="000E5686" w:rsidRPr="007E0B31" w:rsidRDefault="000E5686" w:rsidP="000E5686">
            <w:pPr>
              <w:pStyle w:val="Arial11Bold"/>
              <w:rPr>
                <w:rFonts w:cs="Arial"/>
              </w:rPr>
            </w:pPr>
            <w:r w:rsidRPr="007E0B31">
              <w:rPr>
                <w:rFonts w:cs="Arial"/>
              </w:rPr>
              <w:t>Embedded Development Agreement</w:t>
            </w:r>
          </w:p>
        </w:tc>
        <w:tc>
          <w:tcPr>
            <w:tcW w:w="6634" w:type="dxa"/>
          </w:tcPr>
          <w:p w14:paraId="7275F528" w14:textId="77777777" w:rsidR="000E5686" w:rsidRPr="007E0B31" w:rsidRDefault="000E5686" w:rsidP="000E5686">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0E5686" w:rsidRPr="007E0B31" w14:paraId="76FDE784" w14:textId="77777777" w:rsidTr="56193979">
        <w:trPr>
          <w:cantSplit/>
        </w:trPr>
        <w:tc>
          <w:tcPr>
            <w:tcW w:w="2884" w:type="dxa"/>
          </w:tcPr>
          <w:p w14:paraId="067A8F97" w14:textId="4D591BE2" w:rsidR="000E5686" w:rsidRPr="009D0E56" w:rsidRDefault="000E5686" w:rsidP="000E5686">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0E5686" w:rsidRPr="004161F0" w:rsidRDefault="000E5686" w:rsidP="000E5686">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0E5686" w:rsidRPr="004161F0" w:rsidRDefault="000E5686" w:rsidP="000E5686">
            <w:pPr>
              <w:pStyle w:val="paragraph"/>
              <w:spacing w:before="0" w:beforeAutospacing="0" w:after="0" w:afterAutospacing="0"/>
              <w:ind w:left="45"/>
              <w:textAlignment w:val="baseline"/>
              <w:rPr>
                <w:rFonts w:ascii="Arial" w:hAnsi="Arial" w:cs="Arial"/>
                <w:sz w:val="20"/>
                <w:szCs w:val="20"/>
              </w:rPr>
            </w:pPr>
          </w:p>
          <w:p w14:paraId="077319CF" w14:textId="77777777" w:rsidR="000E5686" w:rsidRPr="004161F0" w:rsidRDefault="000E5686" w:rsidP="000E5686">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0E5686" w:rsidRPr="004161F0" w:rsidRDefault="000E5686" w:rsidP="000E5686">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0E5686" w:rsidRPr="007E0B31" w14:paraId="00288AB3" w14:textId="77777777" w:rsidTr="56193979">
        <w:trPr>
          <w:cantSplit/>
        </w:trPr>
        <w:tc>
          <w:tcPr>
            <w:tcW w:w="2884" w:type="dxa"/>
          </w:tcPr>
          <w:p w14:paraId="55688B36" w14:textId="0C025310" w:rsidR="000E5686" w:rsidRPr="007E0B31" w:rsidRDefault="000E5686" w:rsidP="000E5686">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0E5686" w:rsidRPr="007E0B31" w:rsidRDefault="000E5686" w:rsidP="000E5686">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0E5686" w:rsidRPr="007E0B31" w14:paraId="2DAED564" w14:textId="77777777" w:rsidTr="56193979">
        <w:trPr>
          <w:cantSplit/>
        </w:trPr>
        <w:tc>
          <w:tcPr>
            <w:tcW w:w="2884" w:type="dxa"/>
          </w:tcPr>
          <w:p w14:paraId="01198E4B" w14:textId="77777777" w:rsidR="000E5686" w:rsidRPr="007E0B31" w:rsidRDefault="000E5686" w:rsidP="000E5686">
            <w:pPr>
              <w:pStyle w:val="Arial11Bold"/>
              <w:rPr>
                <w:rFonts w:cs="Arial"/>
              </w:rPr>
            </w:pPr>
            <w:r w:rsidRPr="007E0B31">
              <w:rPr>
                <w:rFonts w:cs="Arial"/>
              </w:rPr>
              <w:t>Embedded Person</w:t>
            </w:r>
          </w:p>
        </w:tc>
        <w:tc>
          <w:tcPr>
            <w:tcW w:w="6634" w:type="dxa"/>
          </w:tcPr>
          <w:p w14:paraId="4C7488BF" w14:textId="77777777" w:rsidR="000E5686" w:rsidRPr="007E0B31" w:rsidRDefault="000E5686" w:rsidP="000E5686">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0E5686" w:rsidRPr="007E0B31" w14:paraId="1456BAF8" w14:textId="77777777" w:rsidTr="56193979">
        <w:trPr>
          <w:cantSplit/>
        </w:trPr>
        <w:tc>
          <w:tcPr>
            <w:tcW w:w="2884" w:type="dxa"/>
          </w:tcPr>
          <w:p w14:paraId="273D1FA4" w14:textId="77777777" w:rsidR="000E5686" w:rsidRPr="007E0B31" w:rsidRDefault="000E5686" w:rsidP="000E5686">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0E5686" w:rsidRPr="007E0B31" w:rsidRDefault="000E5686" w:rsidP="000E5686">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0E5686" w:rsidRPr="007E0B31" w14:paraId="309DF515" w14:textId="77777777" w:rsidTr="56193979">
        <w:trPr>
          <w:cantSplit/>
        </w:trPr>
        <w:tc>
          <w:tcPr>
            <w:tcW w:w="2884" w:type="dxa"/>
          </w:tcPr>
          <w:p w14:paraId="5E4F87D8" w14:textId="77777777" w:rsidR="000E5686" w:rsidRPr="007E0B31" w:rsidRDefault="000E5686" w:rsidP="000E5686">
            <w:pPr>
              <w:pStyle w:val="Arial11Bold"/>
              <w:rPr>
                <w:rFonts w:cs="Arial"/>
              </w:rPr>
            </w:pPr>
            <w:r w:rsidRPr="007E0B31">
              <w:rPr>
                <w:rFonts w:cs="Arial"/>
              </w:rPr>
              <w:t>Emergency Instruction</w:t>
            </w:r>
          </w:p>
        </w:tc>
        <w:tc>
          <w:tcPr>
            <w:tcW w:w="6634" w:type="dxa"/>
          </w:tcPr>
          <w:p w14:paraId="2C1B5BD0" w14:textId="3A6BD19D" w:rsidR="000E5686" w:rsidRPr="007E0B31" w:rsidRDefault="000E5686" w:rsidP="000E5686">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0E5686" w:rsidRPr="007E0B31" w14:paraId="0B7E24DC" w14:textId="77777777" w:rsidTr="56193979">
        <w:trPr>
          <w:cantSplit/>
        </w:trPr>
        <w:tc>
          <w:tcPr>
            <w:tcW w:w="2884" w:type="dxa"/>
          </w:tcPr>
          <w:p w14:paraId="36CFFB26" w14:textId="77777777" w:rsidR="000E5686" w:rsidRPr="007E0B31" w:rsidRDefault="000E5686" w:rsidP="000E5686">
            <w:pPr>
              <w:pStyle w:val="Arial11Bold"/>
              <w:rPr>
                <w:rFonts w:cs="Arial"/>
              </w:rPr>
            </w:pPr>
            <w:r w:rsidRPr="007E0B31">
              <w:rPr>
                <w:rFonts w:cs="Arial"/>
              </w:rPr>
              <w:lastRenderedPageBreak/>
              <w:t>EMR Administrative Parties</w:t>
            </w:r>
          </w:p>
        </w:tc>
        <w:tc>
          <w:tcPr>
            <w:tcW w:w="6634" w:type="dxa"/>
          </w:tcPr>
          <w:p w14:paraId="63E2B672" w14:textId="77777777" w:rsidR="000E5686" w:rsidRPr="007E0B31" w:rsidRDefault="000E5686" w:rsidP="000E5686">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0E5686" w:rsidRPr="007E0B31" w14:paraId="1177F5BF" w14:textId="77777777" w:rsidTr="56193979">
        <w:trPr>
          <w:cantSplit/>
        </w:trPr>
        <w:tc>
          <w:tcPr>
            <w:tcW w:w="2884" w:type="dxa"/>
          </w:tcPr>
          <w:p w14:paraId="0158BF8D" w14:textId="77777777" w:rsidR="000E5686" w:rsidRPr="007E0B31" w:rsidRDefault="000E5686" w:rsidP="000E5686">
            <w:pPr>
              <w:pStyle w:val="Arial11Bold"/>
              <w:rPr>
                <w:rFonts w:cs="Arial"/>
              </w:rPr>
            </w:pPr>
            <w:r w:rsidRPr="007E0B31">
              <w:rPr>
                <w:rFonts w:cs="Arial"/>
              </w:rPr>
              <w:t>EMR Documents</w:t>
            </w:r>
          </w:p>
        </w:tc>
        <w:tc>
          <w:tcPr>
            <w:tcW w:w="6634" w:type="dxa"/>
          </w:tcPr>
          <w:p w14:paraId="44B93D78" w14:textId="77777777" w:rsidR="000E5686" w:rsidRPr="007E0B31" w:rsidRDefault="000E5686" w:rsidP="000E5686">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0E5686" w:rsidRPr="007E0B31" w14:paraId="3F49DD85" w14:textId="77777777" w:rsidTr="56193979">
        <w:trPr>
          <w:cantSplit/>
        </w:trPr>
        <w:tc>
          <w:tcPr>
            <w:tcW w:w="2884" w:type="dxa"/>
          </w:tcPr>
          <w:p w14:paraId="421B5476" w14:textId="77777777" w:rsidR="000E5686" w:rsidRPr="007E0B31" w:rsidRDefault="000E5686" w:rsidP="000E5686">
            <w:pPr>
              <w:pStyle w:val="Arial11Bold"/>
              <w:rPr>
                <w:rFonts w:cs="Arial"/>
              </w:rPr>
            </w:pPr>
            <w:r w:rsidRPr="007E0B31">
              <w:rPr>
                <w:rFonts w:cs="Arial"/>
              </w:rPr>
              <w:t>EMR Functions</w:t>
            </w:r>
          </w:p>
        </w:tc>
        <w:tc>
          <w:tcPr>
            <w:tcW w:w="6634" w:type="dxa"/>
          </w:tcPr>
          <w:p w14:paraId="2D8415ED" w14:textId="77777777" w:rsidR="000E5686" w:rsidRPr="007E0B31" w:rsidRDefault="000E5686" w:rsidP="000E5686">
            <w:pPr>
              <w:pStyle w:val="TableArial11"/>
              <w:rPr>
                <w:rFonts w:cs="Arial"/>
              </w:rPr>
            </w:pPr>
            <w:r w:rsidRPr="007E0B31">
              <w:rPr>
                <w:rFonts w:cs="Arial"/>
              </w:rPr>
              <w:t>Has the meaning given to “EMR functions” in Chapter 5 of Part 2 of the Energy Act 2013.</w:t>
            </w:r>
          </w:p>
        </w:tc>
      </w:tr>
      <w:tr w:rsidR="000E5686" w:rsidRPr="007E0B31" w14:paraId="02A6FBDC" w14:textId="77777777" w:rsidTr="56193979">
        <w:trPr>
          <w:cantSplit/>
        </w:trPr>
        <w:tc>
          <w:tcPr>
            <w:tcW w:w="2884" w:type="dxa"/>
          </w:tcPr>
          <w:p w14:paraId="0FC4088B" w14:textId="77777777" w:rsidR="000E5686" w:rsidRPr="007E0B31" w:rsidRDefault="000E5686" w:rsidP="000E5686">
            <w:pPr>
              <w:pStyle w:val="Arial11Bold"/>
              <w:rPr>
                <w:rFonts w:cs="Arial"/>
              </w:rPr>
            </w:pPr>
            <w:r w:rsidRPr="007E0B31">
              <w:rPr>
                <w:rFonts w:cs="Arial"/>
              </w:rPr>
              <w:t>Engineering Recommendations</w:t>
            </w:r>
          </w:p>
        </w:tc>
        <w:tc>
          <w:tcPr>
            <w:tcW w:w="6634" w:type="dxa"/>
          </w:tcPr>
          <w:p w14:paraId="6E886C13" w14:textId="77777777" w:rsidR="000E5686" w:rsidRPr="007E0B31" w:rsidRDefault="000E5686" w:rsidP="000E5686">
            <w:pPr>
              <w:pStyle w:val="TableArial11"/>
              <w:rPr>
                <w:rFonts w:cs="Arial"/>
              </w:rPr>
            </w:pPr>
            <w:r w:rsidRPr="007E0B31">
              <w:rPr>
                <w:rFonts w:cs="Arial"/>
              </w:rPr>
              <w:t>The documents referred to as such and issued by the Energy Networks Association or the former Electricity Council.</w:t>
            </w:r>
          </w:p>
        </w:tc>
      </w:tr>
      <w:tr w:rsidR="000E5686" w:rsidRPr="007E0B31" w14:paraId="19BABE29" w14:textId="77777777" w:rsidTr="56193979">
        <w:trPr>
          <w:cantSplit/>
        </w:trPr>
        <w:tc>
          <w:tcPr>
            <w:tcW w:w="2884" w:type="dxa"/>
          </w:tcPr>
          <w:p w14:paraId="552734E6" w14:textId="1545D5FD" w:rsidR="000E5686" w:rsidRPr="007E0B31" w:rsidRDefault="000E5686" w:rsidP="000E5686">
            <w:pPr>
              <w:pStyle w:val="Arial11Bold"/>
              <w:rPr>
                <w:rFonts w:cs="Arial"/>
              </w:rPr>
            </w:pPr>
            <w:r>
              <w:rPr>
                <w:rFonts w:cs="Arial"/>
              </w:rPr>
              <w:t>Engineering Recommendation G5</w:t>
            </w:r>
          </w:p>
        </w:tc>
        <w:tc>
          <w:tcPr>
            <w:tcW w:w="6634" w:type="dxa"/>
          </w:tcPr>
          <w:p w14:paraId="5C25304C" w14:textId="5C9C6EBC" w:rsidR="000E5686" w:rsidRPr="007E0B31" w:rsidRDefault="000E5686" w:rsidP="000E5686">
            <w:pPr>
              <w:pStyle w:val="TableArial11"/>
              <w:rPr>
                <w:rFonts w:cs="Arial"/>
              </w:rPr>
            </w:pPr>
            <w:r>
              <w:rPr>
                <w:rFonts w:cs="Arial"/>
              </w:rPr>
              <w:t>Means Engineering Recommendation G5/5.</w:t>
            </w:r>
          </w:p>
        </w:tc>
      </w:tr>
      <w:tr w:rsidR="000E5686" w:rsidRPr="007E0B31" w14:paraId="1A461395" w14:textId="77777777" w:rsidTr="56193979">
        <w:trPr>
          <w:cantSplit/>
        </w:trPr>
        <w:tc>
          <w:tcPr>
            <w:tcW w:w="2884" w:type="dxa"/>
          </w:tcPr>
          <w:p w14:paraId="5B18CA36" w14:textId="77777777" w:rsidR="000E5686" w:rsidRPr="007E0B31" w:rsidRDefault="000E5686" w:rsidP="000E5686">
            <w:pPr>
              <w:pStyle w:val="Arial11Bold"/>
              <w:rPr>
                <w:rFonts w:cs="Arial"/>
              </w:rPr>
            </w:pPr>
            <w:bookmarkStart w:id="2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9"/>
          </w:p>
        </w:tc>
        <w:tc>
          <w:tcPr>
            <w:tcW w:w="6634" w:type="dxa"/>
          </w:tcPr>
          <w:p w14:paraId="611268A9" w14:textId="49E96478" w:rsidR="000E5686" w:rsidRPr="007E0B31" w:rsidRDefault="000E5686" w:rsidP="000E5686">
            <w:pPr>
              <w:pStyle w:val="TableArial11"/>
              <w:rPr>
                <w:rFonts w:cs="Arial"/>
                <w:i/>
              </w:rPr>
            </w:pPr>
            <w:bookmarkStart w:id="3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0"/>
          </w:p>
        </w:tc>
      </w:tr>
      <w:tr w:rsidR="000E5686" w:rsidRPr="007E0B31" w14:paraId="2950C7E5" w14:textId="77777777" w:rsidTr="56193979">
        <w:trPr>
          <w:cantSplit/>
        </w:trPr>
        <w:tc>
          <w:tcPr>
            <w:tcW w:w="2884" w:type="dxa"/>
          </w:tcPr>
          <w:p w14:paraId="0D69FC18" w14:textId="77777777" w:rsidR="000E5686" w:rsidRPr="001F43C1" w:rsidRDefault="000E5686" w:rsidP="000E5686">
            <w:pPr>
              <w:pStyle w:val="Arial11Bold"/>
              <w:rPr>
                <w:rFonts w:cs="Arial"/>
              </w:rPr>
            </w:pPr>
            <w:r w:rsidRPr="001F43C1">
              <w:rPr>
                <w:rFonts w:cs="Arial"/>
              </w:rPr>
              <w:t>Equipment Certificate</w:t>
            </w:r>
          </w:p>
        </w:tc>
        <w:tc>
          <w:tcPr>
            <w:tcW w:w="6634" w:type="dxa"/>
          </w:tcPr>
          <w:p w14:paraId="35F8EAB4" w14:textId="39FE8007" w:rsidR="000E5686" w:rsidRPr="001F43C1" w:rsidRDefault="000E5686" w:rsidP="000E5686">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0E5686" w:rsidRPr="007E0B31" w14:paraId="03E8B9AA" w14:textId="77777777" w:rsidTr="56193979">
        <w:trPr>
          <w:cantSplit/>
        </w:trPr>
        <w:tc>
          <w:tcPr>
            <w:tcW w:w="2884" w:type="dxa"/>
          </w:tcPr>
          <w:p w14:paraId="1B116121" w14:textId="77777777" w:rsidR="000E5686" w:rsidRPr="007E0B31" w:rsidRDefault="000E5686" w:rsidP="000E5686">
            <w:pPr>
              <w:pStyle w:val="Arial11Bold"/>
              <w:rPr>
                <w:rFonts w:cs="Arial"/>
              </w:rPr>
            </w:pPr>
            <w:r w:rsidRPr="007E0B31">
              <w:rPr>
                <w:rFonts w:cs="Arial"/>
              </w:rPr>
              <w:t>Estimated Registered Data</w:t>
            </w:r>
          </w:p>
        </w:tc>
        <w:tc>
          <w:tcPr>
            <w:tcW w:w="6634" w:type="dxa"/>
          </w:tcPr>
          <w:p w14:paraId="04C7E6AA"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0E5686" w:rsidRPr="007E0B31" w14:paraId="393BBD51" w14:textId="77777777" w:rsidTr="56193979">
        <w:trPr>
          <w:cantSplit/>
        </w:trPr>
        <w:tc>
          <w:tcPr>
            <w:tcW w:w="2884" w:type="dxa"/>
          </w:tcPr>
          <w:p w14:paraId="12276130" w14:textId="77777777" w:rsidR="000E5686" w:rsidRPr="007E0B31" w:rsidRDefault="000E5686" w:rsidP="000E5686">
            <w:pPr>
              <w:pStyle w:val="Arial11Bold"/>
              <w:rPr>
                <w:rFonts w:cs="Arial"/>
              </w:rPr>
            </w:pPr>
            <w:r w:rsidRPr="007E0B31">
              <w:rPr>
                <w:rFonts w:cs="Arial"/>
              </w:rPr>
              <w:lastRenderedPageBreak/>
              <w:t>EU Code User</w:t>
            </w:r>
          </w:p>
        </w:tc>
        <w:tc>
          <w:tcPr>
            <w:tcW w:w="6634" w:type="dxa"/>
          </w:tcPr>
          <w:p w14:paraId="0BC82B48"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0E5686" w:rsidRPr="007E0B31" w:rsidRDefault="000E5686" w:rsidP="000E5686">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0E5686" w:rsidRPr="007E0B31" w:rsidRDefault="000E5686" w:rsidP="000E5686">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0E5686"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0E5686" w:rsidRPr="00A87826" w:rsidRDefault="000E5686" w:rsidP="000E5686">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0E5686" w:rsidRPr="00965E71" w:rsidRDefault="000E5686" w:rsidP="000E5686">
            <w:pPr>
              <w:pStyle w:val="TableArial11"/>
              <w:numPr>
                <w:ilvl w:val="0"/>
                <w:numId w:val="11"/>
              </w:numPr>
              <w:ind w:left="742" w:hanging="708"/>
              <w:rPr>
                <w:rFonts w:eastAsia="Arial" w:cs="Arial"/>
              </w:rPr>
            </w:pPr>
            <w:r w:rsidRPr="00A87826">
              <w:rPr>
                <w:rFonts w:eastAsia="Arial"/>
              </w:rPr>
              <w:t xml:space="preserve">A </w:t>
            </w:r>
            <w:proofErr w:type="gramStart"/>
            <w:r w:rsidRPr="00A87826">
              <w:rPr>
                <w:rFonts w:eastAsia="Arial"/>
                <w:b/>
              </w:rPr>
              <w:t>Non Embedded</w:t>
            </w:r>
            <w:proofErr w:type="gramEnd"/>
            <w:r w:rsidRPr="00A87826">
              <w:rPr>
                <w:rFonts w:eastAsia="Arial"/>
                <w:b/>
              </w:rPr>
              <w:t xml:space="preserve">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0E5686" w:rsidRPr="005C20E3" w:rsidRDefault="000E5686" w:rsidP="000E5686">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0E5686" w:rsidRPr="007E0B31" w14:paraId="34B16CD5" w14:textId="77777777" w:rsidTr="56193979">
        <w:trPr>
          <w:cantSplit/>
        </w:trPr>
        <w:tc>
          <w:tcPr>
            <w:tcW w:w="2884" w:type="dxa"/>
          </w:tcPr>
          <w:p w14:paraId="43DAAB5C" w14:textId="05D82DA7" w:rsidR="000E5686" w:rsidRPr="007E0B31" w:rsidRDefault="000E5686" w:rsidP="000E5686">
            <w:pPr>
              <w:pStyle w:val="Arial11Bold"/>
              <w:rPr>
                <w:rFonts w:cs="Arial"/>
              </w:rPr>
            </w:pPr>
            <w:r w:rsidRPr="007E0B31">
              <w:rPr>
                <w:rFonts w:cs="Arial"/>
              </w:rPr>
              <w:lastRenderedPageBreak/>
              <w:t>EU Generator</w:t>
            </w:r>
          </w:p>
        </w:tc>
        <w:tc>
          <w:tcPr>
            <w:tcW w:w="6634" w:type="dxa"/>
          </w:tcPr>
          <w:p w14:paraId="36ECC795" w14:textId="515C007C" w:rsidR="000E5686" w:rsidRPr="007E0B31" w:rsidRDefault="000E5686" w:rsidP="000E5686">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0E5686" w:rsidRPr="007E0B31" w14:paraId="18C1605C" w14:textId="77777777" w:rsidTr="56193979">
        <w:trPr>
          <w:cantSplit/>
        </w:trPr>
        <w:tc>
          <w:tcPr>
            <w:tcW w:w="2884" w:type="dxa"/>
          </w:tcPr>
          <w:p w14:paraId="32E2A05F" w14:textId="08CAE283" w:rsidR="000E5686" w:rsidRPr="001F43C1" w:rsidRDefault="000E5686" w:rsidP="000E5686">
            <w:pPr>
              <w:pStyle w:val="Arial11Bold"/>
              <w:rPr>
                <w:rFonts w:cs="Arial"/>
              </w:rPr>
            </w:pPr>
            <w:r w:rsidRPr="005C20E3">
              <w:rPr>
                <w:rFonts w:cs="Arial"/>
              </w:rPr>
              <w:t>EU Grid Supply Point</w:t>
            </w:r>
          </w:p>
        </w:tc>
        <w:tc>
          <w:tcPr>
            <w:tcW w:w="6634" w:type="dxa"/>
          </w:tcPr>
          <w:p w14:paraId="5CE27367" w14:textId="77777777" w:rsidR="000E5686" w:rsidRPr="005C20E3" w:rsidRDefault="000E5686" w:rsidP="000E5686">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0E5686" w:rsidRPr="005C20E3" w:rsidRDefault="000E5686" w:rsidP="000E5686">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0E5686" w:rsidRPr="005C20E3" w:rsidRDefault="000E5686" w:rsidP="000E5686">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r>
            <w:proofErr w:type="gramStart"/>
            <w:r w:rsidRPr="005C20E3">
              <w:rPr>
                <w:rFonts w:cs="Arial"/>
                <w:b/>
              </w:rPr>
              <w:t>Customer’s  Plant</w:t>
            </w:r>
            <w:proofErr w:type="gramEnd"/>
            <w:r w:rsidRPr="005C20E3">
              <w:rPr>
                <w:rFonts w:cs="Arial"/>
                <w:b/>
              </w:rPr>
              <w:t xml:space="preserve">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0E5686" w:rsidRPr="001F43C1" w:rsidRDefault="000E5686" w:rsidP="000E5686">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0E5686" w:rsidRPr="007E0B31" w14:paraId="42439799" w14:textId="77777777" w:rsidTr="56193979">
        <w:trPr>
          <w:cantSplit/>
        </w:trPr>
        <w:tc>
          <w:tcPr>
            <w:tcW w:w="2884" w:type="dxa"/>
          </w:tcPr>
          <w:p w14:paraId="15A8E8B8" w14:textId="77777777" w:rsidR="000E5686" w:rsidRPr="007E0B31" w:rsidRDefault="000E5686" w:rsidP="000E5686">
            <w:pPr>
              <w:pStyle w:val="Arial11Bold"/>
              <w:rPr>
                <w:rFonts w:cs="Arial"/>
              </w:rPr>
            </w:pPr>
            <w:r w:rsidRPr="007E0B31">
              <w:rPr>
                <w:rFonts w:cs="Arial"/>
              </w:rPr>
              <w:t>EU Transparency Availability Data</w:t>
            </w:r>
          </w:p>
        </w:tc>
        <w:tc>
          <w:tcPr>
            <w:tcW w:w="6634" w:type="dxa"/>
          </w:tcPr>
          <w:p w14:paraId="0BF49D4F" w14:textId="6E1629CC" w:rsidR="000E5686" w:rsidRPr="007E0B31" w:rsidRDefault="000E5686" w:rsidP="000E5686">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0E5686" w:rsidRPr="007E0B31" w14:paraId="1927BF72" w14:textId="77777777" w:rsidTr="56193979">
        <w:trPr>
          <w:cantSplit/>
        </w:trPr>
        <w:tc>
          <w:tcPr>
            <w:tcW w:w="2884" w:type="dxa"/>
          </w:tcPr>
          <w:p w14:paraId="361B8F64" w14:textId="77777777" w:rsidR="000E5686" w:rsidRPr="007E0B31" w:rsidRDefault="000E5686" w:rsidP="000E5686">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0E5686" w:rsidRPr="007E0B31" w14:paraId="3C2A40C1" w14:textId="77777777" w:rsidTr="56193979">
        <w:trPr>
          <w:cantSplit/>
        </w:trPr>
        <w:tc>
          <w:tcPr>
            <w:tcW w:w="2884" w:type="dxa"/>
          </w:tcPr>
          <w:p w14:paraId="24E83435" w14:textId="77777777" w:rsidR="000E5686" w:rsidRPr="007E0B31" w:rsidRDefault="000E5686" w:rsidP="000E5686">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0E5686" w:rsidRPr="007E0B31" w14:paraId="7655CF73" w14:textId="77777777" w:rsidTr="56193979">
        <w:trPr>
          <w:cantSplit/>
        </w:trPr>
        <w:tc>
          <w:tcPr>
            <w:tcW w:w="2884" w:type="dxa"/>
          </w:tcPr>
          <w:p w14:paraId="11BA1177" w14:textId="77777777" w:rsidR="000E5686" w:rsidRPr="007E0B31" w:rsidRDefault="000E5686" w:rsidP="000E5686">
            <w:pPr>
              <w:pStyle w:val="Arial11Bold"/>
              <w:rPr>
                <w:rFonts w:cs="Arial"/>
              </w:rPr>
            </w:pPr>
            <w:r w:rsidRPr="007E0B31">
              <w:rPr>
                <w:rFonts w:cs="Arial"/>
              </w:rPr>
              <w:t>European Specification</w:t>
            </w:r>
          </w:p>
        </w:tc>
        <w:tc>
          <w:tcPr>
            <w:tcW w:w="6634" w:type="dxa"/>
          </w:tcPr>
          <w:p w14:paraId="2A3CB76E" w14:textId="77777777" w:rsidR="000E5686" w:rsidRPr="007E0B31" w:rsidRDefault="000E5686" w:rsidP="000E5686">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0E5686" w:rsidRPr="007E0B31" w14:paraId="2A93D3F5" w14:textId="77777777" w:rsidTr="56193979">
        <w:trPr>
          <w:cantSplit/>
        </w:trPr>
        <w:tc>
          <w:tcPr>
            <w:tcW w:w="2884" w:type="dxa"/>
          </w:tcPr>
          <w:p w14:paraId="55045C79" w14:textId="77777777" w:rsidR="000E5686" w:rsidRPr="007E0B31" w:rsidRDefault="000E5686" w:rsidP="000E5686">
            <w:pPr>
              <w:pStyle w:val="Arial11Bold"/>
              <w:rPr>
                <w:rFonts w:cs="Arial"/>
              </w:rPr>
            </w:pPr>
            <w:r w:rsidRPr="007E0B31">
              <w:rPr>
                <w:rFonts w:cs="Arial"/>
              </w:rPr>
              <w:t>Event</w:t>
            </w:r>
          </w:p>
        </w:tc>
        <w:tc>
          <w:tcPr>
            <w:tcW w:w="6634" w:type="dxa"/>
          </w:tcPr>
          <w:p w14:paraId="235C64CD" w14:textId="77777777" w:rsidR="000E5686" w:rsidRPr="007E0B31" w:rsidRDefault="000E5686" w:rsidP="000E5686">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0E5686" w:rsidRPr="007E0B31" w14:paraId="22E6797D" w14:textId="77777777" w:rsidTr="56193979">
        <w:trPr>
          <w:cantSplit/>
        </w:trPr>
        <w:tc>
          <w:tcPr>
            <w:tcW w:w="2884" w:type="dxa"/>
          </w:tcPr>
          <w:p w14:paraId="04371C6C" w14:textId="77777777" w:rsidR="000E5686" w:rsidRPr="007E0B31" w:rsidRDefault="000E5686" w:rsidP="000E5686">
            <w:pPr>
              <w:pStyle w:val="Arial11Bold"/>
              <w:rPr>
                <w:rFonts w:cs="Arial"/>
              </w:rPr>
            </w:pPr>
            <w:r w:rsidRPr="007E0B31">
              <w:rPr>
                <w:rFonts w:cs="Arial"/>
              </w:rPr>
              <w:t>Exciter</w:t>
            </w:r>
          </w:p>
        </w:tc>
        <w:tc>
          <w:tcPr>
            <w:tcW w:w="6634" w:type="dxa"/>
          </w:tcPr>
          <w:p w14:paraId="514A1A79" w14:textId="77777777" w:rsidR="000E5686" w:rsidRPr="007E0B31" w:rsidRDefault="000E5686" w:rsidP="000E5686">
            <w:pPr>
              <w:pStyle w:val="TableArial11"/>
              <w:rPr>
                <w:rFonts w:cs="Arial"/>
              </w:rPr>
            </w:pPr>
            <w:r w:rsidRPr="007E0B31">
              <w:rPr>
                <w:rFonts w:cs="Arial"/>
              </w:rPr>
              <w:t>The source of the electrical power providing the field current of a synchronous machine.</w:t>
            </w:r>
          </w:p>
        </w:tc>
      </w:tr>
      <w:tr w:rsidR="000E5686" w:rsidRPr="007E0B31" w14:paraId="1C19A04B" w14:textId="77777777" w:rsidTr="56193979">
        <w:trPr>
          <w:cantSplit/>
        </w:trPr>
        <w:tc>
          <w:tcPr>
            <w:tcW w:w="2884" w:type="dxa"/>
          </w:tcPr>
          <w:p w14:paraId="7ECF689A" w14:textId="77777777" w:rsidR="000E5686" w:rsidRPr="007E0B31" w:rsidRDefault="000E5686" w:rsidP="000E5686">
            <w:pPr>
              <w:pStyle w:val="Arial11Bold"/>
              <w:rPr>
                <w:rFonts w:cs="Arial"/>
              </w:rPr>
            </w:pPr>
            <w:r w:rsidRPr="007E0B31">
              <w:rPr>
                <w:rFonts w:cs="Arial"/>
              </w:rPr>
              <w:t>Excitation System</w:t>
            </w:r>
          </w:p>
        </w:tc>
        <w:tc>
          <w:tcPr>
            <w:tcW w:w="6634" w:type="dxa"/>
          </w:tcPr>
          <w:p w14:paraId="75ECE4FC" w14:textId="77777777" w:rsidR="000E5686" w:rsidRPr="007E0B31" w:rsidRDefault="000E5686" w:rsidP="000E5686">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0E5686" w:rsidRPr="007E0B31" w14:paraId="5ABD535B" w14:textId="77777777" w:rsidTr="56193979">
        <w:trPr>
          <w:cantSplit/>
        </w:trPr>
        <w:tc>
          <w:tcPr>
            <w:tcW w:w="2884" w:type="dxa"/>
          </w:tcPr>
          <w:p w14:paraId="1E2723C2" w14:textId="77777777" w:rsidR="000E5686" w:rsidRPr="007E0B31" w:rsidRDefault="000E5686" w:rsidP="000E5686">
            <w:pPr>
              <w:pStyle w:val="Arial11Bold"/>
              <w:rPr>
                <w:rFonts w:cs="Arial"/>
              </w:rPr>
            </w:pPr>
            <w:r w:rsidRPr="007E0B31">
              <w:rPr>
                <w:rFonts w:cs="Arial"/>
              </w:rPr>
              <w:t>Excitation System No-Load Negative Ceiling Voltage</w:t>
            </w:r>
          </w:p>
        </w:tc>
        <w:tc>
          <w:tcPr>
            <w:tcW w:w="6634" w:type="dxa"/>
          </w:tcPr>
          <w:p w14:paraId="5E937A07" w14:textId="77777777" w:rsidR="000E5686" w:rsidRPr="007E0B31" w:rsidRDefault="000E5686" w:rsidP="000E5686">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0E5686" w:rsidRPr="007E0B31" w14:paraId="2402AE83" w14:textId="77777777" w:rsidTr="56193979">
        <w:trPr>
          <w:cantSplit/>
        </w:trPr>
        <w:tc>
          <w:tcPr>
            <w:tcW w:w="2884" w:type="dxa"/>
          </w:tcPr>
          <w:p w14:paraId="2C33AAB8" w14:textId="77777777" w:rsidR="000E5686" w:rsidRPr="007E0B31" w:rsidRDefault="000E5686" w:rsidP="000E5686">
            <w:pPr>
              <w:pStyle w:val="Arial11Bold"/>
              <w:rPr>
                <w:rFonts w:cs="Arial"/>
              </w:rPr>
            </w:pPr>
            <w:r w:rsidRPr="007E0B31">
              <w:rPr>
                <w:rFonts w:cs="Arial"/>
              </w:rPr>
              <w:lastRenderedPageBreak/>
              <w:t>Excitation System Nominal Response</w:t>
            </w:r>
          </w:p>
        </w:tc>
        <w:tc>
          <w:tcPr>
            <w:tcW w:w="6634" w:type="dxa"/>
          </w:tcPr>
          <w:p w14:paraId="55291475" w14:textId="70F348CA"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0E5686" w:rsidRPr="007E0B31" w14:paraId="3E35616C" w14:textId="77777777" w:rsidTr="56193979">
        <w:trPr>
          <w:cantSplit/>
        </w:trPr>
        <w:tc>
          <w:tcPr>
            <w:tcW w:w="2884" w:type="dxa"/>
          </w:tcPr>
          <w:p w14:paraId="15EDA18C" w14:textId="77777777" w:rsidR="000E5686" w:rsidRPr="007E0B31" w:rsidRDefault="000E5686" w:rsidP="000E5686">
            <w:pPr>
              <w:pStyle w:val="Arial11Bold"/>
              <w:rPr>
                <w:rFonts w:cs="Arial"/>
              </w:rPr>
            </w:pPr>
            <w:r w:rsidRPr="007E0B31">
              <w:rPr>
                <w:rFonts w:cs="Arial"/>
              </w:rPr>
              <w:t>Excitation System On-Load Positive Ceiling Voltage</w:t>
            </w:r>
          </w:p>
        </w:tc>
        <w:tc>
          <w:tcPr>
            <w:tcW w:w="6634" w:type="dxa"/>
          </w:tcPr>
          <w:p w14:paraId="585B360C" w14:textId="403C5A67" w:rsidR="000E5686" w:rsidRPr="007E0B31" w:rsidRDefault="000E5686" w:rsidP="000E5686">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0E5686" w:rsidRPr="007E0B31" w14:paraId="4ACA97AD" w14:textId="77777777" w:rsidTr="56193979">
        <w:trPr>
          <w:cantSplit/>
        </w:trPr>
        <w:tc>
          <w:tcPr>
            <w:tcW w:w="2884" w:type="dxa"/>
          </w:tcPr>
          <w:p w14:paraId="20E737C4" w14:textId="77777777" w:rsidR="000E5686" w:rsidRPr="007E0B31" w:rsidRDefault="000E5686" w:rsidP="000E5686">
            <w:pPr>
              <w:pStyle w:val="Arial11Bold"/>
              <w:rPr>
                <w:rFonts w:cs="Arial"/>
              </w:rPr>
            </w:pPr>
            <w:r w:rsidRPr="007E0B31">
              <w:rPr>
                <w:rFonts w:cs="Arial"/>
              </w:rPr>
              <w:t>Excitation System No-Load Positive Ceiling Voltage</w:t>
            </w:r>
          </w:p>
        </w:tc>
        <w:tc>
          <w:tcPr>
            <w:tcW w:w="6634" w:type="dxa"/>
          </w:tcPr>
          <w:p w14:paraId="61531146" w14:textId="66650658" w:rsidR="000E5686" w:rsidRPr="007E0B31" w:rsidRDefault="000E5686" w:rsidP="000E5686">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0E5686" w:rsidRPr="007E0B31" w14:paraId="1A8BDD78" w14:textId="77777777" w:rsidTr="56193979">
        <w:trPr>
          <w:cantSplit/>
        </w:trPr>
        <w:tc>
          <w:tcPr>
            <w:tcW w:w="2884" w:type="dxa"/>
          </w:tcPr>
          <w:p w14:paraId="59299B3E" w14:textId="77777777" w:rsidR="000E5686" w:rsidRPr="007E0B31" w:rsidRDefault="000E5686" w:rsidP="000E5686">
            <w:pPr>
              <w:pStyle w:val="Arial11Bold"/>
              <w:rPr>
                <w:rFonts w:cs="Arial"/>
              </w:rPr>
            </w:pPr>
            <w:proofErr w:type="spellStart"/>
            <w:r w:rsidRPr="007E0B31">
              <w:rPr>
                <w:rFonts w:cs="Arial"/>
              </w:rPr>
              <w:t>Exemptable</w:t>
            </w:r>
            <w:proofErr w:type="spellEnd"/>
          </w:p>
        </w:tc>
        <w:tc>
          <w:tcPr>
            <w:tcW w:w="6634" w:type="dxa"/>
          </w:tcPr>
          <w:p w14:paraId="2C3579BC"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32C10655" w14:textId="77777777" w:rsidTr="56193979">
        <w:trPr>
          <w:cantSplit/>
        </w:trPr>
        <w:tc>
          <w:tcPr>
            <w:tcW w:w="2884" w:type="dxa"/>
          </w:tcPr>
          <w:p w14:paraId="02BBF29B" w14:textId="77777777" w:rsidR="000E5686" w:rsidRPr="007E0B31" w:rsidRDefault="000E5686" w:rsidP="000E5686">
            <w:pPr>
              <w:pStyle w:val="Arial11Bold"/>
              <w:rPr>
                <w:rFonts w:cs="Arial"/>
              </w:rPr>
            </w:pPr>
            <w:r w:rsidRPr="007E0B31">
              <w:rPr>
                <w:rFonts w:cs="Arial"/>
              </w:rPr>
              <w:t xml:space="preserve">Existing AGR Plant </w:t>
            </w:r>
          </w:p>
        </w:tc>
        <w:tc>
          <w:tcPr>
            <w:tcW w:w="6634" w:type="dxa"/>
          </w:tcPr>
          <w:p w14:paraId="7F56C5A6" w14:textId="77777777" w:rsidR="000E5686" w:rsidRPr="007E0B31" w:rsidRDefault="000E5686" w:rsidP="000E5686">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Dungeness B</w:t>
            </w:r>
          </w:p>
          <w:p w14:paraId="1BBA5C3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Hinkley Point B</w:t>
            </w:r>
          </w:p>
          <w:p w14:paraId="5771019F"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Heysham 1</w:t>
            </w:r>
          </w:p>
          <w:p w14:paraId="255827D3"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Heysham 2</w:t>
            </w:r>
          </w:p>
          <w:p w14:paraId="41FC952E" w14:textId="77777777" w:rsidR="000E5686" w:rsidRPr="007E0B31" w:rsidRDefault="000E5686" w:rsidP="000E5686">
            <w:pPr>
              <w:pStyle w:val="TableArial11"/>
              <w:ind w:left="567" w:hanging="567"/>
              <w:rPr>
                <w:rFonts w:cs="Arial"/>
              </w:rPr>
            </w:pPr>
            <w:r w:rsidRPr="007E0B31">
              <w:rPr>
                <w:rFonts w:cs="Arial"/>
              </w:rPr>
              <w:t>(e)</w:t>
            </w:r>
            <w:r w:rsidRPr="007E0B31">
              <w:rPr>
                <w:rFonts w:cs="Arial"/>
              </w:rPr>
              <w:tab/>
              <w:t>Hartlepool</w:t>
            </w:r>
          </w:p>
          <w:p w14:paraId="11F3E326" w14:textId="77777777" w:rsidR="000E5686" w:rsidRPr="007E0B31" w:rsidRDefault="000E5686" w:rsidP="000E5686">
            <w:pPr>
              <w:pStyle w:val="TableArial11"/>
              <w:ind w:left="567" w:hanging="567"/>
              <w:rPr>
                <w:rFonts w:cs="Arial"/>
              </w:rPr>
            </w:pPr>
            <w:r w:rsidRPr="007E0B31">
              <w:rPr>
                <w:rFonts w:cs="Arial"/>
              </w:rPr>
              <w:t>(f)</w:t>
            </w:r>
            <w:r w:rsidRPr="007E0B31">
              <w:rPr>
                <w:rFonts w:cs="Arial"/>
              </w:rPr>
              <w:tab/>
              <w:t>Hunterston B</w:t>
            </w:r>
          </w:p>
          <w:p w14:paraId="545DEFB0" w14:textId="77777777" w:rsidR="000E5686" w:rsidRPr="007E0B31" w:rsidRDefault="000E5686" w:rsidP="000E5686">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0E5686" w:rsidRPr="007E0B31" w14:paraId="6650020C" w14:textId="77777777" w:rsidTr="56193979">
        <w:trPr>
          <w:cantSplit/>
        </w:trPr>
        <w:tc>
          <w:tcPr>
            <w:tcW w:w="2884" w:type="dxa"/>
          </w:tcPr>
          <w:p w14:paraId="321CCB17" w14:textId="77777777" w:rsidR="000E5686" w:rsidRPr="007E0B31" w:rsidRDefault="000E5686" w:rsidP="000E5686">
            <w:pPr>
              <w:pStyle w:val="Arial11Bold"/>
              <w:rPr>
                <w:rFonts w:cs="Arial"/>
              </w:rPr>
            </w:pPr>
            <w:r w:rsidRPr="007E0B31">
              <w:rPr>
                <w:rFonts w:cs="Arial"/>
              </w:rPr>
              <w:t xml:space="preserve">Existing AGR Plant Flexibility Limit </w:t>
            </w:r>
          </w:p>
        </w:tc>
        <w:tc>
          <w:tcPr>
            <w:tcW w:w="6634" w:type="dxa"/>
          </w:tcPr>
          <w:p w14:paraId="15A7ED87" w14:textId="77C372A1" w:rsidR="000E5686" w:rsidRPr="007E0B31" w:rsidRDefault="000E5686" w:rsidP="000E5686">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0E5686" w:rsidRPr="007E0B31" w14:paraId="59796A65" w14:textId="77777777" w:rsidTr="56193979">
        <w:trPr>
          <w:cantSplit/>
        </w:trPr>
        <w:tc>
          <w:tcPr>
            <w:tcW w:w="2884" w:type="dxa"/>
          </w:tcPr>
          <w:p w14:paraId="266B746E" w14:textId="77777777" w:rsidR="000E5686" w:rsidRPr="007E0B31" w:rsidRDefault="000E5686" w:rsidP="000E5686">
            <w:pPr>
              <w:pStyle w:val="Arial11Bold"/>
              <w:rPr>
                <w:rFonts w:cs="Arial"/>
              </w:rPr>
            </w:pPr>
            <w:r w:rsidRPr="007E0B31">
              <w:rPr>
                <w:rFonts w:cs="Arial"/>
              </w:rPr>
              <w:t>Existing Gas Cooled Reactor Plant</w:t>
            </w:r>
          </w:p>
        </w:tc>
        <w:tc>
          <w:tcPr>
            <w:tcW w:w="6634" w:type="dxa"/>
          </w:tcPr>
          <w:p w14:paraId="035E7349" w14:textId="77777777" w:rsidR="000E5686" w:rsidRPr="007E0B31" w:rsidRDefault="000E5686" w:rsidP="000E5686">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0E5686" w:rsidRPr="007E0B31" w14:paraId="0CFB4AEC" w14:textId="77777777" w:rsidTr="56193979">
        <w:trPr>
          <w:cantSplit/>
        </w:trPr>
        <w:tc>
          <w:tcPr>
            <w:tcW w:w="2884" w:type="dxa"/>
          </w:tcPr>
          <w:p w14:paraId="21F38B58" w14:textId="77777777" w:rsidR="000E5686" w:rsidRPr="007E0B31" w:rsidRDefault="000E5686" w:rsidP="000E5686">
            <w:pPr>
              <w:pStyle w:val="Arial11Bold"/>
              <w:rPr>
                <w:rFonts w:cs="Arial"/>
              </w:rPr>
            </w:pPr>
            <w:r w:rsidRPr="007E0B31">
              <w:rPr>
                <w:rFonts w:cs="Arial"/>
              </w:rPr>
              <w:lastRenderedPageBreak/>
              <w:t>Existing Magnox Reactor Plant</w:t>
            </w:r>
          </w:p>
        </w:tc>
        <w:tc>
          <w:tcPr>
            <w:tcW w:w="6634" w:type="dxa"/>
          </w:tcPr>
          <w:p w14:paraId="173582F7" w14:textId="77777777" w:rsidR="000E5686" w:rsidRPr="007E0B31" w:rsidRDefault="000E5686" w:rsidP="000E5686">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0E5686" w:rsidRPr="007E0B31" w:rsidRDefault="000E5686" w:rsidP="000E5686">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0E5686" w:rsidRPr="007E0B31" w:rsidRDefault="000E5686" w:rsidP="000E5686">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0E5686" w:rsidRPr="007E0B31" w:rsidRDefault="000E5686" w:rsidP="000E5686">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0E5686" w:rsidRPr="007E0B31" w:rsidRDefault="000E5686" w:rsidP="000E5686">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0E5686" w:rsidRPr="007E0B31" w:rsidRDefault="000E5686" w:rsidP="000E5686">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0E5686" w:rsidRPr="007E0B31" w:rsidRDefault="000E5686" w:rsidP="000E5686">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0E5686" w:rsidRPr="007E0B31" w:rsidRDefault="000E5686" w:rsidP="000E5686">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0E5686" w:rsidRPr="007E0B31" w:rsidRDefault="000E5686" w:rsidP="000E5686">
            <w:pPr>
              <w:pStyle w:val="TableArial11"/>
              <w:ind w:left="567" w:hanging="567"/>
              <w:rPr>
                <w:rFonts w:cs="Arial"/>
              </w:rPr>
            </w:pPr>
            <w:r w:rsidRPr="007E0B31">
              <w:rPr>
                <w:rFonts w:cs="Arial"/>
              </w:rPr>
              <w:t xml:space="preserve">(h) </w:t>
            </w:r>
            <w:r w:rsidRPr="007E0B31">
              <w:rPr>
                <w:rFonts w:cs="Arial"/>
              </w:rPr>
              <w:tab/>
              <w:t>Wylfa</w:t>
            </w:r>
          </w:p>
        </w:tc>
      </w:tr>
      <w:tr w:rsidR="000E5686" w:rsidRPr="007E0B31" w14:paraId="7B53BE74" w14:textId="77777777" w:rsidTr="56193979">
        <w:trPr>
          <w:cantSplit/>
        </w:trPr>
        <w:tc>
          <w:tcPr>
            <w:tcW w:w="2884" w:type="dxa"/>
          </w:tcPr>
          <w:p w14:paraId="1F760904" w14:textId="77777777" w:rsidR="000E5686" w:rsidRPr="007E0B31" w:rsidRDefault="000E5686" w:rsidP="000E5686">
            <w:pPr>
              <w:pStyle w:val="Arial11Bold"/>
              <w:rPr>
                <w:rFonts w:cs="Arial"/>
              </w:rPr>
            </w:pPr>
            <w:r w:rsidRPr="007E0B31">
              <w:rPr>
                <w:rFonts w:cs="Arial"/>
              </w:rPr>
              <w:t>Export and Import Limits</w:t>
            </w:r>
          </w:p>
        </w:tc>
        <w:tc>
          <w:tcPr>
            <w:tcW w:w="6634" w:type="dxa"/>
          </w:tcPr>
          <w:p w14:paraId="0E44AAA9" w14:textId="77777777" w:rsidR="000E5686" w:rsidRPr="007E0B31" w:rsidRDefault="000E5686" w:rsidP="000E5686">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0E5686" w:rsidRPr="007E0B31" w14:paraId="6D1EB3A4" w14:textId="77777777" w:rsidTr="56193979">
        <w:trPr>
          <w:cantSplit/>
        </w:trPr>
        <w:tc>
          <w:tcPr>
            <w:tcW w:w="2884" w:type="dxa"/>
          </w:tcPr>
          <w:p w14:paraId="56BE56A9" w14:textId="77777777" w:rsidR="000E5686" w:rsidRPr="007E0B31" w:rsidRDefault="000E5686" w:rsidP="000E5686">
            <w:pPr>
              <w:pStyle w:val="Arial11Bold"/>
              <w:rPr>
                <w:rFonts w:cs="Arial"/>
              </w:rPr>
            </w:pPr>
            <w:r w:rsidRPr="007E0B31">
              <w:rPr>
                <w:rFonts w:cs="Arial"/>
              </w:rPr>
              <w:t>External Interconnection</w:t>
            </w:r>
          </w:p>
        </w:tc>
        <w:tc>
          <w:tcPr>
            <w:tcW w:w="6634" w:type="dxa"/>
          </w:tcPr>
          <w:p w14:paraId="5F0F683C" w14:textId="77777777" w:rsidR="000E5686" w:rsidRPr="007E0B31" w:rsidRDefault="000E5686" w:rsidP="000E5686">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0E5686" w:rsidRPr="007E0B31" w14:paraId="0C7137CC" w14:textId="77777777" w:rsidTr="56193979">
        <w:trPr>
          <w:cantSplit/>
        </w:trPr>
        <w:tc>
          <w:tcPr>
            <w:tcW w:w="2884" w:type="dxa"/>
          </w:tcPr>
          <w:p w14:paraId="4DDE7F5B" w14:textId="77777777" w:rsidR="000E5686" w:rsidRPr="007E0B31" w:rsidRDefault="000E5686" w:rsidP="000E5686">
            <w:pPr>
              <w:pStyle w:val="Arial11Bold"/>
              <w:rPr>
                <w:rFonts w:cs="Arial"/>
              </w:rPr>
            </w:pPr>
            <w:r w:rsidRPr="007E0B31">
              <w:rPr>
                <w:rFonts w:cs="Arial"/>
              </w:rPr>
              <w:t>External Interconnection Circuit</w:t>
            </w:r>
          </w:p>
        </w:tc>
        <w:tc>
          <w:tcPr>
            <w:tcW w:w="6634" w:type="dxa"/>
          </w:tcPr>
          <w:p w14:paraId="6BC8ABBC" w14:textId="77777777" w:rsidR="000E5686" w:rsidRPr="007E0B31" w:rsidRDefault="000E5686" w:rsidP="000E5686">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0E5686" w:rsidRPr="007E0B31" w14:paraId="6E794FEB" w14:textId="77777777" w:rsidTr="56193979">
        <w:trPr>
          <w:cantSplit/>
        </w:trPr>
        <w:tc>
          <w:tcPr>
            <w:tcW w:w="2884" w:type="dxa"/>
          </w:tcPr>
          <w:p w14:paraId="6E76412F" w14:textId="77777777" w:rsidR="000E5686" w:rsidRPr="007E0B31" w:rsidRDefault="000E5686" w:rsidP="000E5686">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0E5686" w:rsidRPr="007E0B31" w:rsidRDefault="000E5686" w:rsidP="000E5686">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0E5686" w:rsidRPr="007E0B31" w14:paraId="3E085F45" w14:textId="77777777" w:rsidTr="56193979">
        <w:trPr>
          <w:cantSplit/>
        </w:trPr>
        <w:tc>
          <w:tcPr>
            <w:tcW w:w="2884" w:type="dxa"/>
          </w:tcPr>
          <w:p w14:paraId="3EFBEFE5" w14:textId="77777777" w:rsidR="000E5686" w:rsidRPr="007E0B31" w:rsidRDefault="000E5686" w:rsidP="000E5686">
            <w:pPr>
              <w:pStyle w:val="Arial11Bold"/>
              <w:rPr>
                <w:rFonts w:cs="Arial"/>
              </w:rPr>
            </w:pPr>
            <w:r w:rsidRPr="007E0B31">
              <w:rPr>
                <w:rFonts w:cs="Arial"/>
              </w:rPr>
              <w:t>External System</w:t>
            </w:r>
          </w:p>
        </w:tc>
        <w:tc>
          <w:tcPr>
            <w:tcW w:w="6634" w:type="dxa"/>
          </w:tcPr>
          <w:p w14:paraId="622EF20A"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0E5686" w:rsidRPr="007E0B31" w14:paraId="11605031" w14:textId="77777777" w:rsidTr="56193979">
        <w:trPr>
          <w:cantSplit/>
        </w:trPr>
        <w:tc>
          <w:tcPr>
            <w:tcW w:w="2884" w:type="dxa"/>
          </w:tcPr>
          <w:p w14:paraId="623BBAA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0E5686" w:rsidRPr="0079139F" w14:paraId="4A63685E" w14:textId="77777777" w:rsidTr="56193979">
        <w:trPr>
          <w:cantSplit/>
        </w:trPr>
        <w:tc>
          <w:tcPr>
            <w:tcW w:w="2884" w:type="dxa"/>
          </w:tcPr>
          <w:p w14:paraId="36F13162" w14:textId="77777777" w:rsidR="000E5686" w:rsidRPr="0079139F" w:rsidRDefault="000E5686" w:rsidP="000E5686">
            <w:pPr>
              <w:pStyle w:val="Arial11Bold"/>
              <w:rPr>
                <w:rFonts w:cs="Arial"/>
              </w:rPr>
            </w:pPr>
            <w:r w:rsidRPr="0079139F">
              <w:rPr>
                <w:rFonts w:cs="Arial"/>
              </w:rPr>
              <w:t>Fault Current Interruption Time</w:t>
            </w:r>
          </w:p>
        </w:tc>
        <w:tc>
          <w:tcPr>
            <w:tcW w:w="6634" w:type="dxa"/>
          </w:tcPr>
          <w:p w14:paraId="5E003E50" w14:textId="77777777" w:rsidR="000E5686" w:rsidRPr="0079139F" w:rsidRDefault="000E5686" w:rsidP="000E5686">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0E5686" w:rsidRPr="0079139F" w14:paraId="49B37323" w14:textId="77777777" w:rsidTr="56193979">
        <w:trPr>
          <w:cantSplit/>
        </w:trPr>
        <w:tc>
          <w:tcPr>
            <w:tcW w:w="2884" w:type="dxa"/>
          </w:tcPr>
          <w:p w14:paraId="62A7A7CD" w14:textId="77777777" w:rsidR="000E5686" w:rsidRPr="0079139F" w:rsidRDefault="000E5686" w:rsidP="000E5686">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0E5686" w:rsidRPr="0079139F" w:rsidRDefault="000E5686" w:rsidP="000E5686">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0E5686" w:rsidRPr="007E0B31" w14:paraId="126CA270" w14:textId="77777777" w:rsidTr="56193979">
        <w:trPr>
          <w:cantSplit/>
        </w:trPr>
        <w:tc>
          <w:tcPr>
            <w:tcW w:w="2884" w:type="dxa"/>
          </w:tcPr>
          <w:p w14:paraId="0454CFBF" w14:textId="77777777" w:rsidR="000E5686" w:rsidRPr="007E0B31" w:rsidRDefault="000E5686" w:rsidP="000E5686">
            <w:pPr>
              <w:pStyle w:val="Arial11Bold"/>
              <w:rPr>
                <w:rFonts w:cs="Arial"/>
              </w:rPr>
            </w:pPr>
            <w:r w:rsidRPr="007E0B31">
              <w:rPr>
                <w:rFonts w:cs="Arial"/>
              </w:rPr>
              <w:t>Fast Start</w:t>
            </w:r>
          </w:p>
        </w:tc>
        <w:tc>
          <w:tcPr>
            <w:tcW w:w="6634" w:type="dxa"/>
          </w:tcPr>
          <w:p w14:paraId="44B2978C" w14:textId="77777777" w:rsidR="000E5686" w:rsidRPr="007E0B31" w:rsidRDefault="000E5686" w:rsidP="000E5686">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0E5686" w:rsidRPr="007E0B31" w14:paraId="08560E36" w14:textId="77777777" w:rsidTr="56193979">
        <w:trPr>
          <w:cantSplit/>
        </w:trPr>
        <w:tc>
          <w:tcPr>
            <w:tcW w:w="2884" w:type="dxa"/>
          </w:tcPr>
          <w:p w14:paraId="6CA06E96" w14:textId="77777777" w:rsidR="000E5686" w:rsidRPr="007E0B31" w:rsidRDefault="000E5686" w:rsidP="000E5686">
            <w:pPr>
              <w:pStyle w:val="Arial11Bold"/>
              <w:rPr>
                <w:rFonts w:cs="Arial"/>
              </w:rPr>
            </w:pPr>
            <w:r w:rsidRPr="007E0B31">
              <w:rPr>
                <w:rFonts w:cs="Arial"/>
              </w:rPr>
              <w:t>Fast Start Capability</w:t>
            </w:r>
          </w:p>
        </w:tc>
        <w:tc>
          <w:tcPr>
            <w:tcW w:w="6634" w:type="dxa"/>
          </w:tcPr>
          <w:p w14:paraId="61BF70C5" w14:textId="77777777" w:rsidR="000E5686" w:rsidRPr="007E0B31" w:rsidRDefault="000E5686" w:rsidP="000E5686">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0E5686" w:rsidRPr="007E0B31" w14:paraId="4C9CE357" w14:textId="77777777" w:rsidTr="56193979">
        <w:trPr>
          <w:cantSplit/>
        </w:trPr>
        <w:tc>
          <w:tcPr>
            <w:tcW w:w="2884" w:type="dxa"/>
          </w:tcPr>
          <w:p w14:paraId="686BDC85" w14:textId="77777777" w:rsidR="000E5686" w:rsidRPr="007E0B31" w:rsidRDefault="000E5686" w:rsidP="000E5686">
            <w:pPr>
              <w:pStyle w:val="Arial11Bold"/>
              <w:rPr>
                <w:rFonts w:cs="Arial"/>
              </w:rPr>
            </w:pPr>
            <w:r w:rsidRPr="007E0B31">
              <w:rPr>
                <w:rFonts w:cs="Arial"/>
              </w:rPr>
              <w:lastRenderedPageBreak/>
              <w:t>Fast Track Criteria</w:t>
            </w:r>
          </w:p>
        </w:tc>
        <w:tc>
          <w:tcPr>
            <w:tcW w:w="6634" w:type="dxa"/>
          </w:tcPr>
          <w:p w14:paraId="0CF7CF48" w14:textId="77777777" w:rsidR="000E5686" w:rsidRPr="007E0B31" w:rsidRDefault="000E5686" w:rsidP="000E5686">
            <w:pPr>
              <w:pStyle w:val="TableArial11"/>
              <w:rPr>
                <w:rFonts w:cs="Arial"/>
              </w:rPr>
            </w:pPr>
            <w:r w:rsidRPr="007E0B31">
              <w:rPr>
                <w:rFonts w:cs="Arial"/>
              </w:rPr>
              <w:t>A proposed Grid Code Modification Proposal that, if implemented,</w:t>
            </w:r>
          </w:p>
          <w:p w14:paraId="19D7C564" w14:textId="77777777" w:rsidR="000E5686" w:rsidRPr="007E0B31" w:rsidRDefault="000E5686" w:rsidP="000E5686">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0E5686" w:rsidRPr="007E0B31" w:rsidRDefault="000E5686" w:rsidP="000E5686">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0E5686" w:rsidRPr="007E0B31" w:rsidRDefault="000E5686" w:rsidP="000E5686">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0E5686" w:rsidRPr="007E0B31" w:rsidRDefault="000E5686" w:rsidP="000E5686">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0E5686" w:rsidRPr="007E0B31" w:rsidRDefault="000E5686" w:rsidP="000E5686">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0E5686" w:rsidRPr="007E0B31" w:rsidRDefault="000E5686" w:rsidP="000E5686">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0E5686" w14:paraId="608919C2" w14:textId="77777777" w:rsidTr="56193979">
        <w:trPr>
          <w:cantSplit/>
        </w:trPr>
        <w:tc>
          <w:tcPr>
            <w:tcW w:w="2884" w:type="dxa"/>
          </w:tcPr>
          <w:p w14:paraId="04BB9A43" w14:textId="52E74410" w:rsidR="000E5686" w:rsidRPr="00CB537D" w:rsidRDefault="000E5686" w:rsidP="000E5686">
            <w:pPr>
              <w:pStyle w:val="Arial11Bold"/>
            </w:pPr>
            <w:r w:rsidRPr="00CB537D">
              <w:t>Fault Current Interruption Time</w:t>
            </w:r>
          </w:p>
        </w:tc>
        <w:tc>
          <w:tcPr>
            <w:tcW w:w="6634" w:type="dxa"/>
          </w:tcPr>
          <w:p w14:paraId="446020FC" w14:textId="3D15B86E" w:rsidR="000E5686" w:rsidRDefault="000E5686" w:rsidP="000E5686">
            <w:pPr>
              <w:pStyle w:val="TableArial11"/>
              <w:rPr>
                <w:rFonts w:cs="Arial"/>
              </w:rPr>
            </w:pPr>
            <w:r>
              <w:t>The time interval from fault inception until the end of the break time of the circuit breaker (as declared by the manufacturers).</w:t>
            </w:r>
          </w:p>
        </w:tc>
      </w:tr>
      <w:tr w:rsidR="000E5686" w14:paraId="2C8B2336" w14:textId="77777777" w:rsidTr="56193979">
        <w:trPr>
          <w:cantSplit/>
        </w:trPr>
        <w:tc>
          <w:tcPr>
            <w:tcW w:w="2884" w:type="dxa"/>
          </w:tcPr>
          <w:p w14:paraId="07661B3C" w14:textId="5FE1A371" w:rsidR="000E5686" w:rsidRPr="00CB537D" w:rsidRDefault="000E5686" w:rsidP="000E5686">
            <w:pPr>
              <w:pStyle w:val="Arial11Bold"/>
            </w:pPr>
            <w:r w:rsidRPr="00CB537D">
              <w:t>Fault Ride Through</w:t>
            </w:r>
          </w:p>
        </w:tc>
        <w:tc>
          <w:tcPr>
            <w:tcW w:w="6634" w:type="dxa"/>
          </w:tcPr>
          <w:p w14:paraId="52184373" w14:textId="6F339721" w:rsidR="000E5686" w:rsidRDefault="000E5686" w:rsidP="000E5686">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0E5686" w:rsidRPr="007E0B31" w14:paraId="4DC1F36D" w14:textId="77777777" w:rsidTr="56193979">
        <w:trPr>
          <w:cantSplit/>
        </w:trPr>
        <w:tc>
          <w:tcPr>
            <w:tcW w:w="2884" w:type="dxa"/>
          </w:tcPr>
          <w:p w14:paraId="39CA52E1" w14:textId="77777777" w:rsidR="000E5686" w:rsidRPr="007E0B31" w:rsidRDefault="000E5686" w:rsidP="000E5686">
            <w:pPr>
              <w:pStyle w:val="Arial11Bold"/>
              <w:rPr>
                <w:rFonts w:cs="Arial"/>
              </w:rPr>
            </w:pPr>
            <w:r w:rsidRPr="007E0B31">
              <w:rPr>
                <w:rFonts w:cs="Arial"/>
              </w:rPr>
              <w:t>Final Generation Outage Programme</w:t>
            </w:r>
          </w:p>
        </w:tc>
        <w:tc>
          <w:tcPr>
            <w:tcW w:w="6634" w:type="dxa"/>
          </w:tcPr>
          <w:p w14:paraId="21DA4626" w14:textId="20118034" w:rsidR="000E5686" w:rsidRPr="007E0B31" w:rsidRDefault="000E5686" w:rsidP="000E5686">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0E5686" w:rsidRPr="007E0B31" w14:paraId="25992C8B" w14:textId="77777777" w:rsidTr="56193979">
        <w:trPr>
          <w:cantSplit/>
        </w:trPr>
        <w:tc>
          <w:tcPr>
            <w:tcW w:w="2884" w:type="dxa"/>
          </w:tcPr>
          <w:p w14:paraId="24A46B59" w14:textId="77777777" w:rsidR="000E5686" w:rsidRPr="007E0B31" w:rsidRDefault="000E5686" w:rsidP="000E5686">
            <w:pPr>
              <w:pStyle w:val="Arial11Bold"/>
              <w:rPr>
                <w:rFonts w:cs="Arial"/>
              </w:rPr>
            </w:pPr>
            <w:bookmarkStart w:id="31" w:name="_DV_C20"/>
            <w:r w:rsidRPr="007E0B31">
              <w:rPr>
                <w:rFonts w:cs="Arial"/>
              </w:rPr>
              <w:t xml:space="preserve">Final Operational Notification </w:t>
            </w:r>
            <w:r w:rsidRPr="007E0B31">
              <w:rPr>
                <w:rFonts w:cs="Arial"/>
                <w:b w:val="0"/>
              </w:rPr>
              <w:t>or</w:t>
            </w:r>
            <w:r w:rsidRPr="007E0B31">
              <w:rPr>
                <w:rFonts w:cs="Arial"/>
              </w:rPr>
              <w:t xml:space="preserve"> FON </w:t>
            </w:r>
            <w:bookmarkEnd w:id="31"/>
          </w:p>
        </w:tc>
        <w:tc>
          <w:tcPr>
            <w:tcW w:w="6634" w:type="dxa"/>
          </w:tcPr>
          <w:p w14:paraId="52B70B80" w14:textId="1AE703F3" w:rsidR="000E5686" w:rsidRPr="007E0B31" w:rsidRDefault="000E5686" w:rsidP="000E5686">
            <w:pPr>
              <w:pStyle w:val="TableArial11"/>
              <w:rPr>
                <w:rFonts w:cs="Arial"/>
              </w:rPr>
            </w:pPr>
            <w:bookmarkStart w:id="3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2"/>
          </w:p>
          <w:p w14:paraId="534102FE" w14:textId="77777777" w:rsidR="000E5686" w:rsidRPr="007E0B31" w:rsidRDefault="000E5686" w:rsidP="000E5686">
            <w:pPr>
              <w:pStyle w:val="TableArial11"/>
              <w:ind w:left="567" w:hanging="567"/>
              <w:rPr>
                <w:rFonts w:cs="Arial"/>
              </w:rPr>
            </w:pPr>
            <w:bookmarkStart w:id="33" w:name="_DV_C22"/>
            <w:r w:rsidRPr="007E0B31">
              <w:rPr>
                <w:rFonts w:cs="Arial"/>
              </w:rPr>
              <w:t>(a)</w:t>
            </w:r>
            <w:r w:rsidRPr="007E0B31">
              <w:rPr>
                <w:rFonts w:cs="Arial"/>
              </w:rPr>
              <w:tab/>
              <w:t>with the Grid Code, (or where they apply, that relevant derogations have been granted), and</w:t>
            </w:r>
            <w:bookmarkEnd w:id="33"/>
          </w:p>
          <w:p w14:paraId="001CADC8" w14:textId="77777777" w:rsidR="000E5686" w:rsidRPr="007E0B31" w:rsidRDefault="000E5686" w:rsidP="000E5686">
            <w:pPr>
              <w:pStyle w:val="TableArial11"/>
              <w:ind w:left="567" w:hanging="567"/>
              <w:rPr>
                <w:rFonts w:cs="Arial"/>
              </w:rPr>
            </w:pPr>
            <w:bookmarkStart w:id="3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4"/>
          </w:p>
          <w:p w14:paraId="67438D86" w14:textId="77777777" w:rsidR="000E5686" w:rsidRPr="007E0B31" w:rsidRDefault="000E5686" w:rsidP="000E5686">
            <w:pPr>
              <w:pStyle w:val="TableArial11"/>
              <w:rPr>
                <w:rFonts w:cs="Arial"/>
                <w:u w:val="single"/>
              </w:rPr>
            </w:pPr>
            <w:bookmarkStart w:id="3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5"/>
          </w:p>
        </w:tc>
      </w:tr>
      <w:tr w:rsidR="000E5686" w:rsidRPr="007E0B31" w14:paraId="197251CB" w14:textId="77777777" w:rsidTr="56193979">
        <w:trPr>
          <w:cantSplit/>
        </w:trPr>
        <w:tc>
          <w:tcPr>
            <w:tcW w:w="2884" w:type="dxa"/>
          </w:tcPr>
          <w:p w14:paraId="004E90B7" w14:textId="77777777" w:rsidR="000E5686" w:rsidRPr="007E0B31" w:rsidRDefault="000E5686" w:rsidP="000E5686">
            <w:pPr>
              <w:pStyle w:val="Arial11Bold"/>
              <w:rPr>
                <w:rFonts w:cs="Arial"/>
              </w:rPr>
            </w:pPr>
            <w:r w:rsidRPr="007E0B31">
              <w:rPr>
                <w:rFonts w:cs="Arial"/>
              </w:rPr>
              <w:t>Final Physical Notification Data</w:t>
            </w:r>
          </w:p>
        </w:tc>
        <w:tc>
          <w:tcPr>
            <w:tcW w:w="6634" w:type="dxa"/>
          </w:tcPr>
          <w:p w14:paraId="61126324" w14:textId="77777777" w:rsidR="000E5686" w:rsidRPr="007E0B31" w:rsidRDefault="000E5686" w:rsidP="000E5686">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03ECD7A1" w14:textId="77777777" w:rsidTr="56193979">
        <w:trPr>
          <w:cantSplit/>
        </w:trPr>
        <w:tc>
          <w:tcPr>
            <w:tcW w:w="2884" w:type="dxa"/>
          </w:tcPr>
          <w:p w14:paraId="51B8A852" w14:textId="77777777" w:rsidR="000E5686" w:rsidRPr="007E0B31" w:rsidRDefault="000E5686" w:rsidP="000E5686">
            <w:pPr>
              <w:pStyle w:val="Arial11Bold"/>
              <w:rPr>
                <w:rFonts w:cs="Arial"/>
              </w:rPr>
            </w:pPr>
            <w:r w:rsidRPr="007E0B31">
              <w:rPr>
                <w:rFonts w:cs="Arial"/>
              </w:rPr>
              <w:t>Final Report</w:t>
            </w:r>
          </w:p>
        </w:tc>
        <w:tc>
          <w:tcPr>
            <w:tcW w:w="6634" w:type="dxa"/>
          </w:tcPr>
          <w:p w14:paraId="341E27E2" w14:textId="213B90D1" w:rsidR="000E5686" w:rsidRPr="007E0B31" w:rsidRDefault="000E5686" w:rsidP="000E5686">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0E5686" w:rsidRPr="007E0B31" w14:paraId="61B9A3B0" w14:textId="77777777" w:rsidTr="56193979">
        <w:trPr>
          <w:cantSplit/>
        </w:trPr>
        <w:tc>
          <w:tcPr>
            <w:tcW w:w="2884" w:type="dxa"/>
          </w:tcPr>
          <w:p w14:paraId="3018FCC1" w14:textId="77777777" w:rsidR="000E5686" w:rsidRPr="007E0B31" w:rsidRDefault="000E5686" w:rsidP="000E5686">
            <w:pPr>
              <w:pStyle w:val="Arial11Bold"/>
              <w:rPr>
                <w:rFonts w:cs="Arial"/>
              </w:rPr>
            </w:pPr>
            <w:r w:rsidRPr="007E0B31">
              <w:rPr>
                <w:rFonts w:cs="Arial"/>
              </w:rPr>
              <w:t>Financial Year</w:t>
            </w:r>
          </w:p>
        </w:tc>
        <w:tc>
          <w:tcPr>
            <w:tcW w:w="6634" w:type="dxa"/>
          </w:tcPr>
          <w:p w14:paraId="49A5339B" w14:textId="052F5BD9" w:rsidR="000E5686" w:rsidRPr="007E0B31" w:rsidRDefault="000E5686" w:rsidP="000E5686">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0E5686" w:rsidRPr="007E0B31" w14:paraId="6050AA75" w14:textId="77777777" w:rsidTr="56193979">
        <w:trPr>
          <w:cantSplit/>
        </w:trPr>
        <w:tc>
          <w:tcPr>
            <w:tcW w:w="2884" w:type="dxa"/>
          </w:tcPr>
          <w:p w14:paraId="29C983BC" w14:textId="77777777" w:rsidR="000E5686" w:rsidRPr="007E0B31" w:rsidRDefault="000E5686" w:rsidP="000E5686">
            <w:pPr>
              <w:pStyle w:val="Arial11Bold"/>
              <w:rPr>
                <w:rFonts w:cs="Arial"/>
              </w:rPr>
            </w:pPr>
            <w:r w:rsidRPr="007E0B31">
              <w:rPr>
                <w:rFonts w:cs="Arial"/>
              </w:rPr>
              <w:lastRenderedPageBreak/>
              <w:t>Fixed Proposed Implementation Date</w:t>
            </w:r>
          </w:p>
        </w:tc>
        <w:tc>
          <w:tcPr>
            <w:tcW w:w="6634" w:type="dxa"/>
          </w:tcPr>
          <w:p w14:paraId="32CF933F" w14:textId="77777777" w:rsidR="000E5686" w:rsidRPr="007E0B31" w:rsidRDefault="000E5686" w:rsidP="000E5686">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0E5686" w:rsidRPr="007E0B31" w14:paraId="3B05A2D5" w14:textId="77777777" w:rsidTr="56193979">
        <w:trPr>
          <w:cantSplit/>
        </w:trPr>
        <w:tc>
          <w:tcPr>
            <w:tcW w:w="2884" w:type="dxa"/>
          </w:tcPr>
          <w:p w14:paraId="11A82ACA" w14:textId="77777777" w:rsidR="000E5686" w:rsidRPr="007E0B31" w:rsidRDefault="000E5686" w:rsidP="000E5686">
            <w:pPr>
              <w:pStyle w:val="Arial11Bold"/>
              <w:rPr>
                <w:rFonts w:cs="Arial"/>
              </w:rPr>
            </w:pPr>
            <w:r w:rsidRPr="007E0B31">
              <w:rPr>
                <w:rFonts w:cs="Arial"/>
              </w:rPr>
              <w:t xml:space="preserve">Flicker Severity </w:t>
            </w:r>
          </w:p>
          <w:p w14:paraId="7B7E4A84" w14:textId="77777777" w:rsidR="000E5686" w:rsidRPr="007E0B31" w:rsidRDefault="000E5686" w:rsidP="000E5686">
            <w:pPr>
              <w:pStyle w:val="Arial11Bold"/>
              <w:rPr>
                <w:rFonts w:cs="Arial"/>
              </w:rPr>
            </w:pPr>
            <w:r w:rsidRPr="007E0B31">
              <w:rPr>
                <w:rFonts w:cs="Arial"/>
              </w:rPr>
              <w:t>(Long Term)</w:t>
            </w:r>
          </w:p>
        </w:tc>
        <w:tc>
          <w:tcPr>
            <w:tcW w:w="6634" w:type="dxa"/>
          </w:tcPr>
          <w:p w14:paraId="36FDA091" w14:textId="77777777" w:rsidR="000E5686" w:rsidRPr="007E0B31" w:rsidRDefault="000E5686" w:rsidP="000E5686">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0E5686" w:rsidRPr="007E0B31" w14:paraId="31D73F62" w14:textId="77777777" w:rsidTr="56193979">
        <w:trPr>
          <w:cantSplit/>
        </w:trPr>
        <w:tc>
          <w:tcPr>
            <w:tcW w:w="2884" w:type="dxa"/>
          </w:tcPr>
          <w:p w14:paraId="62449C25" w14:textId="77777777" w:rsidR="000E5686" w:rsidRPr="007E0B31" w:rsidRDefault="000E5686" w:rsidP="000E5686">
            <w:pPr>
              <w:pStyle w:val="Arial11Bold"/>
              <w:rPr>
                <w:rFonts w:cs="Arial"/>
              </w:rPr>
            </w:pPr>
            <w:r w:rsidRPr="007E0B31">
              <w:rPr>
                <w:rFonts w:cs="Arial"/>
              </w:rPr>
              <w:t xml:space="preserve">Flicker Severity </w:t>
            </w:r>
          </w:p>
          <w:p w14:paraId="7D271E51" w14:textId="77777777" w:rsidR="000E5686" w:rsidRPr="007E0B31" w:rsidRDefault="000E5686" w:rsidP="000E5686">
            <w:pPr>
              <w:pStyle w:val="Arial11Bold"/>
              <w:rPr>
                <w:rFonts w:cs="Arial"/>
              </w:rPr>
            </w:pPr>
            <w:r w:rsidRPr="007E0B31">
              <w:rPr>
                <w:rFonts w:cs="Arial"/>
              </w:rPr>
              <w:t>(Short Term)</w:t>
            </w:r>
          </w:p>
        </w:tc>
        <w:tc>
          <w:tcPr>
            <w:tcW w:w="6634" w:type="dxa"/>
          </w:tcPr>
          <w:p w14:paraId="60C2F253" w14:textId="77777777" w:rsidR="000E5686" w:rsidRPr="007E0B31" w:rsidRDefault="000E5686" w:rsidP="000E5686">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0E5686" w:rsidRPr="007E0B31" w14:paraId="27A94E62" w14:textId="77777777" w:rsidTr="56193979">
        <w:trPr>
          <w:cantSplit/>
        </w:trPr>
        <w:tc>
          <w:tcPr>
            <w:tcW w:w="2884" w:type="dxa"/>
          </w:tcPr>
          <w:p w14:paraId="29A7554A" w14:textId="77777777" w:rsidR="000E5686" w:rsidRPr="007E0B31" w:rsidRDefault="000E5686" w:rsidP="000E5686">
            <w:pPr>
              <w:pStyle w:val="Arial11Bold"/>
              <w:rPr>
                <w:rFonts w:cs="Arial"/>
              </w:rPr>
            </w:pPr>
            <w:r w:rsidRPr="007E0B31">
              <w:rPr>
                <w:rFonts w:cs="Arial"/>
              </w:rPr>
              <w:t>Forecast Data</w:t>
            </w:r>
          </w:p>
        </w:tc>
        <w:tc>
          <w:tcPr>
            <w:tcW w:w="6634" w:type="dxa"/>
          </w:tcPr>
          <w:p w14:paraId="137FC4B0"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0E5686" w:rsidRPr="007E0B31" w14:paraId="635D9387" w14:textId="77777777" w:rsidTr="56193979">
        <w:trPr>
          <w:cantSplit/>
        </w:trPr>
        <w:tc>
          <w:tcPr>
            <w:tcW w:w="2884" w:type="dxa"/>
          </w:tcPr>
          <w:p w14:paraId="2530D328" w14:textId="77777777" w:rsidR="000E5686" w:rsidRPr="007E0B31" w:rsidRDefault="000E5686" w:rsidP="000E5686">
            <w:pPr>
              <w:pStyle w:val="Arial11Bold"/>
              <w:rPr>
                <w:rFonts w:cs="Arial"/>
              </w:rPr>
            </w:pPr>
            <w:r w:rsidRPr="007E0B31">
              <w:rPr>
                <w:rFonts w:cs="Arial"/>
              </w:rPr>
              <w:t>Frequency</w:t>
            </w:r>
          </w:p>
        </w:tc>
        <w:tc>
          <w:tcPr>
            <w:tcW w:w="6634" w:type="dxa"/>
          </w:tcPr>
          <w:p w14:paraId="5D2158EE" w14:textId="77777777" w:rsidR="000E5686" w:rsidRPr="007E0B31" w:rsidRDefault="000E5686" w:rsidP="000E5686">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0E5686" w:rsidRPr="007E0B31" w14:paraId="7F38DB8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0E5686" w:rsidRPr="00112FC3" w:rsidRDefault="000E5686" w:rsidP="000E5686">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0E5686" w:rsidRPr="00112FC3" w:rsidRDefault="000E5686" w:rsidP="000E5686">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0E5686" w:rsidRPr="00112FC3" w:rsidRDefault="000E5686" w:rsidP="000E5686">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0E5686" w:rsidRPr="0079139F" w14:paraId="1AC85899" w14:textId="77777777" w:rsidTr="56193979">
        <w:trPr>
          <w:cantSplit/>
        </w:trPr>
        <w:tc>
          <w:tcPr>
            <w:tcW w:w="2884" w:type="dxa"/>
          </w:tcPr>
          <w:p w14:paraId="06F08692" w14:textId="4BD622F9" w:rsidR="000E5686" w:rsidRPr="0079139F" w:rsidRDefault="000E5686" w:rsidP="000E5686">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0E5686" w:rsidRPr="0079139F" w:rsidRDefault="000E5686" w:rsidP="000E5686">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0E5686" w:rsidRPr="00BB45B0" w:rsidRDefault="000E5686" w:rsidP="000E5686">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0E5686" w:rsidRPr="0079139F" w14:paraId="77B0CFDB" w14:textId="77777777" w:rsidTr="56193979">
        <w:trPr>
          <w:cantSplit/>
        </w:trPr>
        <w:tc>
          <w:tcPr>
            <w:tcW w:w="2884" w:type="dxa"/>
          </w:tcPr>
          <w:p w14:paraId="1510B015" w14:textId="08E45941" w:rsidR="000E5686" w:rsidRPr="0079139F" w:rsidRDefault="000E5686" w:rsidP="000E5686">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0E5686" w:rsidRPr="00BB45B0" w:rsidRDefault="000E5686" w:rsidP="000E5686">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0E5686" w:rsidRPr="007E0B31" w14:paraId="2FB4BCBE" w14:textId="77777777" w:rsidTr="56193979">
        <w:trPr>
          <w:cantSplit/>
        </w:trPr>
        <w:tc>
          <w:tcPr>
            <w:tcW w:w="2884" w:type="dxa"/>
          </w:tcPr>
          <w:p w14:paraId="7E69F55B" w14:textId="79011215" w:rsidR="000E5686" w:rsidRPr="00112FC3" w:rsidRDefault="000E5686" w:rsidP="000E5686">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0E5686" w:rsidRPr="00112FC3" w:rsidRDefault="000E5686" w:rsidP="000E5686">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0E5686" w:rsidRPr="007E0B31" w14:paraId="2BDE2553" w14:textId="77777777" w:rsidTr="56193979">
        <w:trPr>
          <w:cantSplit/>
        </w:trPr>
        <w:tc>
          <w:tcPr>
            <w:tcW w:w="2884" w:type="dxa"/>
          </w:tcPr>
          <w:p w14:paraId="56FA2E2D" w14:textId="77777777" w:rsidR="000E5686" w:rsidRPr="007E0B31" w:rsidRDefault="000E5686" w:rsidP="000E5686">
            <w:pPr>
              <w:pStyle w:val="Arial11Bold"/>
              <w:rPr>
                <w:rFonts w:cs="Arial"/>
              </w:rPr>
            </w:pPr>
            <w:r w:rsidRPr="007E0B31">
              <w:rPr>
                <w:rFonts w:cs="Arial"/>
              </w:rPr>
              <w:t>Frequency Sensitive AGR Unit</w:t>
            </w:r>
          </w:p>
        </w:tc>
        <w:tc>
          <w:tcPr>
            <w:tcW w:w="6634" w:type="dxa"/>
          </w:tcPr>
          <w:p w14:paraId="56CA59A6" w14:textId="04E356F9" w:rsidR="000E5686" w:rsidRPr="007E0B31" w:rsidRDefault="000E5686" w:rsidP="000E5686">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0E5686" w:rsidRPr="007E0B31" w14:paraId="35142B58" w14:textId="77777777" w:rsidTr="56193979">
        <w:trPr>
          <w:cantSplit/>
        </w:trPr>
        <w:tc>
          <w:tcPr>
            <w:tcW w:w="2884" w:type="dxa"/>
          </w:tcPr>
          <w:p w14:paraId="044AA9D6" w14:textId="77777777" w:rsidR="000E5686" w:rsidRPr="007E0B31" w:rsidRDefault="000E5686" w:rsidP="000E5686">
            <w:pPr>
              <w:pStyle w:val="Arial11Bold"/>
              <w:rPr>
                <w:rFonts w:cs="Arial"/>
              </w:rPr>
            </w:pPr>
            <w:r w:rsidRPr="007E0B31">
              <w:rPr>
                <w:rFonts w:cs="Arial"/>
              </w:rPr>
              <w:lastRenderedPageBreak/>
              <w:t>Frequency Sensitive AGR Unit Limit</w:t>
            </w:r>
          </w:p>
        </w:tc>
        <w:tc>
          <w:tcPr>
            <w:tcW w:w="6634" w:type="dxa"/>
          </w:tcPr>
          <w:p w14:paraId="3F623190" w14:textId="3E5A500D" w:rsidR="000E5686" w:rsidRPr="007E0B31" w:rsidRDefault="000E5686" w:rsidP="000E5686">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0E5686" w:rsidRPr="007E0B31" w14:paraId="0B07C095" w14:textId="77777777" w:rsidTr="56193979">
        <w:trPr>
          <w:cantSplit/>
        </w:trPr>
        <w:tc>
          <w:tcPr>
            <w:tcW w:w="2884" w:type="dxa"/>
          </w:tcPr>
          <w:p w14:paraId="61CF9420" w14:textId="77777777" w:rsidR="000E5686" w:rsidRPr="007E0B31" w:rsidRDefault="000E5686" w:rsidP="000E5686">
            <w:pPr>
              <w:pStyle w:val="Arial11Bold"/>
              <w:rPr>
                <w:rFonts w:cs="Arial"/>
              </w:rPr>
            </w:pPr>
            <w:r w:rsidRPr="007E0B31">
              <w:rPr>
                <w:rFonts w:cs="Arial"/>
              </w:rPr>
              <w:t>Frequency Sensitive Mode</w:t>
            </w:r>
          </w:p>
        </w:tc>
        <w:tc>
          <w:tcPr>
            <w:tcW w:w="6634" w:type="dxa"/>
          </w:tcPr>
          <w:p w14:paraId="73728290" w14:textId="77777777" w:rsidR="000E5686" w:rsidRPr="007E0B31" w:rsidRDefault="000E5686" w:rsidP="000E5686">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0E5686" w:rsidRPr="007E0B31" w14:paraId="164B885B" w14:textId="77777777" w:rsidTr="56193979">
        <w:trPr>
          <w:cantSplit/>
        </w:trPr>
        <w:tc>
          <w:tcPr>
            <w:tcW w:w="2884" w:type="dxa"/>
          </w:tcPr>
          <w:p w14:paraId="4373C7C1" w14:textId="77777777" w:rsidR="000E5686" w:rsidRPr="007E0B31" w:rsidRDefault="000E5686" w:rsidP="000E5686">
            <w:pPr>
              <w:pStyle w:val="Arial11Bold"/>
              <w:rPr>
                <w:rFonts w:cs="Arial"/>
              </w:rPr>
            </w:pPr>
            <w:r w:rsidRPr="007E0B31">
              <w:rPr>
                <w:rFonts w:cs="Arial"/>
              </w:rPr>
              <w:t>Fuel Security Code</w:t>
            </w:r>
          </w:p>
        </w:tc>
        <w:tc>
          <w:tcPr>
            <w:tcW w:w="6634" w:type="dxa"/>
          </w:tcPr>
          <w:p w14:paraId="4BC316B9" w14:textId="77777777" w:rsidR="000E5686" w:rsidRPr="007E0B31" w:rsidRDefault="000E5686" w:rsidP="000E5686">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E5686" w:rsidRPr="007E0B31" w14:paraId="6D481950" w14:textId="77777777" w:rsidTr="56193979">
        <w:trPr>
          <w:cantSplit/>
        </w:trPr>
        <w:tc>
          <w:tcPr>
            <w:tcW w:w="2884" w:type="dxa"/>
          </w:tcPr>
          <w:p w14:paraId="6ABADA08" w14:textId="77777777" w:rsidR="000E5686" w:rsidRPr="007E0B31" w:rsidRDefault="000E5686" w:rsidP="000E5686">
            <w:pPr>
              <w:pStyle w:val="Arial11Bold"/>
              <w:rPr>
                <w:rFonts w:cs="Arial"/>
              </w:rPr>
            </w:pPr>
            <w:r w:rsidRPr="007E0B31">
              <w:rPr>
                <w:rFonts w:cs="Arial"/>
              </w:rPr>
              <w:t>Gas Turbine Unit</w:t>
            </w:r>
          </w:p>
        </w:tc>
        <w:tc>
          <w:tcPr>
            <w:tcW w:w="6634" w:type="dxa"/>
          </w:tcPr>
          <w:p w14:paraId="1D4B4FFB"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0E5686" w:rsidRPr="007E0B31" w14:paraId="64E5C05F" w14:textId="77777777" w:rsidTr="56193979">
        <w:trPr>
          <w:cantSplit/>
        </w:trPr>
        <w:tc>
          <w:tcPr>
            <w:tcW w:w="2884" w:type="dxa"/>
          </w:tcPr>
          <w:p w14:paraId="01FFF6B2" w14:textId="77777777" w:rsidR="000E5686" w:rsidRPr="007E0B31" w:rsidRDefault="000E5686" w:rsidP="000E5686">
            <w:pPr>
              <w:pStyle w:val="Arial11Bold"/>
              <w:rPr>
                <w:rFonts w:cs="Arial"/>
              </w:rPr>
            </w:pPr>
            <w:r w:rsidRPr="007E0B31">
              <w:rPr>
                <w:rFonts w:cs="Arial"/>
              </w:rPr>
              <w:t>Gas Zone Diagram</w:t>
            </w:r>
          </w:p>
        </w:tc>
        <w:tc>
          <w:tcPr>
            <w:tcW w:w="6634" w:type="dxa"/>
          </w:tcPr>
          <w:p w14:paraId="53A7BC0A" w14:textId="77777777" w:rsidR="000E5686" w:rsidRPr="007E0B31" w:rsidRDefault="000E5686" w:rsidP="000E5686">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0E5686" w:rsidRPr="007E0B31" w14:paraId="25207431" w14:textId="77777777" w:rsidTr="56193979">
        <w:trPr>
          <w:cantSplit/>
        </w:trPr>
        <w:tc>
          <w:tcPr>
            <w:tcW w:w="2884" w:type="dxa"/>
          </w:tcPr>
          <w:p w14:paraId="5D11ED34" w14:textId="77777777" w:rsidR="000E5686" w:rsidRPr="007E0B31" w:rsidRDefault="000E5686" w:rsidP="000E5686">
            <w:pPr>
              <w:pStyle w:val="Arial11Bold"/>
              <w:rPr>
                <w:rFonts w:cs="Arial"/>
              </w:rPr>
            </w:pPr>
            <w:r w:rsidRPr="007E0B31">
              <w:rPr>
                <w:rFonts w:cs="Arial"/>
              </w:rPr>
              <w:t>Gate Closure</w:t>
            </w:r>
          </w:p>
        </w:tc>
        <w:tc>
          <w:tcPr>
            <w:tcW w:w="6634" w:type="dxa"/>
          </w:tcPr>
          <w:p w14:paraId="13C5C4ED" w14:textId="77777777" w:rsidR="000E5686" w:rsidRPr="007E0B31" w:rsidRDefault="000E5686" w:rsidP="000E5686">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751C0B2D" w14:textId="77777777" w:rsidTr="56193979">
        <w:trPr>
          <w:cantSplit/>
        </w:trPr>
        <w:tc>
          <w:tcPr>
            <w:tcW w:w="2884" w:type="dxa"/>
          </w:tcPr>
          <w:p w14:paraId="69164933" w14:textId="77777777" w:rsidR="000E5686" w:rsidRPr="007E0B31" w:rsidRDefault="000E5686" w:rsidP="000E5686">
            <w:pPr>
              <w:pStyle w:val="Arial11Bold"/>
              <w:rPr>
                <w:rFonts w:cs="Arial"/>
              </w:rPr>
            </w:pPr>
            <w:r w:rsidRPr="007E0B31">
              <w:rPr>
                <w:rFonts w:cs="Arial"/>
              </w:rPr>
              <w:lastRenderedPageBreak/>
              <w:t>GB Code User</w:t>
            </w:r>
          </w:p>
        </w:tc>
        <w:tc>
          <w:tcPr>
            <w:tcW w:w="6634" w:type="dxa"/>
          </w:tcPr>
          <w:p w14:paraId="7C7DFDA1" w14:textId="77777777" w:rsidR="000E5686" w:rsidRPr="005C20E3" w:rsidRDefault="000E5686" w:rsidP="000E5686">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0E5686" w:rsidRPr="005C20E3" w:rsidRDefault="000E5686" w:rsidP="000E5686">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0E5686" w:rsidRPr="005C20E3" w:rsidRDefault="000E5686" w:rsidP="000E5686">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0E5686" w:rsidRPr="005C20E3" w:rsidRDefault="000E5686" w:rsidP="000E5686">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0E5686" w:rsidRPr="00943BB7" w:rsidRDefault="000E5686" w:rsidP="000E5686">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0E5686" w:rsidRPr="007E0B31" w14:paraId="4723553C" w14:textId="77777777" w:rsidTr="56193979">
        <w:trPr>
          <w:cantSplit/>
        </w:trPr>
        <w:tc>
          <w:tcPr>
            <w:tcW w:w="2884" w:type="dxa"/>
          </w:tcPr>
          <w:p w14:paraId="4FE5BF46" w14:textId="138D465C" w:rsidR="000E5686" w:rsidRPr="007E0B31" w:rsidRDefault="000E5686" w:rsidP="000E5686">
            <w:pPr>
              <w:pStyle w:val="Arial11Bold"/>
              <w:rPr>
                <w:rFonts w:cs="Arial"/>
              </w:rPr>
            </w:pPr>
            <w:r w:rsidRPr="007E0B31">
              <w:rPr>
                <w:rFonts w:cs="Arial"/>
              </w:rPr>
              <w:t>GB Generator</w:t>
            </w:r>
          </w:p>
        </w:tc>
        <w:tc>
          <w:tcPr>
            <w:tcW w:w="6634" w:type="dxa"/>
          </w:tcPr>
          <w:p w14:paraId="3BE7D000" w14:textId="1CD9DB0E" w:rsidR="000E5686" w:rsidRPr="007E0B31" w:rsidRDefault="000E5686" w:rsidP="000E5686">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0E5686" w:rsidRPr="007E0B31" w14:paraId="30B0063C" w14:textId="77777777" w:rsidTr="56193979">
        <w:trPr>
          <w:cantSplit/>
        </w:trPr>
        <w:tc>
          <w:tcPr>
            <w:tcW w:w="2884" w:type="dxa"/>
          </w:tcPr>
          <w:p w14:paraId="53F51ECC" w14:textId="0A2B2D8E" w:rsidR="000E5686" w:rsidRPr="0048511E" w:rsidRDefault="000E5686" w:rsidP="000E5686">
            <w:pPr>
              <w:pStyle w:val="Arial11Bold"/>
              <w:rPr>
                <w:rFonts w:cs="Arial"/>
              </w:rPr>
            </w:pPr>
            <w:r w:rsidRPr="002510FF">
              <w:rPr>
                <w:rFonts w:cs="Arial"/>
              </w:rPr>
              <w:t>GBGF Fast Fault Current Injection</w:t>
            </w:r>
          </w:p>
        </w:tc>
        <w:tc>
          <w:tcPr>
            <w:tcW w:w="6634" w:type="dxa"/>
          </w:tcPr>
          <w:p w14:paraId="7DAB5385" w14:textId="357F5E41" w:rsidR="000E5686" w:rsidRPr="0048511E" w:rsidRDefault="000E5686" w:rsidP="000E5686">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0E5686" w:rsidRPr="00EA00FC" w14:paraId="26F5238B" w14:textId="77777777" w:rsidTr="56193979">
        <w:trPr>
          <w:cantSplit/>
        </w:trPr>
        <w:tc>
          <w:tcPr>
            <w:tcW w:w="2884" w:type="dxa"/>
          </w:tcPr>
          <w:p w14:paraId="22B97752" w14:textId="071CAA70" w:rsidR="000E5686" w:rsidRPr="00EA00FC" w:rsidRDefault="000E5686" w:rsidP="000E5686">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0E5686" w:rsidRPr="00EA00FC" w:rsidRDefault="000E5686" w:rsidP="000E5686">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0E5686" w:rsidRPr="007E0B31" w14:paraId="76567AF3" w14:textId="77777777" w:rsidTr="56193979">
        <w:trPr>
          <w:cantSplit/>
        </w:trPr>
        <w:tc>
          <w:tcPr>
            <w:tcW w:w="2884" w:type="dxa"/>
          </w:tcPr>
          <w:p w14:paraId="7D346738" w14:textId="3C7670F7" w:rsidR="000E5686" w:rsidRPr="00D73207" w:rsidRDefault="000E5686" w:rsidP="000E5686">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0E5686" w:rsidRPr="00D73207" w:rsidRDefault="000E5686" w:rsidP="000E5686">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0E5686" w:rsidRPr="007E0B31" w14:paraId="65BB692A" w14:textId="77777777" w:rsidTr="56193979">
        <w:trPr>
          <w:cantSplit/>
        </w:trPr>
        <w:tc>
          <w:tcPr>
            <w:tcW w:w="2884" w:type="dxa"/>
          </w:tcPr>
          <w:p w14:paraId="415F428D" w14:textId="43AC9763" w:rsidR="000E5686" w:rsidRPr="00820AC6" w:rsidRDefault="000E5686" w:rsidP="000E5686">
            <w:pPr>
              <w:pStyle w:val="Arial11Bold"/>
              <w:rPr>
                <w:rFonts w:cs="Arial"/>
              </w:rPr>
            </w:pPr>
            <w:r w:rsidRPr="00820AC6">
              <w:rPr>
                <w:rFonts w:cs="Arial"/>
              </w:rPr>
              <w:lastRenderedPageBreak/>
              <w:t>GB Grid Supply Point</w:t>
            </w:r>
          </w:p>
        </w:tc>
        <w:tc>
          <w:tcPr>
            <w:tcW w:w="6634" w:type="dxa"/>
          </w:tcPr>
          <w:p w14:paraId="7E88EB64" w14:textId="1BCD6522" w:rsidR="000E5686" w:rsidRPr="00820AC6" w:rsidRDefault="000E5686" w:rsidP="000E5686">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0E5686" w:rsidRPr="007E0B31" w14:paraId="29C91D0A" w14:textId="77777777" w:rsidTr="56193979">
        <w:trPr>
          <w:cantSplit/>
        </w:trPr>
        <w:tc>
          <w:tcPr>
            <w:tcW w:w="2884" w:type="dxa"/>
          </w:tcPr>
          <w:p w14:paraId="3189B258"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GB Synchronous Area</w:t>
            </w:r>
          </w:p>
        </w:tc>
        <w:tc>
          <w:tcPr>
            <w:tcW w:w="6634" w:type="dxa"/>
          </w:tcPr>
          <w:p w14:paraId="0A8BA1C1" w14:textId="44881771" w:rsidR="000E5686" w:rsidRPr="007E0B31" w:rsidRDefault="000E5686" w:rsidP="000E5686">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0E5686" w:rsidRPr="007E0B31" w14:paraId="7DAFA3C3" w14:textId="77777777" w:rsidTr="56193979">
        <w:trPr>
          <w:cantSplit/>
        </w:trPr>
        <w:tc>
          <w:tcPr>
            <w:tcW w:w="2884" w:type="dxa"/>
          </w:tcPr>
          <w:p w14:paraId="236BDDC1" w14:textId="77777777" w:rsidR="000E5686" w:rsidRPr="007E0B31" w:rsidRDefault="000E5686" w:rsidP="000E5686">
            <w:pPr>
              <w:pStyle w:val="Arial11Bold"/>
              <w:rPr>
                <w:rFonts w:cs="Arial"/>
              </w:rPr>
            </w:pPr>
            <w:r w:rsidRPr="007E0B31">
              <w:rPr>
                <w:rFonts w:cs="Arial"/>
              </w:rPr>
              <w:t>GCDF</w:t>
            </w:r>
          </w:p>
        </w:tc>
        <w:tc>
          <w:tcPr>
            <w:tcW w:w="6634" w:type="dxa"/>
          </w:tcPr>
          <w:p w14:paraId="7C26F5C6" w14:textId="77777777" w:rsidR="000E5686" w:rsidRPr="007E0B31" w:rsidRDefault="000E5686" w:rsidP="000E5686">
            <w:pPr>
              <w:pStyle w:val="TableArial11"/>
              <w:rPr>
                <w:rFonts w:cs="Arial"/>
              </w:rPr>
            </w:pPr>
            <w:r w:rsidRPr="007E0B31">
              <w:rPr>
                <w:rFonts w:cs="Arial"/>
              </w:rPr>
              <w:t>Means the Grid Code Development Forum.</w:t>
            </w:r>
          </w:p>
        </w:tc>
      </w:tr>
      <w:tr w:rsidR="000E5686" w:rsidRPr="007E0B31" w14:paraId="1530B793" w14:textId="77777777" w:rsidTr="56193979">
        <w:trPr>
          <w:cantSplit/>
        </w:trPr>
        <w:tc>
          <w:tcPr>
            <w:tcW w:w="2884" w:type="dxa"/>
          </w:tcPr>
          <w:p w14:paraId="562A7357" w14:textId="77777777" w:rsidR="000E5686" w:rsidRPr="007E0B31" w:rsidRDefault="000E5686" w:rsidP="000E5686">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0E5686" w:rsidRPr="007E0B31" w14:paraId="379C1A71" w14:textId="77777777" w:rsidTr="56193979">
        <w:trPr>
          <w:cantSplit/>
        </w:trPr>
        <w:tc>
          <w:tcPr>
            <w:tcW w:w="2884" w:type="dxa"/>
          </w:tcPr>
          <w:p w14:paraId="08FF36A2" w14:textId="77777777" w:rsidR="000E5686" w:rsidRPr="007E0B31" w:rsidRDefault="000E5686" w:rsidP="000E5686">
            <w:pPr>
              <w:pStyle w:val="Arial11Bold"/>
              <w:rPr>
                <w:rFonts w:cs="Arial"/>
              </w:rPr>
            </w:pPr>
            <w:r w:rsidRPr="007E0B31">
              <w:rPr>
                <w:rFonts w:cs="Arial"/>
              </w:rPr>
              <w:t>Generating Plant Demand Margin</w:t>
            </w:r>
          </w:p>
        </w:tc>
        <w:tc>
          <w:tcPr>
            <w:tcW w:w="6634" w:type="dxa"/>
          </w:tcPr>
          <w:p w14:paraId="41DF891E" w14:textId="77777777" w:rsidR="000E5686" w:rsidRPr="007E0B31" w:rsidRDefault="000E5686" w:rsidP="000E5686">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0E5686" w:rsidRPr="007E0B31" w14:paraId="311EAF72" w14:textId="77777777" w:rsidTr="56193979">
        <w:trPr>
          <w:cantSplit/>
        </w:trPr>
        <w:tc>
          <w:tcPr>
            <w:tcW w:w="2884" w:type="dxa"/>
          </w:tcPr>
          <w:p w14:paraId="7AAF3305" w14:textId="77777777" w:rsidR="000E5686" w:rsidRPr="007E0B31" w:rsidRDefault="000E5686" w:rsidP="000E5686">
            <w:pPr>
              <w:pStyle w:val="Arial11Bold"/>
              <w:rPr>
                <w:rFonts w:cs="Arial"/>
              </w:rPr>
            </w:pPr>
            <w:r w:rsidRPr="007E0B31">
              <w:rPr>
                <w:rFonts w:cs="Arial"/>
              </w:rPr>
              <w:t>Generating Unit</w:t>
            </w:r>
          </w:p>
        </w:tc>
        <w:tc>
          <w:tcPr>
            <w:tcW w:w="6634" w:type="dxa"/>
          </w:tcPr>
          <w:p w14:paraId="2E453C15"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0E5686" w:rsidRPr="007E0B31" w14:paraId="1EBF9128" w14:textId="77777777" w:rsidTr="56193979">
        <w:trPr>
          <w:cantSplit/>
        </w:trPr>
        <w:tc>
          <w:tcPr>
            <w:tcW w:w="2884" w:type="dxa"/>
          </w:tcPr>
          <w:p w14:paraId="013D7CA3" w14:textId="77777777" w:rsidR="000E5686" w:rsidRPr="007E0B31" w:rsidRDefault="000E5686" w:rsidP="000E5686">
            <w:pPr>
              <w:pStyle w:val="Arial11Bold"/>
              <w:rPr>
                <w:rFonts w:cs="Arial"/>
              </w:rPr>
            </w:pPr>
            <w:r w:rsidRPr="007E0B31">
              <w:rPr>
                <w:rFonts w:cs="Arial"/>
              </w:rPr>
              <w:t>Generating Unit Data</w:t>
            </w:r>
          </w:p>
        </w:tc>
        <w:tc>
          <w:tcPr>
            <w:tcW w:w="6634" w:type="dxa"/>
          </w:tcPr>
          <w:p w14:paraId="2EE332FC" w14:textId="77777777" w:rsidR="000E5686" w:rsidRPr="007E0B31" w:rsidRDefault="000E5686" w:rsidP="000E5686">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0E5686" w:rsidRPr="007E0B31" w14:paraId="04144821" w14:textId="77777777" w:rsidTr="56193979">
        <w:trPr>
          <w:cantSplit/>
        </w:trPr>
        <w:tc>
          <w:tcPr>
            <w:tcW w:w="2884" w:type="dxa"/>
          </w:tcPr>
          <w:p w14:paraId="36306D9E" w14:textId="77777777" w:rsidR="000E5686" w:rsidRPr="007E0B31" w:rsidRDefault="000E5686" w:rsidP="000E5686">
            <w:pPr>
              <w:pStyle w:val="Arial11Bold"/>
              <w:rPr>
                <w:rFonts w:cs="Arial"/>
              </w:rPr>
            </w:pPr>
            <w:r w:rsidRPr="007E0B31">
              <w:rPr>
                <w:rFonts w:cs="Arial"/>
              </w:rPr>
              <w:t>Generation Capacity</w:t>
            </w:r>
          </w:p>
        </w:tc>
        <w:tc>
          <w:tcPr>
            <w:tcW w:w="6634" w:type="dxa"/>
          </w:tcPr>
          <w:p w14:paraId="7AEA282D" w14:textId="77777777" w:rsidR="000E5686" w:rsidRPr="007E0B31" w:rsidRDefault="000E5686" w:rsidP="000E5686">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492A589D" w14:textId="77777777" w:rsidTr="56193979">
        <w:trPr>
          <w:cantSplit/>
        </w:trPr>
        <w:tc>
          <w:tcPr>
            <w:tcW w:w="2884" w:type="dxa"/>
          </w:tcPr>
          <w:p w14:paraId="191FBE2E" w14:textId="77777777" w:rsidR="000E5686" w:rsidRPr="007E0B31" w:rsidRDefault="000E5686" w:rsidP="000E5686">
            <w:pPr>
              <w:pStyle w:val="Arial11Bold"/>
              <w:rPr>
                <w:rFonts w:cs="Arial"/>
              </w:rPr>
            </w:pPr>
            <w:r w:rsidRPr="007E0B31">
              <w:rPr>
                <w:rFonts w:cs="Arial"/>
              </w:rPr>
              <w:t>Generation Planning Parameters</w:t>
            </w:r>
          </w:p>
        </w:tc>
        <w:tc>
          <w:tcPr>
            <w:tcW w:w="6634" w:type="dxa"/>
          </w:tcPr>
          <w:p w14:paraId="71CFBA48" w14:textId="77777777" w:rsidR="000E5686" w:rsidRPr="007E0B31" w:rsidRDefault="000E5686" w:rsidP="000E5686">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0E5686" w:rsidRPr="007E0B31" w14:paraId="155BA927" w14:textId="77777777" w:rsidTr="56193979">
        <w:trPr>
          <w:cantSplit/>
        </w:trPr>
        <w:tc>
          <w:tcPr>
            <w:tcW w:w="2884" w:type="dxa"/>
          </w:tcPr>
          <w:p w14:paraId="78964DA2" w14:textId="77777777" w:rsidR="000E5686" w:rsidRPr="007E0B31" w:rsidRDefault="000E5686" w:rsidP="000E5686">
            <w:pPr>
              <w:pStyle w:val="Arial11Bold"/>
              <w:rPr>
                <w:rFonts w:cs="Arial"/>
              </w:rPr>
            </w:pPr>
            <w:r w:rsidRPr="007E0B31">
              <w:rPr>
                <w:rFonts w:cs="Arial"/>
              </w:rPr>
              <w:t xml:space="preserve">Generator </w:t>
            </w:r>
          </w:p>
        </w:tc>
        <w:tc>
          <w:tcPr>
            <w:tcW w:w="6634" w:type="dxa"/>
          </w:tcPr>
          <w:p w14:paraId="392D2E72" w14:textId="349A6839" w:rsidR="000E5686" w:rsidRPr="007E0B31" w:rsidRDefault="000E5686" w:rsidP="000E5686">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0E5686" w:rsidRPr="007E0B31" w14:paraId="4625887D" w14:textId="77777777" w:rsidTr="56193979">
        <w:trPr>
          <w:cantSplit/>
        </w:trPr>
        <w:tc>
          <w:tcPr>
            <w:tcW w:w="2884" w:type="dxa"/>
          </w:tcPr>
          <w:p w14:paraId="7874F98F" w14:textId="77777777" w:rsidR="000E5686" w:rsidRPr="007E0B31" w:rsidRDefault="000E5686" w:rsidP="000E5686">
            <w:pPr>
              <w:pStyle w:val="Arial11Bold"/>
              <w:rPr>
                <w:rFonts w:cs="Arial"/>
              </w:rPr>
            </w:pPr>
            <w:r w:rsidRPr="007E0B31">
              <w:rPr>
                <w:rFonts w:cs="Arial"/>
              </w:rPr>
              <w:t>Generator Performance Chart</w:t>
            </w:r>
          </w:p>
        </w:tc>
        <w:tc>
          <w:tcPr>
            <w:tcW w:w="6634" w:type="dxa"/>
          </w:tcPr>
          <w:p w14:paraId="3A96CC39" w14:textId="33F812BB" w:rsidR="000E5686" w:rsidRPr="007E0B31" w:rsidRDefault="000E5686" w:rsidP="000E5686">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0E5686" w:rsidRPr="007E0B31" w14:paraId="625353D3" w14:textId="77777777" w:rsidTr="56193979">
        <w:trPr>
          <w:cantSplit/>
        </w:trPr>
        <w:tc>
          <w:tcPr>
            <w:tcW w:w="2884" w:type="dxa"/>
          </w:tcPr>
          <w:p w14:paraId="28F1FED3" w14:textId="77777777" w:rsidR="000E5686" w:rsidRPr="007E0B31" w:rsidRDefault="000E5686" w:rsidP="000E5686">
            <w:pPr>
              <w:pStyle w:val="Arial11Bold"/>
              <w:rPr>
                <w:rFonts w:cs="Arial"/>
              </w:rPr>
            </w:pPr>
            <w:r w:rsidRPr="007E0B31">
              <w:rPr>
                <w:rFonts w:cs="Arial"/>
              </w:rPr>
              <w:t>Genset</w:t>
            </w:r>
          </w:p>
        </w:tc>
        <w:tc>
          <w:tcPr>
            <w:tcW w:w="6634" w:type="dxa"/>
          </w:tcPr>
          <w:p w14:paraId="66C9AF34" w14:textId="01B0E2EE" w:rsidR="000E5686" w:rsidRPr="007E0B31" w:rsidRDefault="000E5686" w:rsidP="000E5686">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0E5686" w:rsidRPr="007E0B31" w14:paraId="4D41E64A" w14:textId="77777777" w:rsidTr="56193979">
        <w:trPr>
          <w:cantSplit/>
        </w:trPr>
        <w:tc>
          <w:tcPr>
            <w:tcW w:w="2884" w:type="dxa"/>
          </w:tcPr>
          <w:p w14:paraId="31C3C21C" w14:textId="77777777" w:rsidR="000E5686" w:rsidRPr="007E0B31" w:rsidRDefault="000E5686" w:rsidP="000E5686">
            <w:pPr>
              <w:pStyle w:val="Arial11Bold"/>
              <w:rPr>
                <w:rFonts w:cs="Arial"/>
              </w:rPr>
            </w:pPr>
            <w:r w:rsidRPr="007E0B31">
              <w:rPr>
                <w:rFonts w:cs="Arial"/>
              </w:rPr>
              <w:lastRenderedPageBreak/>
              <w:t>Good Industry Practice</w:t>
            </w:r>
          </w:p>
        </w:tc>
        <w:tc>
          <w:tcPr>
            <w:tcW w:w="6634" w:type="dxa"/>
          </w:tcPr>
          <w:p w14:paraId="3DFA7AB2" w14:textId="77777777" w:rsidR="000E5686" w:rsidRPr="007E0B31" w:rsidRDefault="000E5686" w:rsidP="000E5686">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0E5686" w:rsidRPr="007E0B31" w14:paraId="26C7E381" w14:textId="77777777" w:rsidTr="56193979">
        <w:trPr>
          <w:cantSplit/>
        </w:trPr>
        <w:tc>
          <w:tcPr>
            <w:tcW w:w="2884" w:type="dxa"/>
          </w:tcPr>
          <w:p w14:paraId="742C86BC" w14:textId="77777777" w:rsidR="000E5686" w:rsidRPr="007E0B31" w:rsidRDefault="000E5686" w:rsidP="000E5686">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0E5686" w:rsidRPr="007E0B31" w:rsidRDefault="000E5686" w:rsidP="000E5686">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0E5686" w:rsidRPr="007E0B31" w14:paraId="64198495" w14:textId="77777777" w:rsidTr="56193979">
        <w:trPr>
          <w:cantSplit/>
        </w:trPr>
        <w:tc>
          <w:tcPr>
            <w:tcW w:w="2884" w:type="dxa"/>
          </w:tcPr>
          <w:p w14:paraId="3EC6201C" w14:textId="34C4097C" w:rsidR="000E5686" w:rsidRPr="00A87826" w:rsidRDefault="000E5686" w:rsidP="000E5686">
            <w:pPr>
              <w:pStyle w:val="Arial11Bold"/>
            </w:pPr>
            <w:r w:rsidRPr="00A87826">
              <w:t xml:space="preserve">Governor </w:t>
            </w:r>
            <w:proofErr w:type="spellStart"/>
            <w:r w:rsidRPr="00A87826">
              <w:t>Deadband</w:t>
            </w:r>
            <w:proofErr w:type="spellEnd"/>
          </w:p>
        </w:tc>
        <w:tc>
          <w:tcPr>
            <w:tcW w:w="6634" w:type="dxa"/>
          </w:tcPr>
          <w:p w14:paraId="51CA9741" w14:textId="17755045" w:rsidR="000E5686" w:rsidRPr="009B5CCC" w:rsidRDefault="000E5686" w:rsidP="000E5686">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0E5686" w:rsidRPr="007E0B31" w14:paraId="66ABD35B" w14:textId="77777777" w:rsidTr="56193979">
        <w:trPr>
          <w:cantSplit/>
        </w:trPr>
        <w:tc>
          <w:tcPr>
            <w:tcW w:w="2884" w:type="dxa"/>
          </w:tcPr>
          <w:p w14:paraId="5D6FA2DB" w14:textId="77777777" w:rsidR="000E5686" w:rsidRPr="007E0B31" w:rsidRDefault="000E5686" w:rsidP="000E5686">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0E5686" w:rsidRPr="007E0B31" w:rsidRDefault="000E5686" w:rsidP="000E5686">
            <w:pPr>
              <w:pStyle w:val="TableArial11"/>
              <w:rPr>
                <w:rFonts w:cs="Arial"/>
              </w:rPr>
            </w:pPr>
            <w:r w:rsidRPr="007E0B31">
              <w:rPr>
                <w:rFonts w:cs="Arial"/>
              </w:rPr>
              <w:t>The landmass of England and Wales and Scotland, including internal waters.</w:t>
            </w:r>
          </w:p>
        </w:tc>
      </w:tr>
      <w:tr w:rsidR="000E5686" w:rsidRPr="007E0B31" w14:paraId="70929E33" w14:textId="77777777" w:rsidTr="56193979">
        <w:trPr>
          <w:cantSplit/>
        </w:trPr>
        <w:tc>
          <w:tcPr>
            <w:tcW w:w="2884" w:type="dxa"/>
          </w:tcPr>
          <w:p w14:paraId="68D83069" w14:textId="77777777" w:rsidR="000E5686" w:rsidRPr="007E0B31" w:rsidRDefault="000E5686" w:rsidP="000E5686">
            <w:pPr>
              <w:pStyle w:val="Arial11Bold"/>
              <w:rPr>
                <w:rFonts w:cs="Arial"/>
              </w:rPr>
            </w:pPr>
            <w:r w:rsidRPr="007E0B31">
              <w:rPr>
                <w:rFonts w:cs="Arial"/>
              </w:rPr>
              <w:t>Grid Code Fast Track Proposals</w:t>
            </w:r>
          </w:p>
        </w:tc>
        <w:tc>
          <w:tcPr>
            <w:tcW w:w="6634" w:type="dxa"/>
          </w:tcPr>
          <w:p w14:paraId="48C60AA1" w14:textId="77777777" w:rsidR="000E5686" w:rsidRPr="007E0B31" w:rsidRDefault="000E5686" w:rsidP="000E5686">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0E5686" w:rsidRPr="007E0B31" w14:paraId="2EDE9E2F" w14:textId="77777777" w:rsidTr="56193979">
        <w:trPr>
          <w:cantSplit/>
        </w:trPr>
        <w:tc>
          <w:tcPr>
            <w:tcW w:w="2884" w:type="dxa"/>
          </w:tcPr>
          <w:p w14:paraId="43CBF0F4" w14:textId="77777777" w:rsidR="000E5686" w:rsidRPr="007E0B31" w:rsidRDefault="000E5686" w:rsidP="000E5686">
            <w:pPr>
              <w:pStyle w:val="Arial11Bold"/>
              <w:rPr>
                <w:rFonts w:cs="Arial"/>
              </w:rPr>
            </w:pPr>
            <w:r w:rsidRPr="007E0B31">
              <w:rPr>
                <w:rFonts w:cs="Arial"/>
              </w:rPr>
              <w:t>Grid Code Modification Fast Track Report</w:t>
            </w:r>
          </w:p>
        </w:tc>
        <w:tc>
          <w:tcPr>
            <w:tcW w:w="6634" w:type="dxa"/>
          </w:tcPr>
          <w:p w14:paraId="01E7A62C" w14:textId="77777777" w:rsidR="000E5686" w:rsidRPr="007E0B31" w:rsidRDefault="000E5686" w:rsidP="000E5686">
            <w:pPr>
              <w:pStyle w:val="TableArial11"/>
              <w:rPr>
                <w:rFonts w:cs="Arial"/>
              </w:rPr>
            </w:pPr>
            <w:r w:rsidRPr="007E0B31">
              <w:rPr>
                <w:rFonts w:cs="Arial"/>
              </w:rPr>
              <w:t>A report prepared pursuant to GR.26</w:t>
            </w:r>
          </w:p>
        </w:tc>
      </w:tr>
      <w:tr w:rsidR="000E5686" w:rsidRPr="007E0B31" w14:paraId="7FE69FF9" w14:textId="77777777" w:rsidTr="56193979">
        <w:trPr>
          <w:cantSplit/>
        </w:trPr>
        <w:tc>
          <w:tcPr>
            <w:tcW w:w="2884" w:type="dxa"/>
          </w:tcPr>
          <w:p w14:paraId="2D672D65" w14:textId="77777777" w:rsidR="000E5686" w:rsidRPr="007E0B31" w:rsidRDefault="000E5686" w:rsidP="000E5686">
            <w:pPr>
              <w:pStyle w:val="Arial11Bold"/>
              <w:rPr>
                <w:rFonts w:cs="Arial"/>
              </w:rPr>
            </w:pPr>
            <w:r w:rsidRPr="007E0B31">
              <w:rPr>
                <w:rFonts w:cs="Arial"/>
              </w:rPr>
              <w:t>Grid Code Modification Register</w:t>
            </w:r>
          </w:p>
        </w:tc>
        <w:tc>
          <w:tcPr>
            <w:tcW w:w="6634" w:type="dxa"/>
          </w:tcPr>
          <w:p w14:paraId="6A454EA3" w14:textId="77777777" w:rsidR="000E5686" w:rsidRPr="007E0B31" w:rsidRDefault="000E5686" w:rsidP="000E5686">
            <w:pPr>
              <w:pStyle w:val="TableArial11"/>
              <w:rPr>
                <w:rFonts w:cs="Arial"/>
              </w:rPr>
            </w:pPr>
            <w:r w:rsidRPr="007E0B31">
              <w:rPr>
                <w:rFonts w:cs="Arial"/>
              </w:rPr>
              <w:t>Has the meaning given in GR.13.1.</w:t>
            </w:r>
          </w:p>
        </w:tc>
      </w:tr>
      <w:tr w:rsidR="000E5686" w:rsidRPr="007E0B31" w14:paraId="1B8E54A8" w14:textId="77777777" w:rsidTr="56193979">
        <w:trPr>
          <w:cantSplit/>
        </w:trPr>
        <w:tc>
          <w:tcPr>
            <w:tcW w:w="2884" w:type="dxa"/>
          </w:tcPr>
          <w:p w14:paraId="4D940EB7" w14:textId="77777777" w:rsidR="000E5686" w:rsidRPr="007E0B31" w:rsidRDefault="000E5686" w:rsidP="000E5686">
            <w:pPr>
              <w:pStyle w:val="Arial11Bold"/>
              <w:rPr>
                <w:rFonts w:cs="Arial"/>
              </w:rPr>
            </w:pPr>
            <w:r w:rsidRPr="007E0B31">
              <w:rPr>
                <w:rFonts w:cs="Arial"/>
              </w:rPr>
              <w:t>Grid Code Modification Report</w:t>
            </w:r>
          </w:p>
        </w:tc>
        <w:tc>
          <w:tcPr>
            <w:tcW w:w="6634" w:type="dxa"/>
          </w:tcPr>
          <w:p w14:paraId="440554AD" w14:textId="77777777" w:rsidR="000E5686" w:rsidRPr="007E0B31" w:rsidRDefault="000E5686" w:rsidP="000E5686">
            <w:pPr>
              <w:pStyle w:val="TableArial11"/>
              <w:rPr>
                <w:rFonts w:cs="Arial"/>
              </w:rPr>
            </w:pPr>
            <w:r w:rsidRPr="007E0B31">
              <w:rPr>
                <w:rFonts w:cs="Arial"/>
              </w:rPr>
              <w:t>Has the meaning given in GR.22.1.</w:t>
            </w:r>
          </w:p>
        </w:tc>
      </w:tr>
      <w:tr w:rsidR="000E5686" w:rsidRPr="007E0B31" w14:paraId="7F1BFC88" w14:textId="77777777" w:rsidTr="56193979">
        <w:trPr>
          <w:cantSplit/>
        </w:trPr>
        <w:tc>
          <w:tcPr>
            <w:tcW w:w="2884" w:type="dxa"/>
          </w:tcPr>
          <w:p w14:paraId="3E526269" w14:textId="77777777" w:rsidR="000E5686" w:rsidRPr="007E0B31" w:rsidRDefault="000E5686" w:rsidP="000E5686">
            <w:pPr>
              <w:pStyle w:val="Arial11Bold"/>
              <w:rPr>
                <w:rFonts w:cs="Arial"/>
              </w:rPr>
            </w:pPr>
            <w:r w:rsidRPr="007E0B31">
              <w:rPr>
                <w:rFonts w:cs="Arial"/>
              </w:rPr>
              <w:t>Grid Code Modification</w:t>
            </w:r>
          </w:p>
          <w:p w14:paraId="79962484" w14:textId="77777777" w:rsidR="000E5686" w:rsidRPr="007E0B31" w:rsidRDefault="000E5686" w:rsidP="000E5686">
            <w:pPr>
              <w:pStyle w:val="Arial11Bold"/>
              <w:rPr>
                <w:rFonts w:cs="Arial"/>
              </w:rPr>
            </w:pPr>
            <w:r w:rsidRPr="007E0B31">
              <w:rPr>
                <w:rFonts w:cs="Arial"/>
              </w:rPr>
              <w:t>Procedures</w:t>
            </w:r>
          </w:p>
        </w:tc>
        <w:tc>
          <w:tcPr>
            <w:tcW w:w="6634" w:type="dxa"/>
          </w:tcPr>
          <w:p w14:paraId="1003DC02" w14:textId="77777777" w:rsidR="000E5686" w:rsidRPr="007E0B31" w:rsidRDefault="000E5686" w:rsidP="000E5686">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0E5686" w:rsidRPr="007E0B31" w14:paraId="1019C4E6" w14:textId="77777777" w:rsidTr="56193979">
        <w:trPr>
          <w:cantSplit/>
        </w:trPr>
        <w:tc>
          <w:tcPr>
            <w:tcW w:w="2884" w:type="dxa"/>
          </w:tcPr>
          <w:p w14:paraId="6FB3FC5E" w14:textId="77777777" w:rsidR="000E5686" w:rsidRPr="007E0B31" w:rsidRDefault="000E5686" w:rsidP="000E5686">
            <w:pPr>
              <w:pStyle w:val="Arial11Bold"/>
              <w:rPr>
                <w:rFonts w:cs="Arial"/>
              </w:rPr>
            </w:pPr>
            <w:r w:rsidRPr="007E0B31">
              <w:rPr>
                <w:rFonts w:cs="Arial"/>
              </w:rPr>
              <w:t>Grid Code Modification Proposal</w:t>
            </w:r>
          </w:p>
        </w:tc>
        <w:tc>
          <w:tcPr>
            <w:tcW w:w="6634" w:type="dxa"/>
          </w:tcPr>
          <w:p w14:paraId="66E591DD" w14:textId="77777777" w:rsidR="000E5686" w:rsidRPr="007E0B31" w:rsidRDefault="000E5686" w:rsidP="000E5686">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0E5686" w:rsidRPr="007E0B31" w14:paraId="3F734B33" w14:textId="77777777" w:rsidTr="56193979">
        <w:trPr>
          <w:cantSplit/>
        </w:trPr>
        <w:tc>
          <w:tcPr>
            <w:tcW w:w="2884" w:type="dxa"/>
          </w:tcPr>
          <w:p w14:paraId="47A35776" w14:textId="77777777" w:rsidR="000E5686" w:rsidRPr="007E0B31" w:rsidRDefault="000E5686" w:rsidP="000E5686">
            <w:pPr>
              <w:pStyle w:val="Arial11Bold"/>
              <w:rPr>
                <w:rFonts w:cs="Arial"/>
              </w:rPr>
            </w:pPr>
            <w:r w:rsidRPr="007E0B31">
              <w:rPr>
                <w:rFonts w:cs="Arial"/>
              </w:rPr>
              <w:t>Grid Code Modification Self- Governance Report</w:t>
            </w:r>
          </w:p>
        </w:tc>
        <w:tc>
          <w:tcPr>
            <w:tcW w:w="6634" w:type="dxa"/>
          </w:tcPr>
          <w:p w14:paraId="605F34A3" w14:textId="77777777" w:rsidR="000E5686" w:rsidRPr="007E0B31" w:rsidRDefault="000E5686" w:rsidP="000E5686">
            <w:pPr>
              <w:pStyle w:val="TableArial11"/>
              <w:rPr>
                <w:rFonts w:cs="Arial"/>
              </w:rPr>
            </w:pPr>
            <w:r w:rsidRPr="007E0B31">
              <w:rPr>
                <w:rFonts w:cs="Arial"/>
              </w:rPr>
              <w:t>Has the meaning given in GR.24.5</w:t>
            </w:r>
          </w:p>
        </w:tc>
      </w:tr>
      <w:tr w:rsidR="000E5686" w:rsidRPr="007E0B31" w14:paraId="387C69DC" w14:textId="77777777" w:rsidTr="56193979">
        <w:trPr>
          <w:cantSplit/>
        </w:trPr>
        <w:tc>
          <w:tcPr>
            <w:tcW w:w="2884" w:type="dxa"/>
          </w:tcPr>
          <w:p w14:paraId="4518B247" w14:textId="77777777" w:rsidR="000E5686" w:rsidRPr="007E0B31" w:rsidRDefault="000E5686" w:rsidP="000E5686">
            <w:pPr>
              <w:pStyle w:val="Arial11Bold"/>
              <w:rPr>
                <w:rFonts w:cs="Arial"/>
              </w:rPr>
            </w:pPr>
            <w:r w:rsidRPr="007E0B31">
              <w:rPr>
                <w:rFonts w:cs="Arial"/>
              </w:rPr>
              <w:t>Grid Code Objectives</w:t>
            </w:r>
          </w:p>
        </w:tc>
        <w:tc>
          <w:tcPr>
            <w:tcW w:w="6634" w:type="dxa"/>
          </w:tcPr>
          <w:p w14:paraId="5F7C23F5" w14:textId="72422350" w:rsidR="000E5686" w:rsidRPr="007E0B31" w:rsidRDefault="000E5686" w:rsidP="000E5686">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0E5686" w:rsidRPr="007E0B31" w14:paraId="39199EE0" w14:textId="77777777" w:rsidTr="56193979">
        <w:trPr>
          <w:cantSplit/>
        </w:trPr>
        <w:tc>
          <w:tcPr>
            <w:tcW w:w="2884" w:type="dxa"/>
          </w:tcPr>
          <w:p w14:paraId="17F6006E" w14:textId="77777777" w:rsidR="000E5686" w:rsidRPr="007E0B31" w:rsidRDefault="000E5686" w:rsidP="000E5686">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0E5686" w:rsidRPr="007E0B31" w:rsidRDefault="000E5686" w:rsidP="000E5686">
            <w:pPr>
              <w:pStyle w:val="TableArial11"/>
              <w:rPr>
                <w:rFonts w:cs="Arial"/>
              </w:rPr>
            </w:pPr>
            <w:r w:rsidRPr="007E0B31">
              <w:rPr>
                <w:rFonts w:cs="Arial"/>
              </w:rPr>
              <w:t>The panel with the functions set out in GR.1.2.</w:t>
            </w:r>
          </w:p>
        </w:tc>
      </w:tr>
      <w:tr w:rsidR="000E5686" w:rsidRPr="007E0B31" w14:paraId="781A6549" w14:textId="77777777" w:rsidTr="56193979">
        <w:trPr>
          <w:cantSplit/>
        </w:trPr>
        <w:tc>
          <w:tcPr>
            <w:tcW w:w="2884" w:type="dxa"/>
          </w:tcPr>
          <w:p w14:paraId="26F0CF91" w14:textId="77777777" w:rsidR="000E5686" w:rsidRPr="007E0B31" w:rsidRDefault="000E5686" w:rsidP="000E5686">
            <w:pPr>
              <w:pStyle w:val="Arial11Bold"/>
              <w:rPr>
                <w:rFonts w:cs="Arial"/>
              </w:rPr>
            </w:pPr>
            <w:r w:rsidRPr="007E0B31">
              <w:rPr>
                <w:rFonts w:cs="Arial"/>
              </w:rPr>
              <w:t>Grid Code Review Panel</w:t>
            </w:r>
          </w:p>
          <w:p w14:paraId="7F57BF7E" w14:textId="77777777" w:rsidR="000E5686" w:rsidRPr="007E0B31" w:rsidRDefault="000E5686" w:rsidP="000E5686">
            <w:pPr>
              <w:pStyle w:val="Arial11Bold"/>
              <w:rPr>
                <w:rFonts w:cs="Arial"/>
              </w:rPr>
            </w:pPr>
            <w:r w:rsidRPr="007E0B31">
              <w:rPr>
                <w:rFonts w:cs="Arial"/>
              </w:rPr>
              <w:t>Recommendation Vote</w:t>
            </w:r>
          </w:p>
        </w:tc>
        <w:tc>
          <w:tcPr>
            <w:tcW w:w="6634" w:type="dxa"/>
          </w:tcPr>
          <w:p w14:paraId="645A5276" w14:textId="513D9226" w:rsidR="000E5686" w:rsidRPr="007E0B31" w:rsidRDefault="000E5686" w:rsidP="000E5686">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0E5686" w:rsidRPr="007E0B31" w14:paraId="1870B32A" w14:textId="77777777" w:rsidTr="56193979">
        <w:trPr>
          <w:cantSplit/>
        </w:trPr>
        <w:tc>
          <w:tcPr>
            <w:tcW w:w="2884" w:type="dxa"/>
          </w:tcPr>
          <w:p w14:paraId="27AC9B5B" w14:textId="77777777" w:rsidR="000E5686" w:rsidRPr="007E0B31" w:rsidRDefault="000E5686" w:rsidP="000E5686">
            <w:pPr>
              <w:pStyle w:val="Arial11Bold"/>
              <w:rPr>
                <w:rFonts w:cs="Arial"/>
              </w:rPr>
            </w:pPr>
            <w:r w:rsidRPr="007E0B31">
              <w:rPr>
                <w:rFonts w:cs="Arial"/>
              </w:rPr>
              <w:t>Grid Code Review Panel Self-Governance Vote</w:t>
            </w:r>
          </w:p>
        </w:tc>
        <w:tc>
          <w:tcPr>
            <w:tcW w:w="6634" w:type="dxa"/>
          </w:tcPr>
          <w:p w14:paraId="23D0B306" w14:textId="50A5875B" w:rsidR="000E5686" w:rsidRPr="007E0B31" w:rsidRDefault="000E5686" w:rsidP="000E5686">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0E5686" w:rsidRPr="007E0B31" w14:paraId="46FD00F7" w14:textId="77777777" w:rsidTr="56193979">
        <w:trPr>
          <w:cantSplit/>
        </w:trPr>
        <w:tc>
          <w:tcPr>
            <w:tcW w:w="2884" w:type="dxa"/>
          </w:tcPr>
          <w:p w14:paraId="36961EC3" w14:textId="77777777" w:rsidR="000E5686" w:rsidRPr="007E0B31" w:rsidRDefault="000E5686" w:rsidP="000E5686">
            <w:pPr>
              <w:pStyle w:val="Arial11Bold"/>
              <w:rPr>
                <w:rFonts w:cs="Arial"/>
              </w:rPr>
            </w:pPr>
            <w:r w:rsidRPr="007E0B31">
              <w:rPr>
                <w:rFonts w:cs="Arial"/>
              </w:rPr>
              <w:lastRenderedPageBreak/>
              <w:t>Grid Code Self-Governance Proposals</w:t>
            </w:r>
          </w:p>
        </w:tc>
        <w:tc>
          <w:tcPr>
            <w:tcW w:w="6634" w:type="dxa"/>
          </w:tcPr>
          <w:p w14:paraId="3826E3C6" w14:textId="77777777" w:rsidR="000E5686" w:rsidRPr="007E0B31" w:rsidRDefault="000E5686" w:rsidP="000E5686">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0E5686" w:rsidRPr="007E0B31" w14:paraId="29A89EE1" w14:textId="77777777" w:rsidTr="56193979">
        <w:trPr>
          <w:cantSplit/>
        </w:trPr>
        <w:tc>
          <w:tcPr>
            <w:tcW w:w="2884" w:type="dxa"/>
          </w:tcPr>
          <w:p w14:paraId="731ADBFE" w14:textId="77777777" w:rsidR="000E5686" w:rsidRPr="007E0B31" w:rsidRDefault="000E5686" w:rsidP="000E5686">
            <w:pPr>
              <w:pStyle w:val="Arial11Bold"/>
              <w:rPr>
                <w:rFonts w:cs="Arial"/>
              </w:rPr>
            </w:pPr>
            <w:r w:rsidRPr="007E0B31">
              <w:rPr>
                <w:rFonts w:cs="Arial"/>
              </w:rPr>
              <w:t>Grid Entry Point</w:t>
            </w:r>
          </w:p>
        </w:tc>
        <w:tc>
          <w:tcPr>
            <w:tcW w:w="6634" w:type="dxa"/>
          </w:tcPr>
          <w:p w14:paraId="68769E6D"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0E5686" w:rsidRPr="007E0B31" w14:paraId="4F37A1E3" w14:textId="77777777" w:rsidTr="56193979">
        <w:trPr>
          <w:cantSplit/>
        </w:trPr>
        <w:tc>
          <w:tcPr>
            <w:tcW w:w="2884" w:type="dxa"/>
          </w:tcPr>
          <w:p w14:paraId="181D6559" w14:textId="7C5C269F" w:rsidR="000E5686" w:rsidRPr="005F78E9" w:rsidRDefault="000E5686" w:rsidP="000E5686">
            <w:pPr>
              <w:pStyle w:val="Arial11Bold"/>
              <w:rPr>
                <w:rFonts w:cs="Arial"/>
              </w:rPr>
            </w:pPr>
            <w:r w:rsidRPr="002510FF">
              <w:rPr>
                <w:rFonts w:cs="Arial"/>
              </w:rPr>
              <w:t>Grid Forming Active Power</w:t>
            </w:r>
          </w:p>
        </w:tc>
        <w:tc>
          <w:tcPr>
            <w:tcW w:w="6634" w:type="dxa"/>
          </w:tcPr>
          <w:p w14:paraId="3AC5BEDB" w14:textId="764294C6" w:rsidR="000E5686" w:rsidRPr="005F78E9" w:rsidRDefault="000E5686" w:rsidP="000E5686">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0E5686" w:rsidRPr="007E0B31" w14:paraId="7E5E89B0" w14:textId="77777777" w:rsidTr="56193979">
        <w:trPr>
          <w:cantSplit/>
        </w:trPr>
        <w:tc>
          <w:tcPr>
            <w:tcW w:w="2884" w:type="dxa"/>
          </w:tcPr>
          <w:p w14:paraId="6590D0EC" w14:textId="6684818F" w:rsidR="000E5686" w:rsidRPr="00585D91" w:rsidRDefault="000E5686" w:rsidP="000E5686">
            <w:pPr>
              <w:pStyle w:val="Arial11Bold"/>
              <w:rPr>
                <w:rFonts w:cs="Arial"/>
              </w:rPr>
            </w:pPr>
            <w:r w:rsidRPr="002510FF">
              <w:rPr>
                <w:rFonts w:cs="Arial"/>
              </w:rPr>
              <w:t>Grid Forming Capability</w:t>
            </w:r>
          </w:p>
        </w:tc>
        <w:tc>
          <w:tcPr>
            <w:tcW w:w="6634" w:type="dxa"/>
          </w:tcPr>
          <w:p w14:paraId="046B4623" w14:textId="77777777" w:rsidR="000E5686" w:rsidRPr="002510FF" w:rsidRDefault="000E5686" w:rsidP="000E5686">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0E5686" w:rsidRPr="00585D91" w:rsidRDefault="000E5686" w:rsidP="000E5686">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0E5686" w:rsidRPr="007E0B31" w14:paraId="35D92F55" w14:textId="77777777" w:rsidTr="56193979">
        <w:trPr>
          <w:cantSplit/>
        </w:trPr>
        <w:tc>
          <w:tcPr>
            <w:tcW w:w="2884" w:type="dxa"/>
          </w:tcPr>
          <w:p w14:paraId="790189F5" w14:textId="19A2057B" w:rsidR="000E5686" w:rsidRPr="00BF5C30" w:rsidRDefault="000E5686" w:rsidP="000E5686">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0E5686" w:rsidRPr="00BF5C30" w:rsidRDefault="000E5686" w:rsidP="000E5686">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0E5686" w:rsidRPr="007E0B31" w14:paraId="1FA19575" w14:textId="77777777" w:rsidTr="56193979">
        <w:trPr>
          <w:cantSplit/>
        </w:trPr>
        <w:tc>
          <w:tcPr>
            <w:tcW w:w="2884" w:type="dxa"/>
          </w:tcPr>
          <w:p w14:paraId="1D0306EC" w14:textId="0E7A7061" w:rsidR="000E5686" w:rsidRPr="00BF5C30" w:rsidRDefault="000E5686" w:rsidP="000E5686">
            <w:pPr>
              <w:pStyle w:val="Arial11Bold"/>
              <w:rPr>
                <w:rFonts w:cs="Arial"/>
              </w:rPr>
            </w:pPr>
            <w:r w:rsidRPr="002510FF">
              <w:rPr>
                <w:rFonts w:cs="Arial"/>
              </w:rPr>
              <w:t>Grid Forming Plant</w:t>
            </w:r>
          </w:p>
        </w:tc>
        <w:tc>
          <w:tcPr>
            <w:tcW w:w="6634" w:type="dxa"/>
          </w:tcPr>
          <w:p w14:paraId="182D5EFC" w14:textId="0A35EDEB" w:rsidR="000E5686" w:rsidRPr="00BF5C30" w:rsidRDefault="000E5686" w:rsidP="000E5686">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0E5686" w:rsidRPr="007E0B31" w14:paraId="05065603" w14:textId="77777777" w:rsidTr="56193979">
        <w:trPr>
          <w:cantSplit/>
        </w:trPr>
        <w:tc>
          <w:tcPr>
            <w:tcW w:w="2884" w:type="dxa"/>
          </w:tcPr>
          <w:p w14:paraId="1DD8583E" w14:textId="51F4F815" w:rsidR="000E5686" w:rsidRPr="00BF5C30" w:rsidRDefault="000E5686" w:rsidP="000E5686">
            <w:pPr>
              <w:pStyle w:val="Arial11Bold"/>
              <w:rPr>
                <w:rFonts w:cs="Arial"/>
              </w:rPr>
            </w:pPr>
            <w:r w:rsidRPr="002510FF">
              <w:rPr>
                <w:rFonts w:cs="Arial"/>
              </w:rPr>
              <w:t>Grid Forming Plant Owner</w:t>
            </w:r>
          </w:p>
        </w:tc>
        <w:tc>
          <w:tcPr>
            <w:tcW w:w="6634" w:type="dxa"/>
          </w:tcPr>
          <w:p w14:paraId="0FBDF255" w14:textId="3DDE21CF" w:rsidR="000E5686" w:rsidRPr="00BF5C30" w:rsidRDefault="000E5686" w:rsidP="000E5686">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0E5686" w:rsidRPr="007E0B31" w14:paraId="4C4746AD" w14:textId="77777777" w:rsidTr="56193979">
        <w:trPr>
          <w:cantSplit/>
        </w:trPr>
        <w:tc>
          <w:tcPr>
            <w:tcW w:w="2884" w:type="dxa"/>
          </w:tcPr>
          <w:p w14:paraId="639AEB9D" w14:textId="0DC3D66C" w:rsidR="000E5686" w:rsidRPr="00BF5C30" w:rsidRDefault="000E5686" w:rsidP="000E5686">
            <w:pPr>
              <w:pStyle w:val="Arial11Bold"/>
              <w:rPr>
                <w:rFonts w:cs="Arial"/>
              </w:rPr>
            </w:pPr>
            <w:r w:rsidRPr="002510FF">
              <w:rPr>
                <w:rFonts w:cs="Arial"/>
              </w:rPr>
              <w:t>Grid Forming Unit</w:t>
            </w:r>
          </w:p>
        </w:tc>
        <w:tc>
          <w:tcPr>
            <w:tcW w:w="6634" w:type="dxa"/>
          </w:tcPr>
          <w:p w14:paraId="494DE497" w14:textId="6B458BD3" w:rsidR="000E5686" w:rsidRPr="00BF5C30" w:rsidRDefault="000E5686" w:rsidP="000E5686">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0E5686" w:rsidRPr="007E0B31" w14:paraId="456B70AD" w14:textId="77777777" w:rsidTr="56193979">
        <w:trPr>
          <w:cantSplit/>
        </w:trPr>
        <w:tc>
          <w:tcPr>
            <w:tcW w:w="2884" w:type="dxa"/>
          </w:tcPr>
          <w:p w14:paraId="5CDD4F61" w14:textId="4CE4ACED" w:rsidR="000E5686" w:rsidRPr="00BF5C30" w:rsidRDefault="000E5686" w:rsidP="000E5686">
            <w:pPr>
              <w:pStyle w:val="Arial11Bold"/>
              <w:rPr>
                <w:rFonts w:cs="Arial"/>
              </w:rPr>
            </w:pPr>
            <w:r w:rsidRPr="002510FF">
              <w:rPr>
                <w:rFonts w:cs="Arial"/>
              </w:rPr>
              <w:t>Grid Oscillation Value</w:t>
            </w:r>
          </w:p>
        </w:tc>
        <w:tc>
          <w:tcPr>
            <w:tcW w:w="6634" w:type="dxa"/>
          </w:tcPr>
          <w:p w14:paraId="313B279D" w14:textId="7BCAD896" w:rsidR="000E5686" w:rsidRPr="00BF5C30" w:rsidRDefault="000E5686" w:rsidP="000E5686">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0E5686" w:rsidRPr="007E0B31" w14:paraId="66172056" w14:textId="77777777" w:rsidTr="56193979">
        <w:trPr>
          <w:cantSplit/>
        </w:trPr>
        <w:tc>
          <w:tcPr>
            <w:tcW w:w="2884" w:type="dxa"/>
          </w:tcPr>
          <w:p w14:paraId="44E3EB10" w14:textId="77777777" w:rsidR="000E5686" w:rsidRPr="007E0B31" w:rsidRDefault="000E5686" w:rsidP="000E5686">
            <w:pPr>
              <w:pStyle w:val="Arial11Bold"/>
              <w:rPr>
                <w:rFonts w:cs="Arial"/>
              </w:rPr>
            </w:pPr>
            <w:r w:rsidRPr="007E0B31">
              <w:rPr>
                <w:rFonts w:cs="Arial"/>
              </w:rPr>
              <w:lastRenderedPageBreak/>
              <w:t>Grid Supply Point</w:t>
            </w:r>
          </w:p>
        </w:tc>
        <w:tc>
          <w:tcPr>
            <w:tcW w:w="6634" w:type="dxa"/>
          </w:tcPr>
          <w:p w14:paraId="76BDB008" w14:textId="0EB7F897" w:rsidR="000E5686" w:rsidRPr="007E0B31" w:rsidRDefault="000E5686" w:rsidP="000E5686">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0E5686" w:rsidRPr="007E0B31" w14:paraId="0AA8076E" w14:textId="77777777" w:rsidTr="56193979">
        <w:trPr>
          <w:cantSplit/>
        </w:trPr>
        <w:tc>
          <w:tcPr>
            <w:tcW w:w="2884" w:type="dxa"/>
          </w:tcPr>
          <w:p w14:paraId="20405FC8" w14:textId="77777777" w:rsidR="000E5686" w:rsidRPr="007E0B31" w:rsidRDefault="000E5686" w:rsidP="000E5686">
            <w:pPr>
              <w:pStyle w:val="Arial11Bold"/>
              <w:rPr>
                <w:rFonts w:cs="Arial"/>
              </w:rPr>
            </w:pPr>
            <w:r w:rsidRPr="007E0B31">
              <w:rPr>
                <w:rFonts w:cs="Arial"/>
              </w:rPr>
              <w:t>Group</w:t>
            </w:r>
          </w:p>
        </w:tc>
        <w:tc>
          <w:tcPr>
            <w:tcW w:w="6634" w:type="dxa"/>
          </w:tcPr>
          <w:p w14:paraId="60A73BA5" w14:textId="77777777" w:rsidR="000E5686" w:rsidRPr="007E0B31" w:rsidRDefault="000E5686" w:rsidP="000E5686">
            <w:pPr>
              <w:pStyle w:val="TableArial11"/>
              <w:rPr>
                <w:rFonts w:cs="Arial"/>
              </w:rPr>
            </w:pPr>
            <w:bookmarkStart w:id="3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6"/>
          </w:p>
        </w:tc>
      </w:tr>
      <w:tr w:rsidR="000E5686" w:rsidRPr="0079139F" w14:paraId="5A25DA6A" w14:textId="77777777" w:rsidTr="56193979">
        <w:trPr>
          <w:cantSplit/>
        </w:trPr>
        <w:tc>
          <w:tcPr>
            <w:tcW w:w="2884" w:type="dxa"/>
          </w:tcPr>
          <w:p w14:paraId="704101E4" w14:textId="22CAEA65" w:rsidR="000E5686" w:rsidRPr="0079139F" w:rsidRDefault="000E5686" w:rsidP="000E5686">
            <w:pPr>
              <w:pStyle w:val="Arial11Bold"/>
              <w:rPr>
                <w:rFonts w:cs="Arial"/>
              </w:rPr>
            </w:pPr>
            <w:r w:rsidRPr="0079139F">
              <w:rPr>
                <w:rFonts w:cs="Arial"/>
              </w:rPr>
              <w:t>GSP Group</w:t>
            </w:r>
          </w:p>
        </w:tc>
        <w:tc>
          <w:tcPr>
            <w:tcW w:w="6634" w:type="dxa"/>
          </w:tcPr>
          <w:p w14:paraId="08F28004" w14:textId="5D8EEE7F" w:rsidR="000E5686" w:rsidRPr="0079139F" w:rsidRDefault="000E5686" w:rsidP="000E5686">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0E5686" w:rsidRPr="007E0B31" w14:paraId="44F4F627" w14:textId="77777777" w:rsidTr="56193979">
        <w:trPr>
          <w:cantSplit/>
        </w:trPr>
        <w:tc>
          <w:tcPr>
            <w:tcW w:w="2884" w:type="dxa"/>
          </w:tcPr>
          <w:p w14:paraId="6B31BC4F" w14:textId="77777777" w:rsidR="000E5686" w:rsidRPr="007E0B31" w:rsidRDefault="000E5686" w:rsidP="000E5686">
            <w:pPr>
              <w:pStyle w:val="Arial11Bold"/>
              <w:rPr>
                <w:rFonts w:cs="Arial"/>
              </w:rPr>
            </w:pPr>
            <w:r w:rsidRPr="007E0B31">
              <w:rPr>
                <w:rFonts w:cs="Arial"/>
              </w:rPr>
              <w:t>Headroom</w:t>
            </w:r>
          </w:p>
        </w:tc>
        <w:tc>
          <w:tcPr>
            <w:tcW w:w="6634" w:type="dxa"/>
          </w:tcPr>
          <w:p w14:paraId="6E120920" w14:textId="77777777" w:rsidR="000E5686" w:rsidRPr="007E0B31" w:rsidRDefault="000E5686" w:rsidP="000E5686">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0E5686" w:rsidRPr="007E0B31" w14:paraId="4AFF1172" w14:textId="77777777" w:rsidTr="56193979">
        <w:trPr>
          <w:cantSplit/>
        </w:trPr>
        <w:tc>
          <w:tcPr>
            <w:tcW w:w="2884" w:type="dxa"/>
          </w:tcPr>
          <w:p w14:paraId="049414CE" w14:textId="77777777" w:rsidR="000E5686" w:rsidRPr="007E0B31" w:rsidRDefault="000E5686" w:rsidP="000E5686">
            <w:pPr>
              <w:pStyle w:val="Arial11Bold"/>
              <w:rPr>
                <w:rFonts w:cs="Arial"/>
              </w:rPr>
            </w:pPr>
            <w:r w:rsidRPr="007E0B31">
              <w:rPr>
                <w:rFonts w:cs="Arial"/>
              </w:rPr>
              <w:t>High Frequency Response</w:t>
            </w:r>
          </w:p>
        </w:tc>
        <w:tc>
          <w:tcPr>
            <w:tcW w:w="6634" w:type="dxa"/>
          </w:tcPr>
          <w:p w14:paraId="3FEEE61F" w14:textId="0D8ECC66" w:rsidR="000E5686" w:rsidRPr="007E0B31" w:rsidRDefault="000E5686" w:rsidP="000E5686">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0E5686" w:rsidRPr="007E0B31" w14:paraId="531CF8DE" w14:textId="77777777" w:rsidTr="56193979">
        <w:trPr>
          <w:cantSplit/>
        </w:trPr>
        <w:tc>
          <w:tcPr>
            <w:tcW w:w="2884" w:type="dxa"/>
          </w:tcPr>
          <w:p w14:paraId="364D289E" w14:textId="77777777" w:rsidR="000E5686" w:rsidRPr="007E0B31" w:rsidRDefault="000E5686" w:rsidP="000E5686">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0E5686" w:rsidRPr="007E0B31" w:rsidRDefault="000E5686" w:rsidP="000E5686">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0E5686" w:rsidRPr="007E0B31" w14:paraId="552B3754" w14:textId="77777777" w:rsidTr="56193979">
        <w:trPr>
          <w:cantSplit/>
        </w:trPr>
        <w:tc>
          <w:tcPr>
            <w:tcW w:w="2884" w:type="dxa"/>
          </w:tcPr>
          <w:p w14:paraId="243671CC" w14:textId="5CC5CA8B" w:rsidR="000E5686" w:rsidRPr="00D74C6B" w:rsidRDefault="000E5686" w:rsidP="000E5686">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634" w:type="dxa"/>
          </w:tcPr>
          <w:p w14:paraId="57B851E9" w14:textId="6208BB5F" w:rsidR="000E5686" w:rsidRPr="007E0B31" w:rsidRDefault="000E5686" w:rsidP="000E5686">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0E5686" w:rsidRPr="007E0B31" w14:paraId="2295F8BF" w14:textId="77777777" w:rsidTr="56193979">
        <w:trPr>
          <w:cantSplit/>
        </w:trPr>
        <w:tc>
          <w:tcPr>
            <w:tcW w:w="2884" w:type="dxa"/>
          </w:tcPr>
          <w:p w14:paraId="19844254" w14:textId="77777777" w:rsidR="000E5686" w:rsidRPr="007E0B31" w:rsidRDefault="000E5686" w:rsidP="000E5686">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0E5686" w:rsidRPr="007E0B31" w14:paraId="65C3AC05" w14:textId="77777777" w:rsidTr="56193979">
        <w:trPr>
          <w:cantSplit/>
        </w:trPr>
        <w:tc>
          <w:tcPr>
            <w:tcW w:w="2884" w:type="dxa"/>
          </w:tcPr>
          <w:p w14:paraId="2B9920C4" w14:textId="21408506" w:rsidR="000E5686" w:rsidRPr="0042789A" w:rsidRDefault="000E5686" w:rsidP="000E5686">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0E5686" w:rsidRPr="007E0B31" w:rsidRDefault="000E5686" w:rsidP="000E5686">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0E5686" w:rsidRPr="007E0B31" w14:paraId="0D4BF63F" w14:textId="77777777" w:rsidTr="56193979">
        <w:trPr>
          <w:cantSplit/>
        </w:trPr>
        <w:tc>
          <w:tcPr>
            <w:tcW w:w="2884" w:type="dxa"/>
          </w:tcPr>
          <w:p w14:paraId="6E747414" w14:textId="77777777" w:rsidR="000E5686" w:rsidRPr="007E0B31" w:rsidRDefault="000E5686" w:rsidP="000E5686">
            <w:pPr>
              <w:pStyle w:val="Arial11Bold"/>
              <w:rPr>
                <w:rFonts w:cs="Arial"/>
              </w:rPr>
            </w:pPr>
            <w:r w:rsidRPr="007E0B31">
              <w:rPr>
                <w:rFonts w:cs="Arial"/>
              </w:rPr>
              <w:t>HV Connections</w:t>
            </w:r>
          </w:p>
        </w:tc>
        <w:tc>
          <w:tcPr>
            <w:tcW w:w="6634" w:type="dxa"/>
          </w:tcPr>
          <w:p w14:paraId="0496190F" w14:textId="2371BB67" w:rsidR="000E5686" w:rsidRPr="007E0B31" w:rsidRDefault="000E5686" w:rsidP="000E5686">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0E5686" w:rsidRPr="007E0B31" w14:paraId="18D79B61" w14:textId="77777777" w:rsidTr="56193979">
        <w:trPr>
          <w:cantSplit/>
        </w:trPr>
        <w:tc>
          <w:tcPr>
            <w:tcW w:w="2884" w:type="dxa"/>
          </w:tcPr>
          <w:p w14:paraId="36327F4B"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0E5686" w:rsidRPr="007E0B31" w14:paraId="41B039F0" w14:textId="77777777" w:rsidTr="56193979">
        <w:trPr>
          <w:cantSplit/>
        </w:trPr>
        <w:tc>
          <w:tcPr>
            <w:tcW w:w="2884" w:type="dxa"/>
          </w:tcPr>
          <w:p w14:paraId="2270971B"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0E5686" w:rsidRPr="007E0B31" w:rsidRDefault="000E5686" w:rsidP="000E5686">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0E5686" w:rsidRPr="007E0B31" w14:paraId="50416B33" w14:textId="77777777" w:rsidTr="56193979">
        <w:trPr>
          <w:cantSplit/>
        </w:trPr>
        <w:tc>
          <w:tcPr>
            <w:tcW w:w="2884" w:type="dxa"/>
          </w:tcPr>
          <w:p w14:paraId="20AB8CFF"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0E5686" w:rsidRPr="007E0B31" w:rsidRDefault="000E5686" w:rsidP="000E5686">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0E5686" w:rsidRPr="007E0B31" w14:paraId="1C094FB8" w14:textId="77777777" w:rsidTr="56193979">
        <w:trPr>
          <w:cantSplit/>
        </w:trPr>
        <w:tc>
          <w:tcPr>
            <w:tcW w:w="2884" w:type="dxa"/>
          </w:tcPr>
          <w:p w14:paraId="78BA74BE"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0E5686" w:rsidRPr="007E0B31" w14:paraId="1593983F" w14:textId="77777777" w:rsidTr="56193979">
        <w:trPr>
          <w:cantSplit/>
        </w:trPr>
        <w:tc>
          <w:tcPr>
            <w:tcW w:w="2884" w:type="dxa"/>
          </w:tcPr>
          <w:p w14:paraId="2C43FD71"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0E5686" w:rsidRPr="007E0B31" w:rsidRDefault="000E5686" w:rsidP="000E5686">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0E5686" w:rsidRPr="007E0B31" w14:paraId="19165DC7" w14:textId="77777777" w:rsidTr="56193979">
        <w:trPr>
          <w:cantSplit/>
        </w:trPr>
        <w:tc>
          <w:tcPr>
            <w:tcW w:w="2884" w:type="dxa"/>
          </w:tcPr>
          <w:p w14:paraId="5A44655A"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0E5686" w:rsidRPr="007E0B31" w:rsidRDefault="000E5686" w:rsidP="000E5686">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0E5686" w:rsidRPr="007E0B31" w14:paraId="2D98393C" w14:textId="77777777" w:rsidTr="56193979">
        <w:trPr>
          <w:cantSplit/>
        </w:trPr>
        <w:tc>
          <w:tcPr>
            <w:tcW w:w="2884" w:type="dxa"/>
          </w:tcPr>
          <w:p w14:paraId="0863E908" w14:textId="77777777" w:rsidR="000E5686" w:rsidRPr="007E0B31" w:rsidRDefault="000E5686" w:rsidP="000E5686">
            <w:pPr>
              <w:pStyle w:val="Arial11Bold"/>
              <w:rPr>
                <w:rFonts w:cs="Arial"/>
              </w:rPr>
            </w:pPr>
            <w:r w:rsidRPr="007E0B31">
              <w:rPr>
                <w:rFonts w:cs="Arial"/>
              </w:rPr>
              <w:t>IEC</w:t>
            </w:r>
          </w:p>
        </w:tc>
        <w:tc>
          <w:tcPr>
            <w:tcW w:w="6634" w:type="dxa"/>
          </w:tcPr>
          <w:p w14:paraId="7BEF7CEB" w14:textId="77777777" w:rsidR="000E5686" w:rsidRPr="007E0B31" w:rsidRDefault="000E5686" w:rsidP="000E5686">
            <w:pPr>
              <w:pStyle w:val="TableArial11"/>
              <w:rPr>
                <w:rFonts w:cs="Arial"/>
              </w:rPr>
            </w:pPr>
            <w:r w:rsidRPr="007E0B31">
              <w:rPr>
                <w:rFonts w:cs="Arial"/>
              </w:rPr>
              <w:t>International Electrotechnical Commission.</w:t>
            </w:r>
          </w:p>
        </w:tc>
      </w:tr>
      <w:tr w:rsidR="000E5686" w:rsidRPr="007E0B31" w14:paraId="6C3D9361" w14:textId="77777777" w:rsidTr="56193979">
        <w:trPr>
          <w:cantSplit/>
        </w:trPr>
        <w:tc>
          <w:tcPr>
            <w:tcW w:w="2884" w:type="dxa"/>
          </w:tcPr>
          <w:p w14:paraId="43D881FF" w14:textId="77777777" w:rsidR="000E5686" w:rsidRPr="007E0B31" w:rsidRDefault="000E5686" w:rsidP="000E5686">
            <w:pPr>
              <w:pStyle w:val="Arial11Bold"/>
              <w:rPr>
                <w:rFonts w:cs="Arial"/>
              </w:rPr>
            </w:pPr>
            <w:r w:rsidRPr="007E0B31">
              <w:rPr>
                <w:rFonts w:cs="Arial"/>
              </w:rPr>
              <w:t>IEC Standard</w:t>
            </w:r>
          </w:p>
        </w:tc>
        <w:tc>
          <w:tcPr>
            <w:tcW w:w="6634" w:type="dxa"/>
          </w:tcPr>
          <w:p w14:paraId="63FFED40" w14:textId="77777777" w:rsidR="000E5686" w:rsidRPr="007E0B31" w:rsidRDefault="000E5686" w:rsidP="000E5686">
            <w:pPr>
              <w:pStyle w:val="TableArial11"/>
              <w:rPr>
                <w:rFonts w:cs="Arial"/>
              </w:rPr>
            </w:pPr>
            <w:r w:rsidRPr="007E0B31">
              <w:rPr>
                <w:rFonts w:cs="Arial"/>
              </w:rPr>
              <w:t>A standard approved by the International Electrotechnical Commission.</w:t>
            </w:r>
          </w:p>
        </w:tc>
      </w:tr>
      <w:tr w:rsidR="000E5686" w:rsidRPr="007E0B31" w14:paraId="05347EF0" w14:textId="77777777" w:rsidTr="56193979">
        <w:trPr>
          <w:cantSplit/>
        </w:trPr>
        <w:tc>
          <w:tcPr>
            <w:tcW w:w="2884" w:type="dxa"/>
          </w:tcPr>
          <w:p w14:paraId="114BD5FE" w14:textId="77777777" w:rsidR="000E5686" w:rsidRPr="007E0B31" w:rsidRDefault="000E5686" w:rsidP="000E5686">
            <w:pPr>
              <w:pStyle w:val="Arial11Bold"/>
              <w:rPr>
                <w:rFonts w:cs="Arial"/>
              </w:rPr>
            </w:pPr>
            <w:r w:rsidRPr="007E0B31">
              <w:rPr>
                <w:rFonts w:cs="Arial"/>
              </w:rPr>
              <w:t>Implementation Date</w:t>
            </w:r>
          </w:p>
        </w:tc>
        <w:tc>
          <w:tcPr>
            <w:tcW w:w="6634" w:type="dxa"/>
          </w:tcPr>
          <w:p w14:paraId="255D3E87" w14:textId="77777777" w:rsidR="000E5686" w:rsidRPr="007E0B31" w:rsidRDefault="000E5686" w:rsidP="000E5686">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0E5686" w:rsidRPr="007E0B31" w14:paraId="7B49F661" w14:textId="77777777" w:rsidTr="56193979">
        <w:trPr>
          <w:cantSplit/>
        </w:trPr>
        <w:tc>
          <w:tcPr>
            <w:tcW w:w="2884" w:type="dxa"/>
          </w:tcPr>
          <w:p w14:paraId="49F67203" w14:textId="77777777" w:rsidR="000E5686" w:rsidRPr="007E0B31" w:rsidRDefault="000E5686" w:rsidP="000E5686">
            <w:pPr>
              <w:pStyle w:val="Arial11Bold"/>
              <w:rPr>
                <w:rFonts w:cs="Arial"/>
              </w:rPr>
            </w:pPr>
            <w:r w:rsidRPr="007E0B31">
              <w:rPr>
                <w:rFonts w:cs="Arial"/>
              </w:rPr>
              <w:t>Implementing Safety Co-ordinator</w:t>
            </w:r>
          </w:p>
        </w:tc>
        <w:tc>
          <w:tcPr>
            <w:tcW w:w="6634" w:type="dxa"/>
          </w:tcPr>
          <w:p w14:paraId="0E80B91B" w14:textId="77777777" w:rsidR="000E5686" w:rsidRPr="007E0B31" w:rsidRDefault="000E5686" w:rsidP="000E5686">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0E5686" w:rsidRPr="007E0B31" w14:paraId="26018E72" w14:textId="77777777" w:rsidTr="56193979">
        <w:trPr>
          <w:cantSplit/>
        </w:trPr>
        <w:tc>
          <w:tcPr>
            <w:tcW w:w="2884" w:type="dxa"/>
          </w:tcPr>
          <w:p w14:paraId="5F7DE292" w14:textId="77777777" w:rsidR="000E5686" w:rsidRPr="007E0B31" w:rsidRDefault="000E5686" w:rsidP="000E5686">
            <w:pPr>
              <w:pStyle w:val="Arial11Bold"/>
              <w:rPr>
                <w:rFonts w:cs="Arial"/>
              </w:rPr>
            </w:pPr>
            <w:r w:rsidRPr="007E0B31">
              <w:rPr>
                <w:rFonts w:cs="Arial"/>
              </w:rPr>
              <w:t>Import Usable</w:t>
            </w:r>
          </w:p>
        </w:tc>
        <w:tc>
          <w:tcPr>
            <w:tcW w:w="6634" w:type="dxa"/>
          </w:tcPr>
          <w:p w14:paraId="7B69D446" w14:textId="77777777" w:rsidR="000E5686" w:rsidRPr="007E0B31" w:rsidRDefault="000E5686" w:rsidP="000E5686">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0E5686" w:rsidRPr="007E0B31" w14:paraId="4287BA38" w14:textId="77777777" w:rsidTr="56193979">
        <w:trPr>
          <w:cantSplit/>
        </w:trPr>
        <w:tc>
          <w:tcPr>
            <w:tcW w:w="2884" w:type="dxa"/>
          </w:tcPr>
          <w:p w14:paraId="24C27F8F" w14:textId="77777777" w:rsidR="000E5686" w:rsidRPr="007E0B31" w:rsidRDefault="000E5686" w:rsidP="000E5686">
            <w:pPr>
              <w:pStyle w:val="Arial11Bold"/>
              <w:rPr>
                <w:rFonts w:cs="Arial"/>
              </w:rPr>
            </w:pPr>
            <w:r w:rsidRPr="007E0B31">
              <w:rPr>
                <w:rFonts w:cs="Arial"/>
              </w:rPr>
              <w:t>Incident Centre</w:t>
            </w:r>
          </w:p>
        </w:tc>
        <w:tc>
          <w:tcPr>
            <w:tcW w:w="6634" w:type="dxa"/>
          </w:tcPr>
          <w:p w14:paraId="54A46A1D" w14:textId="72BD2A9D" w:rsidR="000E5686" w:rsidRPr="007E0B31" w:rsidRDefault="000E5686" w:rsidP="000E5686">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0E5686" w:rsidRPr="007E0B31" w14:paraId="541F315D" w14:textId="77777777" w:rsidTr="56193979">
        <w:trPr>
          <w:cantSplit/>
        </w:trPr>
        <w:tc>
          <w:tcPr>
            <w:tcW w:w="2884" w:type="dxa"/>
          </w:tcPr>
          <w:p w14:paraId="6BFFCE75" w14:textId="77777777" w:rsidR="000E5686" w:rsidRPr="007E0B31" w:rsidRDefault="000E5686" w:rsidP="000E5686">
            <w:pPr>
              <w:pStyle w:val="Arial11Bold"/>
              <w:rPr>
                <w:rFonts w:cs="Arial"/>
              </w:rPr>
            </w:pPr>
            <w:r w:rsidRPr="007E0B31">
              <w:rPr>
                <w:rFonts w:cs="Arial"/>
              </w:rPr>
              <w:t>Independent Back-Up Protection</w:t>
            </w:r>
          </w:p>
        </w:tc>
        <w:tc>
          <w:tcPr>
            <w:tcW w:w="6634" w:type="dxa"/>
          </w:tcPr>
          <w:p w14:paraId="4FA04FB8" w14:textId="77777777" w:rsidR="000E5686" w:rsidRPr="007E0B31" w:rsidRDefault="000E5686" w:rsidP="000E5686">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0E5686" w:rsidRPr="007E0B31" w14:paraId="272081DF" w14:textId="77777777" w:rsidTr="56193979">
        <w:trPr>
          <w:cantSplit/>
        </w:trPr>
        <w:tc>
          <w:tcPr>
            <w:tcW w:w="2884" w:type="dxa"/>
          </w:tcPr>
          <w:p w14:paraId="4BB5AFBA" w14:textId="77777777" w:rsidR="000E5686" w:rsidRPr="007E0B31" w:rsidRDefault="000E5686" w:rsidP="000E5686">
            <w:pPr>
              <w:pStyle w:val="Arial11Bold"/>
              <w:rPr>
                <w:rFonts w:cs="Arial"/>
              </w:rPr>
            </w:pPr>
            <w:r w:rsidRPr="007E0B31">
              <w:rPr>
                <w:rFonts w:cs="Arial"/>
              </w:rPr>
              <w:t>Independent Main Protection</w:t>
            </w:r>
          </w:p>
        </w:tc>
        <w:tc>
          <w:tcPr>
            <w:tcW w:w="6634" w:type="dxa"/>
          </w:tcPr>
          <w:p w14:paraId="14233E7A" w14:textId="77777777" w:rsidR="000E5686" w:rsidRPr="007E0B31" w:rsidRDefault="000E5686" w:rsidP="000E5686">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0E5686" w:rsidRPr="007E0B31" w14:paraId="0DA774CA" w14:textId="77777777" w:rsidTr="56193979">
        <w:trPr>
          <w:cantSplit/>
        </w:trPr>
        <w:tc>
          <w:tcPr>
            <w:tcW w:w="2884" w:type="dxa"/>
          </w:tcPr>
          <w:p w14:paraId="252320A7" w14:textId="77777777" w:rsidR="000E5686" w:rsidRPr="007E0B31" w:rsidRDefault="000E5686" w:rsidP="000E5686">
            <w:pPr>
              <w:pStyle w:val="Arial11Bold"/>
              <w:rPr>
                <w:rFonts w:cs="Arial"/>
              </w:rPr>
            </w:pPr>
            <w:r w:rsidRPr="007E0B31">
              <w:rPr>
                <w:rFonts w:cs="Arial"/>
              </w:rPr>
              <w:t>Indicated Constraint Boundary Margin</w:t>
            </w:r>
          </w:p>
        </w:tc>
        <w:tc>
          <w:tcPr>
            <w:tcW w:w="6634" w:type="dxa"/>
          </w:tcPr>
          <w:p w14:paraId="4FA87BF0" w14:textId="77777777" w:rsidR="000E5686" w:rsidRPr="007E0B31" w:rsidRDefault="000E5686" w:rsidP="000E5686">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0E5686" w:rsidRPr="007E0B31" w14:paraId="61863565" w14:textId="77777777" w:rsidTr="56193979">
        <w:trPr>
          <w:cantSplit/>
        </w:trPr>
        <w:tc>
          <w:tcPr>
            <w:tcW w:w="2884" w:type="dxa"/>
          </w:tcPr>
          <w:p w14:paraId="6C38319C" w14:textId="77777777" w:rsidR="000E5686" w:rsidRPr="007E0B31" w:rsidRDefault="000E5686" w:rsidP="000E5686">
            <w:pPr>
              <w:pStyle w:val="Arial11Bold"/>
              <w:rPr>
                <w:rFonts w:cs="Arial"/>
              </w:rPr>
            </w:pPr>
            <w:r w:rsidRPr="007E0B31">
              <w:rPr>
                <w:rFonts w:cs="Arial"/>
              </w:rPr>
              <w:t>Indicated Imbalance</w:t>
            </w:r>
          </w:p>
        </w:tc>
        <w:tc>
          <w:tcPr>
            <w:tcW w:w="6634" w:type="dxa"/>
          </w:tcPr>
          <w:p w14:paraId="42D431C5" w14:textId="77777777" w:rsidR="000E5686" w:rsidRPr="007E0B31" w:rsidRDefault="000E5686" w:rsidP="000E5686">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0E5686" w:rsidRPr="007E0B31" w14:paraId="15FAF20B" w14:textId="77777777" w:rsidTr="56193979">
        <w:trPr>
          <w:cantSplit/>
        </w:trPr>
        <w:tc>
          <w:tcPr>
            <w:tcW w:w="2884" w:type="dxa"/>
          </w:tcPr>
          <w:p w14:paraId="74BB53EE" w14:textId="77777777" w:rsidR="000E5686" w:rsidRPr="007E0B31" w:rsidRDefault="000E5686" w:rsidP="000E5686">
            <w:pPr>
              <w:pStyle w:val="Arial11Bold"/>
              <w:rPr>
                <w:rFonts w:cs="Arial"/>
              </w:rPr>
            </w:pPr>
            <w:r w:rsidRPr="007E0B31">
              <w:rPr>
                <w:rFonts w:cs="Arial"/>
              </w:rPr>
              <w:lastRenderedPageBreak/>
              <w:t>Indicated Margin</w:t>
            </w:r>
          </w:p>
        </w:tc>
        <w:tc>
          <w:tcPr>
            <w:tcW w:w="6634" w:type="dxa"/>
          </w:tcPr>
          <w:p w14:paraId="518FD569" w14:textId="77777777" w:rsidR="000E5686" w:rsidRPr="007E0B31" w:rsidRDefault="000E5686" w:rsidP="000E5686">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0E5686" w:rsidRPr="007E0B31" w14:paraId="2A3705DD" w14:textId="77777777" w:rsidTr="56193979">
        <w:trPr>
          <w:cantSplit/>
        </w:trPr>
        <w:tc>
          <w:tcPr>
            <w:tcW w:w="2884" w:type="dxa"/>
          </w:tcPr>
          <w:p w14:paraId="421C3788" w14:textId="0C240CCC" w:rsidR="000E5686" w:rsidRPr="00051DEE" w:rsidRDefault="000E5686" w:rsidP="000E5686">
            <w:pPr>
              <w:pStyle w:val="Arial11Bold"/>
              <w:rPr>
                <w:rFonts w:cs="Arial"/>
              </w:rPr>
            </w:pPr>
            <w:r w:rsidRPr="002510FF">
              <w:rPr>
                <w:rFonts w:cs="Arial"/>
              </w:rPr>
              <w:t>Inertia Constant H</w:t>
            </w:r>
          </w:p>
        </w:tc>
        <w:tc>
          <w:tcPr>
            <w:tcW w:w="6634" w:type="dxa"/>
          </w:tcPr>
          <w:p w14:paraId="4F8B332C" w14:textId="5E0BA062" w:rsidR="000E5686" w:rsidRPr="00051DEE" w:rsidRDefault="000E5686" w:rsidP="000E5686">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0E5686" w:rsidRPr="007E0B31" w14:paraId="38E6BE11" w14:textId="77777777" w:rsidTr="56193979">
        <w:trPr>
          <w:cantSplit/>
        </w:trPr>
        <w:tc>
          <w:tcPr>
            <w:tcW w:w="2884" w:type="dxa"/>
          </w:tcPr>
          <w:p w14:paraId="536C7300" w14:textId="7F14CB3B" w:rsidR="000E5686" w:rsidRPr="00051DEE" w:rsidRDefault="000E5686" w:rsidP="000E5686">
            <w:pPr>
              <w:pStyle w:val="Arial11Bold"/>
              <w:rPr>
                <w:rFonts w:cs="Arial"/>
              </w:rPr>
            </w:pPr>
            <w:r w:rsidRPr="002510FF">
              <w:rPr>
                <w:rFonts w:cs="Arial"/>
              </w:rPr>
              <w:t>Inertia Constant He</w:t>
            </w:r>
          </w:p>
        </w:tc>
        <w:tc>
          <w:tcPr>
            <w:tcW w:w="6634" w:type="dxa"/>
          </w:tcPr>
          <w:p w14:paraId="0284BA2B" w14:textId="5BC58B65" w:rsidR="000E5686" w:rsidRPr="00051DEE" w:rsidRDefault="000E5686" w:rsidP="000E5686">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E5686" w:rsidRPr="007E0B31" w14:paraId="5D104123" w14:textId="77777777" w:rsidTr="56193979">
        <w:trPr>
          <w:cantSplit/>
        </w:trPr>
        <w:tc>
          <w:tcPr>
            <w:tcW w:w="2884" w:type="dxa"/>
          </w:tcPr>
          <w:p w14:paraId="57243BC1" w14:textId="77777777" w:rsidR="000E5686" w:rsidRPr="007E0B31" w:rsidRDefault="000E5686" w:rsidP="000E5686">
            <w:pPr>
              <w:pStyle w:val="Arial11Bold"/>
              <w:rPr>
                <w:rFonts w:cs="Arial"/>
              </w:rPr>
            </w:pPr>
            <w:r w:rsidRPr="007E0B31">
              <w:rPr>
                <w:rFonts w:cs="Arial"/>
              </w:rPr>
              <w:t>Installation Document</w:t>
            </w:r>
          </w:p>
        </w:tc>
        <w:tc>
          <w:tcPr>
            <w:tcW w:w="6634" w:type="dxa"/>
          </w:tcPr>
          <w:p w14:paraId="241537F4" w14:textId="77777777" w:rsidR="000E5686" w:rsidRPr="007E0B31" w:rsidRDefault="000E5686" w:rsidP="000E5686">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0E5686" w:rsidRPr="007E0B31" w14:paraId="1F945CAA" w14:textId="77777777" w:rsidTr="56193979">
        <w:trPr>
          <w:cantSplit/>
        </w:trPr>
        <w:tc>
          <w:tcPr>
            <w:tcW w:w="2884" w:type="dxa"/>
          </w:tcPr>
          <w:p w14:paraId="539FD014" w14:textId="77777777" w:rsidR="000E5686" w:rsidRPr="007E0B31" w:rsidRDefault="000E5686" w:rsidP="000E5686">
            <w:pPr>
              <w:pStyle w:val="Arial11Bold"/>
              <w:rPr>
                <w:rFonts w:cs="Arial"/>
              </w:rPr>
            </w:pPr>
            <w:r w:rsidRPr="007E0B31">
              <w:rPr>
                <w:rFonts w:cs="Arial"/>
              </w:rPr>
              <w:t>Instructor Facilities</w:t>
            </w:r>
          </w:p>
        </w:tc>
        <w:tc>
          <w:tcPr>
            <w:tcW w:w="6634" w:type="dxa"/>
          </w:tcPr>
          <w:p w14:paraId="34FE6C7A" w14:textId="77777777" w:rsidR="000E5686" w:rsidRPr="007E0B31" w:rsidRDefault="000E5686" w:rsidP="000E5686">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0E5686" w:rsidRPr="007E0B31" w14:paraId="2377D659" w14:textId="77777777" w:rsidTr="56193979">
        <w:trPr>
          <w:cantSplit/>
        </w:trPr>
        <w:tc>
          <w:tcPr>
            <w:tcW w:w="2884" w:type="dxa"/>
          </w:tcPr>
          <w:p w14:paraId="19B39F28" w14:textId="77777777" w:rsidR="000E5686" w:rsidRPr="007E0B31" w:rsidRDefault="000E5686" w:rsidP="000E5686">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0E5686" w:rsidRPr="007E0B31" w:rsidRDefault="000E5686" w:rsidP="000E5686">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0E5686" w:rsidRPr="007E0B31" w14:paraId="477F8729" w14:textId="77777777" w:rsidTr="56193979">
        <w:trPr>
          <w:cantSplit/>
        </w:trPr>
        <w:tc>
          <w:tcPr>
            <w:tcW w:w="2884" w:type="dxa"/>
          </w:tcPr>
          <w:p w14:paraId="4766D9CA" w14:textId="77777777" w:rsidR="000E5686" w:rsidRPr="007E0B31" w:rsidRDefault="000E5686" w:rsidP="000E5686">
            <w:pPr>
              <w:pStyle w:val="Arial11Bold"/>
              <w:rPr>
                <w:rFonts w:cs="Arial"/>
              </w:rPr>
            </w:pPr>
            <w:r w:rsidRPr="007E0B31">
              <w:rPr>
                <w:rFonts w:cs="Arial"/>
              </w:rPr>
              <w:t>Intellectual Property" or "IPRs</w:t>
            </w:r>
          </w:p>
        </w:tc>
        <w:tc>
          <w:tcPr>
            <w:tcW w:w="6634" w:type="dxa"/>
          </w:tcPr>
          <w:p w14:paraId="4FBE02D5" w14:textId="77777777" w:rsidR="000E5686" w:rsidRPr="007E0B31" w:rsidRDefault="000E5686" w:rsidP="000E5686">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E5686" w:rsidRPr="007E0B31" w14:paraId="2FCFAD31" w14:textId="77777777" w:rsidTr="56193979">
        <w:trPr>
          <w:cantSplit/>
        </w:trPr>
        <w:tc>
          <w:tcPr>
            <w:tcW w:w="2884" w:type="dxa"/>
          </w:tcPr>
          <w:p w14:paraId="02710B50" w14:textId="77777777" w:rsidR="000E5686" w:rsidRPr="007E0B31" w:rsidRDefault="000E5686" w:rsidP="000E5686">
            <w:pPr>
              <w:pStyle w:val="Arial11Bold"/>
              <w:rPr>
                <w:rFonts w:cs="Arial"/>
              </w:rPr>
            </w:pPr>
            <w:r w:rsidRPr="007E0B31">
              <w:rPr>
                <w:rFonts w:cs="Arial"/>
              </w:rPr>
              <w:t>Interconnection Agreement</w:t>
            </w:r>
          </w:p>
        </w:tc>
        <w:tc>
          <w:tcPr>
            <w:tcW w:w="6634" w:type="dxa"/>
          </w:tcPr>
          <w:p w14:paraId="45CBA041" w14:textId="5E18B7DA" w:rsidR="000E5686" w:rsidRPr="007E0B31" w:rsidRDefault="000E5686" w:rsidP="000E5686">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0E5686" w:rsidRPr="007E0B31" w14:paraId="2BC48186" w14:textId="77777777" w:rsidTr="56193979">
        <w:trPr>
          <w:cantSplit/>
        </w:trPr>
        <w:tc>
          <w:tcPr>
            <w:tcW w:w="2884" w:type="dxa"/>
          </w:tcPr>
          <w:p w14:paraId="4D33F788" w14:textId="77777777" w:rsidR="000E5686" w:rsidRPr="007E0B31" w:rsidRDefault="000E5686" w:rsidP="000E5686">
            <w:pPr>
              <w:pStyle w:val="Arial11Bold"/>
              <w:rPr>
                <w:rFonts w:cs="Arial"/>
              </w:rPr>
            </w:pPr>
            <w:r w:rsidRPr="007E0B31">
              <w:rPr>
                <w:rFonts w:cs="Arial"/>
              </w:rPr>
              <w:t>Interconnector Export Capacity</w:t>
            </w:r>
          </w:p>
        </w:tc>
        <w:tc>
          <w:tcPr>
            <w:tcW w:w="6634" w:type="dxa"/>
          </w:tcPr>
          <w:p w14:paraId="5DAC083A"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0E5686" w:rsidRPr="007E0B31" w14:paraId="4FF599B1" w14:textId="77777777" w:rsidTr="56193979">
        <w:trPr>
          <w:cantSplit/>
        </w:trPr>
        <w:tc>
          <w:tcPr>
            <w:tcW w:w="2884" w:type="dxa"/>
          </w:tcPr>
          <w:p w14:paraId="2CA9AD19" w14:textId="77777777" w:rsidR="000E5686" w:rsidRPr="007E0B31" w:rsidRDefault="000E5686" w:rsidP="000E5686">
            <w:pPr>
              <w:pStyle w:val="Arial11Bold"/>
              <w:rPr>
                <w:rFonts w:cs="Arial"/>
              </w:rPr>
            </w:pPr>
            <w:r w:rsidRPr="007E0B31">
              <w:rPr>
                <w:rFonts w:cs="Arial"/>
              </w:rPr>
              <w:t>Interconnector Import Capacity</w:t>
            </w:r>
          </w:p>
        </w:tc>
        <w:tc>
          <w:tcPr>
            <w:tcW w:w="6634" w:type="dxa"/>
          </w:tcPr>
          <w:p w14:paraId="04627380"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0E5686" w:rsidRPr="007E0B31" w14:paraId="2F3AEF1F" w14:textId="77777777" w:rsidTr="56193979">
        <w:trPr>
          <w:cantSplit/>
        </w:trPr>
        <w:tc>
          <w:tcPr>
            <w:tcW w:w="2884" w:type="dxa"/>
          </w:tcPr>
          <w:p w14:paraId="1C15EAE1" w14:textId="77777777" w:rsidR="000E5686" w:rsidRPr="007E0B31" w:rsidRDefault="000E5686" w:rsidP="000E5686">
            <w:pPr>
              <w:pStyle w:val="Arial11Bold"/>
              <w:rPr>
                <w:rFonts w:cs="Arial"/>
              </w:rPr>
            </w:pPr>
            <w:r w:rsidRPr="007E0B31">
              <w:rPr>
                <w:rFonts w:cs="Arial"/>
              </w:rPr>
              <w:t>Interconnector Owner</w:t>
            </w:r>
          </w:p>
        </w:tc>
        <w:tc>
          <w:tcPr>
            <w:tcW w:w="6634" w:type="dxa"/>
          </w:tcPr>
          <w:p w14:paraId="0FE06979" w14:textId="77777777" w:rsidR="000E5686" w:rsidRPr="007E0B31" w:rsidRDefault="000E5686" w:rsidP="000E5686">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0E5686" w:rsidRPr="007E0B31" w14:paraId="01748928" w14:textId="77777777" w:rsidTr="56193979">
        <w:trPr>
          <w:cantSplit/>
        </w:trPr>
        <w:tc>
          <w:tcPr>
            <w:tcW w:w="2884" w:type="dxa"/>
          </w:tcPr>
          <w:p w14:paraId="02F43987" w14:textId="77777777" w:rsidR="000E5686" w:rsidRPr="007E0B31" w:rsidRDefault="000E5686" w:rsidP="000E5686">
            <w:pPr>
              <w:pStyle w:val="Arial11Bold"/>
              <w:rPr>
                <w:rFonts w:cs="Arial"/>
              </w:rPr>
            </w:pPr>
            <w:r w:rsidRPr="007E0B31">
              <w:rPr>
                <w:rFonts w:cs="Arial"/>
              </w:rPr>
              <w:t>Interconnector User</w:t>
            </w:r>
          </w:p>
        </w:tc>
        <w:tc>
          <w:tcPr>
            <w:tcW w:w="6634" w:type="dxa"/>
          </w:tcPr>
          <w:p w14:paraId="6E4FAB89"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68EE5DBC" w14:textId="77777777" w:rsidTr="56193979">
        <w:trPr>
          <w:cantSplit/>
        </w:trPr>
        <w:tc>
          <w:tcPr>
            <w:tcW w:w="2884" w:type="dxa"/>
          </w:tcPr>
          <w:p w14:paraId="6EBE7A9A" w14:textId="77777777" w:rsidR="000E5686" w:rsidRPr="007E0B31" w:rsidRDefault="000E5686" w:rsidP="000E5686">
            <w:pPr>
              <w:pStyle w:val="Arial11Bold"/>
              <w:rPr>
                <w:rFonts w:cs="Arial"/>
              </w:rPr>
            </w:pPr>
            <w:r w:rsidRPr="007E0B31">
              <w:rPr>
                <w:rFonts w:cs="Arial"/>
              </w:rPr>
              <w:t>Interface Agreement</w:t>
            </w:r>
          </w:p>
        </w:tc>
        <w:tc>
          <w:tcPr>
            <w:tcW w:w="6634" w:type="dxa"/>
          </w:tcPr>
          <w:p w14:paraId="1C725332"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29BE3A79" w14:textId="77777777" w:rsidTr="56193979">
        <w:trPr>
          <w:cantSplit/>
        </w:trPr>
        <w:tc>
          <w:tcPr>
            <w:tcW w:w="2884" w:type="dxa"/>
          </w:tcPr>
          <w:p w14:paraId="1B8ED475" w14:textId="77777777" w:rsidR="000E5686" w:rsidRPr="007E0B31" w:rsidRDefault="000E5686" w:rsidP="000E5686">
            <w:pPr>
              <w:pStyle w:val="Arial11Bold"/>
              <w:rPr>
                <w:rFonts w:cs="Arial"/>
                <w:highlight w:val="green"/>
              </w:rPr>
            </w:pPr>
            <w:r w:rsidRPr="007E0B31">
              <w:rPr>
                <w:rFonts w:cs="Arial"/>
              </w:rPr>
              <w:lastRenderedPageBreak/>
              <w:t>Interface Point</w:t>
            </w:r>
          </w:p>
        </w:tc>
        <w:tc>
          <w:tcPr>
            <w:tcW w:w="6634" w:type="dxa"/>
          </w:tcPr>
          <w:p w14:paraId="51795A34" w14:textId="77777777" w:rsidR="000E5686" w:rsidRPr="007E0B31" w:rsidRDefault="000E5686" w:rsidP="000E5686">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0E5686" w:rsidRPr="007E0B31" w14:paraId="2C6BEDD2" w14:textId="77777777" w:rsidTr="56193979">
        <w:trPr>
          <w:cantSplit/>
        </w:trPr>
        <w:tc>
          <w:tcPr>
            <w:tcW w:w="2884" w:type="dxa"/>
          </w:tcPr>
          <w:p w14:paraId="01D5FAC5" w14:textId="77777777" w:rsidR="000E5686" w:rsidRPr="007E0B31" w:rsidRDefault="000E5686" w:rsidP="000E5686">
            <w:pPr>
              <w:pStyle w:val="Arial11Bold"/>
              <w:rPr>
                <w:rFonts w:cs="Arial"/>
              </w:rPr>
            </w:pPr>
            <w:r w:rsidRPr="007E0B31">
              <w:rPr>
                <w:rFonts w:cs="Arial"/>
              </w:rPr>
              <w:t>Interface Point Capacity</w:t>
            </w:r>
          </w:p>
        </w:tc>
        <w:tc>
          <w:tcPr>
            <w:tcW w:w="6634" w:type="dxa"/>
          </w:tcPr>
          <w:p w14:paraId="0901FDA2" w14:textId="77777777" w:rsidR="000E5686" w:rsidRPr="007E0B31" w:rsidRDefault="000E5686" w:rsidP="000E5686">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0E5686" w:rsidRPr="007E0B31" w14:paraId="4A82B3D9" w14:textId="77777777" w:rsidTr="56193979">
        <w:trPr>
          <w:cantSplit/>
        </w:trPr>
        <w:tc>
          <w:tcPr>
            <w:tcW w:w="2884" w:type="dxa"/>
          </w:tcPr>
          <w:p w14:paraId="438F6413" w14:textId="77777777" w:rsidR="000E5686" w:rsidRPr="007E0B31" w:rsidRDefault="000E5686" w:rsidP="000E5686">
            <w:pPr>
              <w:pStyle w:val="Arial11Bold"/>
              <w:rPr>
                <w:rFonts w:cs="Arial"/>
                <w:highlight w:val="green"/>
              </w:rPr>
            </w:pPr>
            <w:r w:rsidRPr="007E0B31">
              <w:rPr>
                <w:rFonts w:cs="Arial"/>
              </w:rPr>
              <w:t>Interface Point Target Voltage/Power factor</w:t>
            </w:r>
          </w:p>
        </w:tc>
        <w:tc>
          <w:tcPr>
            <w:tcW w:w="6634" w:type="dxa"/>
          </w:tcPr>
          <w:p w14:paraId="6EFF12D7" w14:textId="755218E8" w:rsidR="000E5686" w:rsidRPr="007E0B31" w:rsidRDefault="000E5686" w:rsidP="000E5686">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0E5686" w:rsidRPr="007E0B31" w14:paraId="5DAADA09" w14:textId="77777777" w:rsidTr="56193979">
        <w:trPr>
          <w:cantSplit/>
        </w:trPr>
        <w:tc>
          <w:tcPr>
            <w:tcW w:w="2884" w:type="dxa"/>
          </w:tcPr>
          <w:p w14:paraId="133A5B7C" w14:textId="77777777" w:rsidR="000E5686" w:rsidRPr="007E0B31" w:rsidRDefault="000E5686" w:rsidP="000E5686">
            <w:pPr>
              <w:pStyle w:val="Arial11Bold"/>
              <w:rPr>
                <w:rFonts w:cs="Arial"/>
              </w:rPr>
            </w:pPr>
            <w:bookmarkStart w:id="37" w:name="_DV_C25"/>
            <w:r w:rsidRPr="007E0B31">
              <w:rPr>
                <w:rFonts w:cs="Arial"/>
              </w:rPr>
              <w:t xml:space="preserve">Interim Operational Notification </w:t>
            </w:r>
            <w:r w:rsidRPr="007E0B31">
              <w:rPr>
                <w:rFonts w:cs="Arial"/>
                <w:b w:val="0"/>
              </w:rPr>
              <w:t>or</w:t>
            </w:r>
            <w:r w:rsidRPr="007E0B31">
              <w:rPr>
                <w:rFonts w:cs="Arial"/>
              </w:rPr>
              <w:t xml:space="preserve"> ION </w:t>
            </w:r>
            <w:bookmarkEnd w:id="37"/>
          </w:p>
        </w:tc>
        <w:tc>
          <w:tcPr>
            <w:tcW w:w="6634" w:type="dxa"/>
          </w:tcPr>
          <w:p w14:paraId="40D45ABF" w14:textId="409DC57C" w:rsidR="000E5686" w:rsidRPr="007E0B31" w:rsidRDefault="000E5686" w:rsidP="000E5686">
            <w:pPr>
              <w:pStyle w:val="TableArial11"/>
              <w:rPr>
                <w:rFonts w:cs="Arial"/>
              </w:rPr>
            </w:pPr>
            <w:bookmarkStart w:id="3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38"/>
            <w:proofErr w:type="gramEnd"/>
          </w:p>
          <w:p w14:paraId="2DAA1BCB" w14:textId="77777777" w:rsidR="000E5686" w:rsidRPr="007E0B31" w:rsidRDefault="000E5686" w:rsidP="000E5686">
            <w:pPr>
              <w:pStyle w:val="TableArial11"/>
              <w:ind w:left="567" w:hanging="567"/>
              <w:rPr>
                <w:rFonts w:cs="Arial"/>
              </w:rPr>
            </w:pPr>
            <w:bookmarkStart w:id="39" w:name="_DV_C27"/>
            <w:r w:rsidRPr="007E0B31">
              <w:rPr>
                <w:rFonts w:cs="Arial"/>
              </w:rPr>
              <w:t>(a)</w:t>
            </w:r>
            <w:r w:rsidRPr="007E0B31">
              <w:rPr>
                <w:rFonts w:cs="Arial"/>
              </w:rPr>
              <w:tab/>
              <w:t xml:space="preserve">with the Grid Code, and </w:t>
            </w:r>
            <w:bookmarkEnd w:id="39"/>
          </w:p>
          <w:p w14:paraId="71F8FC61" w14:textId="77777777" w:rsidR="000E5686" w:rsidRPr="007E0B31" w:rsidRDefault="000E5686" w:rsidP="000E5686">
            <w:pPr>
              <w:pStyle w:val="TableArial11"/>
              <w:ind w:left="567" w:hanging="567"/>
              <w:rPr>
                <w:rFonts w:cs="Arial"/>
              </w:rPr>
            </w:pPr>
            <w:bookmarkStart w:id="4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0"/>
          </w:p>
          <w:p w14:paraId="77F719EF" w14:textId="77777777" w:rsidR="000E5686" w:rsidRPr="007E0B31" w:rsidRDefault="000E5686" w:rsidP="000E5686">
            <w:pPr>
              <w:pStyle w:val="TableArial11"/>
              <w:rPr>
                <w:rFonts w:cs="Arial"/>
                <w:u w:val="single"/>
              </w:rPr>
            </w:pPr>
            <w:bookmarkStart w:id="4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0E5686" w:rsidRPr="007E0B31" w14:paraId="78927B55" w14:textId="77777777" w:rsidTr="56193979">
        <w:trPr>
          <w:cantSplit/>
        </w:trPr>
        <w:tc>
          <w:tcPr>
            <w:tcW w:w="2884" w:type="dxa"/>
          </w:tcPr>
          <w:p w14:paraId="7E7B80FA" w14:textId="77777777" w:rsidR="000E5686" w:rsidRPr="007E0B31" w:rsidRDefault="000E5686" w:rsidP="000E5686">
            <w:pPr>
              <w:pStyle w:val="Arial11Bold"/>
              <w:rPr>
                <w:rFonts w:cs="Arial"/>
              </w:rPr>
            </w:pPr>
            <w:r w:rsidRPr="007E0B31">
              <w:rPr>
                <w:rFonts w:cs="Arial"/>
              </w:rPr>
              <w:t>Intermittent Power Source</w:t>
            </w:r>
          </w:p>
        </w:tc>
        <w:tc>
          <w:tcPr>
            <w:tcW w:w="6634" w:type="dxa"/>
          </w:tcPr>
          <w:p w14:paraId="631004BC" w14:textId="4B244038" w:rsidR="000E5686" w:rsidRPr="007E0B31" w:rsidRDefault="000E5686" w:rsidP="000E5686">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0E5686" w:rsidRPr="007E0B31" w14:paraId="0FF2C477" w14:textId="77777777" w:rsidTr="56193979">
        <w:trPr>
          <w:cantSplit/>
        </w:trPr>
        <w:tc>
          <w:tcPr>
            <w:tcW w:w="2884" w:type="dxa"/>
          </w:tcPr>
          <w:p w14:paraId="28EBC4C0" w14:textId="76EEE9C4" w:rsidR="000E5686" w:rsidRPr="00865ADF" w:rsidRDefault="000E5686" w:rsidP="000E5686">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0E5686" w:rsidRPr="002510FF" w:rsidRDefault="000E5686" w:rsidP="000E5686">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0E5686" w:rsidRPr="002510FF" w:rsidRDefault="000E5686" w:rsidP="000E5686">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0E5686" w:rsidRPr="002510FF" w:rsidRDefault="000E5686" w:rsidP="000E5686">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0E5686" w:rsidRDefault="000E5686" w:rsidP="000E5686">
            <w:pPr>
              <w:pStyle w:val="TableArial11"/>
              <w:ind w:left="567" w:hanging="567"/>
              <w:rPr>
                <w:rFonts w:cs="Arial"/>
              </w:rPr>
            </w:pPr>
            <w:r w:rsidRPr="002510FF">
              <w:rPr>
                <w:rFonts w:cs="Arial"/>
              </w:rPr>
              <w:t>For the avoidance of doubt, a virtual impedance, is not permitted in</w:t>
            </w:r>
          </w:p>
          <w:p w14:paraId="77E7BAB6" w14:textId="3A82C0A1" w:rsidR="000E5686" w:rsidRPr="00865ADF" w:rsidRDefault="000E5686" w:rsidP="000E5686">
            <w:pPr>
              <w:pStyle w:val="TableArial11"/>
              <w:ind w:left="567" w:hanging="567"/>
              <w:rPr>
                <w:rFonts w:cs="Arial"/>
              </w:rPr>
            </w:pPr>
            <w:r w:rsidRPr="002510FF">
              <w:rPr>
                <w:rFonts w:cs="Arial"/>
                <w:b/>
                <w:bCs/>
              </w:rPr>
              <w:t>GBGF-I</w:t>
            </w:r>
            <w:r w:rsidRPr="002510FF">
              <w:rPr>
                <w:rFonts w:cs="Arial"/>
              </w:rPr>
              <w:t>.</w:t>
            </w:r>
          </w:p>
        </w:tc>
      </w:tr>
      <w:tr w:rsidR="000E5686" w:rsidRPr="007E0B31" w14:paraId="638863F5" w14:textId="77777777" w:rsidTr="56193979">
        <w:trPr>
          <w:cantSplit/>
        </w:trPr>
        <w:tc>
          <w:tcPr>
            <w:tcW w:w="2884" w:type="dxa"/>
          </w:tcPr>
          <w:p w14:paraId="26926052" w14:textId="77777777" w:rsidR="000E5686" w:rsidRPr="007E0B31" w:rsidRDefault="000E5686" w:rsidP="000E5686">
            <w:pPr>
              <w:pStyle w:val="Arial11Bold"/>
              <w:rPr>
                <w:rFonts w:cs="Arial"/>
              </w:rPr>
            </w:pPr>
            <w:proofErr w:type="spellStart"/>
            <w:r w:rsidRPr="007E0B31">
              <w:rPr>
                <w:rFonts w:cs="Arial"/>
              </w:rPr>
              <w:lastRenderedPageBreak/>
              <w:t>Intertripping</w:t>
            </w:r>
            <w:proofErr w:type="spellEnd"/>
          </w:p>
        </w:tc>
        <w:tc>
          <w:tcPr>
            <w:tcW w:w="6634" w:type="dxa"/>
          </w:tcPr>
          <w:p w14:paraId="5885E7C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0E5686" w:rsidRPr="007E0B31" w14:paraId="5FEC53DC" w14:textId="77777777" w:rsidTr="56193979">
        <w:trPr>
          <w:cantSplit/>
        </w:trPr>
        <w:tc>
          <w:tcPr>
            <w:tcW w:w="2884" w:type="dxa"/>
          </w:tcPr>
          <w:p w14:paraId="026F8A52" w14:textId="77777777" w:rsidR="000E5686" w:rsidRPr="007E0B31" w:rsidRDefault="000E5686" w:rsidP="000E5686">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0E5686" w:rsidRPr="007E0B31" w:rsidRDefault="000E5686" w:rsidP="000E5686">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0E5686" w:rsidRPr="007E0B31" w14:paraId="55EDA8C8" w14:textId="77777777" w:rsidTr="56193979">
        <w:trPr>
          <w:cantSplit/>
        </w:trPr>
        <w:tc>
          <w:tcPr>
            <w:tcW w:w="2884" w:type="dxa"/>
          </w:tcPr>
          <w:p w14:paraId="2952593D" w14:textId="13C2FEE2" w:rsidR="000E5686" w:rsidRPr="005E6EA9" w:rsidRDefault="000E5686" w:rsidP="000E5686">
            <w:pPr>
              <w:pStyle w:val="Arial11Bold"/>
              <w:rPr>
                <w:rFonts w:cs="Arial"/>
              </w:rPr>
            </w:pPr>
            <w:r w:rsidRPr="005E6EA9">
              <w:rPr>
                <w:lang w:val="en-US"/>
              </w:rPr>
              <w:t>IP Completion Day</w:t>
            </w:r>
          </w:p>
        </w:tc>
        <w:tc>
          <w:tcPr>
            <w:tcW w:w="6634" w:type="dxa"/>
          </w:tcPr>
          <w:p w14:paraId="57363720" w14:textId="208EF631" w:rsidR="000E5686" w:rsidRPr="005E6EA9" w:rsidRDefault="000E5686" w:rsidP="000E5686">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0E5686" w:rsidRPr="007E0B31" w14:paraId="39051322" w14:textId="77777777" w:rsidTr="56193979">
        <w:trPr>
          <w:cantSplit/>
        </w:trPr>
        <w:tc>
          <w:tcPr>
            <w:tcW w:w="2884" w:type="dxa"/>
          </w:tcPr>
          <w:p w14:paraId="085A1082" w14:textId="77777777" w:rsidR="000E5686" w:rsidRPr="007E0B31" w:rsidRDefault="000E5686" w:rsidP="000E5686">
            <w:pPr>
              <w:pStyle w:val="Arial11Bold"/>
              <w:rPr>
                <w:rFonts w:cs="Arial"/>
              </w:rPr>
            </w:pPr>
            <w:r w:rsidRPr="007E0B31">
              <w:rPr>
                <w:rFonts w:cs="Arial"/>
              </w:rPr>
              <w:t>IP Turbine Power Fraction</w:t>
            </w:r>
          </w:p>
        </w:tc>
        <w:tc>
          <w:tcPr>
            <w:tcW w:w="6634" w:type="dxa"/>
          </w:tcPr>
          <w:p w14:paraId="0237FD82" w14:textId="77777777" w:rsidR="000E5686" w:rsidRPr="007E0B31" w:rsidRDefault="000E5686" w:rsidP="000E5686">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0E5686" w:rsidRPr="007E0B31" w14:paraId="216AAE0C" w14:textId="77777777" w:rsidTr="56193979">
        <w:trPr>
          <w:cantSplit/>
        </w:trPr>
        <w:tc>
          <w:tcPr>
            <w:tcW w:w="2884" w:type="dxa"/>
          </w:tcPr>
          <w:p w14:paraId="12BBCDF5" w14:textId="77777777" w:rsidR="000E5686" w:rsidRPr="007E0B31" w:rsidRDefault="000E5686" w:rsidP="000E5686">
            <w:pPr>
              <w:pStyle w:val="Arial11Bold"/>
              <w:rPr>
                <w:rFonts w:cs="Arial"/>
              </w:rPr>
            </w:pPr>
            <w:r w:rsidRPr="007E0B31">
              <w:rPr>
                <w:rFonts w:cs="Arial"/>
              </w:rPr>
              <w:t>Isolating Device</w:t>
            </w:r>
          </w:p>
        </w:tc>
        <w:tc>
          <w:tcPr>
            <w:tcW w:w="6634" w:type="dxa"/>
          </w:tcPr>
          <w:p w14:paraId="49D8E8E0" w14:textId="77777777" w:rsidR="000E5686" w:rsidRPr="007E0B31" w:rsidRDefault="000E5686" w:rsidP="000E5686">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0E5686" w:rsidRPr="007E0B31" w14:paraId="34453E39" w14:textId="77777777" w:rsidTr="56193979">
        <w:trPr>
          <w:cantSplit/>
        </w:trPr>
        <w:tc>
          <w:tcPr>
            <w:tcW w:w="2884" w:type="dxa"/>
          </w:tcPr>
          <w:p w14:paraId="14A3BF94" w14:textId="77777777" w:rsidR="000E5686" w:rsidRPr="007E0B31" w:rsidRDefault="000E5686" w:rsidP="000E5686">
            <w:pPr>
              <w:pStyle w:val="Arial11Bold"/>
              <w:rPr>
                <w:rFonts w:cs="Arial"/>
              </w:rPr>
            </w:pPr>
            <w:r w:rsidRPr="007E0B31">
              <w:rPr>
                <w:rFonts w:cs="Arial"/>
              </w:rPr>
              <w:t>Isolation</w:t>
            </w:r>
          </w:p>
        </w:tc>
        <w:tc>
          <w:tcPr>
            <w:tcW w:w="6634" w:type="dxa"/>
          </w:tcPr>
          <w:p w14:paraId="68F95399" w14:textId="77777777" w:rsidR="000E5686" w:rsidRPr="007E0B31" w:rsidRDefault="000E5686" w:rsidP="000E5686">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E5686" w:rsidRPr="007E0B31" w14:paraId="1BD7DF5B" w14:textId="77777777" w:rsidTr="56193979">
        <w:trPr>
          <w:cantSplit/>
        </w:trPr>
        <w:tc>
          <w:tcPr>
            <w:tcW w:w="2884" w:type="dxa"/>
          </w:tcPr>
          <w:p w14:paraId="12863469" w14:textId="77777777" w:rsidR="000E5686" w:rsidRPr="007E0B31" w:rsidRDefault="000E5686" w:rsidP="000E5686">
            <w:pPr>
              <w:pStyle w:val="Arial11Bold"/>
              <w:rPr>
                <w:rFonts w:cs="Arial"/>
              </w:rPr>
            </w:pPr>
            <w:r w:rsidRPr="007E0B31">
              <w:rPr>
                <w:rFonts w:cs="Arial"/>
              </w:rPr>
              <w:t>Joint System Incident</w:t>
            </w:r>
          </w:p>
        </w:tc>
        <w:tc>
          <w:tcPr>
            <w:tcW w:w="6634" w:type="dxa"/>
          </w:tcPr>
          <w:p w14:paraId="41956887" w14:textId="12B5377A" w:rsidR="000E5686" w:rsidRPr="007E0B31" w:rsidRDefault="000E5686" w:rsidP="000E5686">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0E5686" w:rsidRPr="007E0B31" w14:paraId="191172B5" w14:textId="77777777" w:rsidTr="56193979">
        <w:trPr>
          <w:cantSplit/>
        </w:trPr>
        <w:tc>
          <w:tcPr>
            <w:tcW w:w="2884" w:type="dxa"/>
          </w:tcPr>
          <w:p w14:paraId="43A07781" w14:textId="77777777" w:rsidR="000E5686" w:rsidRPr="007E0B31" w:rsidRDefault="000E5686" w:rsidP="000E5686">
            <w:pPr>
              <w:pStyle w:val="Arial11Bold"/>
              <w:rPr>
                <w:rFonts w:cs="Arial"/>
              </w:rPr>
            </w:pPr>
            <w:r w:rsidRPr="007E0B31">
              <w:rPr>
                <w:rFonts w:cs="Arial"/>
              </w:rPr>
              <w:t>Key Safe</w:t>
            </w:r>
          </w:p>
        </w:tc>
        <w:tc>
          <w:tcPr>
            <w:tcW w:w="6634" w:type="dxa"/>
          </w:tcPr>
          <w:p w14:paraId="7E157AB5" w14:textId="77777777" w:rsidR="000E5686" w:rsidRPr="007E0B31" w:rsidRDefault="000E5686" w:rsidP="000E5686">
            <w:pPr>
              <w:pStyle w:val="TableArial11"/>
              <w:rPr>
                <w:rFonts w:cs="Arial"/>
              </w:rPr>
            </w:pPr>
            <w:r w:rsidRPr="007E0B31">
              <w:rPr>
                <w:rFonts w:cs="Arial"/>
              </w:rPr>
              <w:t>A device for the secure retention of keys.</w:t>
            </w:r>
          </w:p>
        </w:tc>
      </w:tr>
      <w:tr w:rsidR="000E5686" w:rsidRPr="007E0B31" w14:paraId="6CBC694D" w14:textId="77777777" w:rsidTr="56193979">
        <w:trPr>
          <w:cantSplit/>
        </w:trPr>
        <w:tc>
          <w:tcPr>
            <w:tcW w:w="2884" w:type="dxa"/>
          </w:tcPr>
          <w:p w14:paraId="4D6A5475" w14:textId="77777777" w:rsidR="000E5686" w:rsidRPr="007E0B31" w:rsidRDefault="000E5686" w:rsidP="000E5686">
            <w:pPr>
              <w:pStyle w:val="Arial11Bold"/>
              <w:rPr>
                <w:rFonts w:cs="Arial"/>
              </w:rPr>
            </w:pPr>
            <w:r w:rsidRPr="007E0B31">
              <w:rPr>
                <w:rFonts w:cs="Arial"/>
              </w:rPr>
              <w:lastRenderedPageBreak/>
              <w:t>Key Safe Key</w:t>
            </w:r>
          </w:p>
        </w:tc>
        <w:tc>
          <w:tcPr>
            <w:tcW w:w="6634" w:type="dxa"/>
          </w:tcPr>
          <w:p w14:paraId="0336EA05" w14:textId="77777777" w:rsidR="000E5686" w:rsidRPr="007E0B31" w:rsidRDefault="000E5686" w:rsidP="000E5686">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0E5686" w:rsidRPr="007E0B31" w14:paraId="1DCBAB6F" w14:textId="77777777" w:rsidTr="56193979">
        <w:trPr>
          <w:cantSplit/>
        </w:trPr>
        <w:tc>
          <w:tcPr>
            <w:tcW w:w="2884" w:type="dxa"/>
          </w:tcPr>
          <w:p w14:paraId="1320A49E" w14:textId="77777777" w:rsidR="000E5686" w:rsidRPr="007E0B31" w:rsidRDefault="000E5686" w:rsidP="000E5686">
            <w:pPr>
              <w:pStyle w:val="Arial11Bold"/>
              <w:rPr>
                <w:rFonts w:cs="Arial"/>
              </w:rPr>
            </w:pPr>
            <w:r w:rsidRPr="007E0B31">
              <w:rPr>
                <w:rFonts w:cs="Arial"/>
              </w:rPr>
              <w:lastRenderedPageBreak/>
              <w:t>Large Power Station</w:t>
            </w:r>
          </w:p>
        </w:tc>
        <w:tc>
          <w:tcPr>
            <w:tcW w:w="6634" w:type="dxa"/>
          </w:tcPr>
          <w:p w14:paraId="6657EC55" w14:textId="18AC66CA" w:rsidR="000E5686" w:rsidRPr="007E0B31" w:rsidDel="007D675E" w:rsidRDefault="000E5686" w:rsidP="000E5686">
            <w:pPr>
              <w:pStyle w:val="TableArial11"/>
              <w:rPr>
                <w:del w:id="42" w:author="ESO Code Admin" w:date="2024-01-17T13:44:00Z"/>
                <w:rFonts w:cs="Arial"/>
              </w:rPr>
            </w:pPr>
            <w:del w:id="43" w:author="ESO Code Admin" w:date="2024-01-17T13:44:00Z">
              <w:r w:rsidRPr="007E0B31" w:rsidDel="007D675E">
                <w:rPr>
                  <w:rFonts w:cs="Arial"/>
                </w:rPr>
                <w:delText xml:space="preserve">A </w:delText>
              </w:r>
              <w:r w:rsidRPr="007E0B31" w:rsidDel="007D675E">
                <w:rPr>
                  <w:rFonts w:cs="Arial"/>
                  <w:b/>
                </w:rPr>
                <w:delText>Power Station</w:delText>
              </w:r>
              <w:r w:rsidRPr="007E0B31" w:rsidDel="007D675E">
                <w:rPr>
                  <w:rFonts w:cs="Arial"/>
                </w:rPr>
                <w:delText xml:space="preserve"> which is </w:delText>
              </w:r>
            </w:del>
          </w:p>
          <w:p w14:paraId="561255CA" w14:textId="0E377949" w:rsidR="000E5686" w:rsidRPr="007E0B31" w:rsidRDefault="000E5686" w:rsidP="000E5686">
            <w:pPr>
              <w:pStyle w:val="TableArial11"/>
              <w:ind w:left="567" w:hanging="567"/>
              <w:rPr>
                <w:rFonts w:cs="Arial"/>
              </w:rPr>
            </w:pPr>
            <w:r w:rsidRPr="007E0B31">
              <w:rPr>
                <w:rFonts w:cs="Arial"/>
              </w:rPr>
              <w:t>(a)</w:t>
            </w:r>
            <w:r w:rsidRPr="007E0B31">
              <w:rPr>
                <w:rFonts w:cs="Arial"/>
              </w:rPr>
              <w:tab/>
            </w:r>
            <w:ins w:id="44" w:author="ESO Code Admin" w:date="2024-01-17T13:45:00Z">
              <w:r w:rsidR="00B840D6" w:rsidRPr="00BD2FCA">
                <w:rPr>
                  <w:rFonts w:cs="Arial"/>
                </w:rPr>
                <w:t xml:space="preserve">A </w:t>
              </w:r>
              <w:r w:rsidR="00B840D6" w:rsidRPr="00361ABE">
                <w:rPr>
                  <w:rFonts w:cs="Arial"/>
                  <w:b/>
                  <w:bCs/>
                </w:rPr>
                <w:t>Generator</w:t>
              </w:r>
              <w:r w:rsidR="00B840D6" w:rsidRPr="00BD2FCA">
                <w:rPr>
                  <w:rFonts w:cs="Arial"/>
                </w:rPr>
                <w:t xml:space="preserve"> in respect of a </w:t>
              </w:r>
              <w:r w:rsidR="00B840D6" w:rsidRPr="00BD2FCA">
                <w:rPr>
                  <w:rFonts w:cs="Arial"/>
                  <w:b/>
                </w:rPr>
                <w:t>Power Station</w:t>
              </w:r>
              <w:r w:rsidR="00B840D6" w:rsidRPr="00BD2FCA">
                <w:rPr>
                  <w:rFonts w:cs="Arial"/>
                </w:rPr>
                <w:t xml:space="preserve"> and that </w:t>
              </w:r>
              <w:r w:rsidR="00B840D6" w:rsidRPr="00361ABE">
                <w:rPr>
                  <w:rFonts w:cs="Arial"/>
                  <w:b/>
                  <w:bCs/>
                </w:rPr>
                <w:t>Generator</w:t>
              </w:r>
              <w:r w:rsidR="00B840D6" w:rsidRPr="00BD2FCA">
                <w:rPr>
                  <w:rFonts w:cs="Arial"/>
                </w:rPr>
                <w:t xml:space="preserve"> has applied for a </w:t>
              </w:r>
              <w:r w:rsidR="00B840D6" w:rsidRPr="00361ABE">
                <w:rPr>
                  <w:rFonts w:cs="Arial"/>
                  <w:b/>
                  <w:bCs/>
                </w:rPr>
                <w:t>CUSC Contract</w:t>
              </w:r>
              <w:r w:rsidR="00B840D6" w:rsidRPr="00BD2FCA">
                <w:rPr>
                  <w:rFonts w:cs="Arial"/>
                </w:rPr>
                <w:t xml:space="preserve"> before </w:t>
              </w:r>
              <w:r w:rsidR="00B840D6">
                <w:rPr>
                  <w:rFonts w:cs="Arial"/>
                </w:rPr>
                <w:t xml:space="preserve">XXXXXX </w:t>
              </w:r>
              <w:r w:rsidR="00B840D6" w:rsidRPr="00361ABE">
                <w:rPr>
                  <w:rFonts w:cs="Arial"/>
                  <w:highlight w:val="yellow"/>
                </w:rPr>
                <w:t>[</w:t>
              </w:r>
              <w:r w:rsidR="00B840D6" w:rsidRPr="00361ABE">
                <w:rPr>
                  <w:rFonts w:cs="Arial"/>
                  <w:i/>
                  <w:iCs/>
                  <w:highlight w:val="yellow"/>
                </w:rPr>
                <w:t>XXXXXX this being the implementation date, which is 10 working days after the Authority Decision date</w:t>
              </w:r>
              <w:r w:rsidR="00B840D6" w:rsidRPr="00361ABE">
                <w:rPr>
                  <w:rFonts w:cs="Arial"/>
                  <w:highlight w:val="yellow"/>
                </w:rPr>
                <w:t>]</w:t>
              </w:r>
              <w:r w:rsidR="00120EE0">
                <w:rPr>
                  <w:rFonts w:cs="Arial"/>
                </w:rPr>
                <w:t xml:space="preserve"> </w:t>
              </w:r>
              <w:r w:rsidR="00B840D6" w:rsidRPr="00BD2FCA">
                <w:rPr>
                  <w:rFonts w:cs="Arial"/>
                </w:rPr>
                <w:t xml:space="preserve">and that </w:t>
              </w:r>
              <w:r w:rsidR="00B840D6" w:rsidRPr="00361ABE">
                <w:rPr>
                  <w:rFonts w:cs="Arial"/>
                  <w:b/>
                  <w:bCs/>
                </w:rPr>
                <w:t>Power Station</w:t>
              </w:r>
              <w:r w:rsidR="00B840D6" w:rsidRPr="00BD2FCA">
                <w:rPr>
                  <w:rFonts w:cs="Arial"/>
                </w:rPr>
                <w:t xml:space="preserve"> is </w:t>
              </w:r>
            </w:ins>
            <w:r w:rsidRPr="007E0B31">
              <w:rPr>
                <w:rFonts w:cs="Arial"/>
              </w:rPr>
              <w:t>directly connected to:</w:t>
            </w:r>
          </w:p>
          <w:p w14:paraId="18720937" w14:textId="7E414EDE" w:rsidR="000E5686" w:rsidRPr="007E0B31" w:rsidRDefault="000E5686" w:rsidP="000E5686">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0E5686" w:rsidRPr="007E0B31" w:rsidRDefault="000E5686" w:rsidP="000E5686">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0E5686" w:rsidRPr="007E0B31" w:rsidRDefault="000E5686" w:rsidP="000E5686">
            <w:pPr>
              <w:pStyle w:val="TableArial11"/>
              <w:ind w:left="567" w:hanging="567"/>
              <w:rPr>
                <w:rFonts w:cs="Arial"/>
              </w:rPr>
            </w:pPr>
            <w:r w:rsidRPr="007E0B31">
              <w:rPr>
                <w:rFonts w:cs="Arial"/>
              </w:rPr>
              <w:t>or,</w:t>
            </w:r>
          </w:p>
          <w:p w14:paraId="46BD628C" w14:textId="3C637A90" w:rsidR="000E5686" w:rsidRPr="007E0B31" w:rsidRDefault="000E5686" w:rsidP="000E5686">
            <w:pPr>
              <w:pStyle w:val="TableArial11"/>
              <w:ind w:left="567" w:hanging="567"/>
              <w:rPr>
                <w:rFonts w:cs="Arial"/>
              </w:rPr>
            </w:pPr>
            <w:r w:rsidRPr="007E0B31">
              <w:rPr>
                <w:rFonts w:cs="Arial"/>
              </w:rPr>
              <w:t>(b)</w:t>
            </w:r>
            <w:r w:rsidRPr="007E0B31">
              <w:rPr>
                <w:rFonts w:cs="Arial"/>
              </w:rPr>
              <w:tab/>
            </w:r>
            <w:ins w:id="45" w:author="ESO Code Admin" w:date="2024-01-17T13:46:00Z">
              <w:r w:rsidR="00A35454" w:rsidRPr="007E0B31">
                <w:rPr>
                  <w:rFonts w:cs="Arial"/>
                </w:rPr>
                <w:t xml:space="preserve">A </w:t>
              </w:r>
              <w:r w:rsidR="00A35454" w:rsidRPr="00361ABE">
                <w:rPr>
                  <w:rFonts w:cs="Arial"/>
                  <w:b/>
                  <w:bCs/>
                </w:rPr>
                <w:t>Generator</w:t>
              </w:r>
              <w:r w:rsidR="00A35454" w:rsidRPr="00361ABE">
                <w:rPr>
                  <w:rFonts w:cs="Arial"/>
                </w:rPr>
                <w:t xml:space="preserve"> in respect of a </w:t>
              </w:r>
              <w:r w:rsidR="00A35454" w:rsidRPr="00361ABE">
                <w:rPr>
                  <w:rFonts w:cs="Arial"/>
                  <w:b/>
                </w:rPr>
                <w:t>Power Station</w:t>
              </w:r>
              <w:r w:rsidR="00A35454" w:rsidRPr="00361ABE">
                <w:rPr>
                  <w:rFonts w:cs="Arial"/>
                </w:rPr>
                <w:t xml:space="preserve"> and that </w:t>
              </w:r>
              <w:r w:rsidR="00A35454" w:rsidRPr="00361ABE">
                <w:rPr>
                  <w:rFonts w:cs="Arial"/>
                  <w:b/>
                  <w:bCs/>
                </w:rPr>
                <w:t>Generator</w:t>
              </w:r>
              <w:r w:rsidR="00A35454" w:rsidRPr="00361ABE">
                <w:rPr>
                  <w:rFonts w:cs="Arial"/>
                </w:rPr>
                <w:t xml:space="preserve"> has applied for a </w:t>
              </w:r>
              <w:r w:rsidR="00A35454" w:rsidRPr="00361ABE">
                <w:rPr>
                  <w:rFonts w:cs="Arial"/>
                  <w:b/>
                  <w:bCs/>
                </w:rPr>
                <w:t>CUSC Contract</w:t>
              </w:r>
              <w:r w:rsidR="00A35454" w:rsidRPr="00361ABE">
                <w:rPr>
                  <w:rFonts w:cs="Arial"/>
                </w:rPr>
                <w:t xml:space="preserve"> and </w:t>
              </w:r>
              <w:r w:rsidR="00A35454" w:rsidRPr="00361ABE">
                <w:rPr>
                  <w:rFonts w:cs="Arial"/>
                  <w:b/>
                  <w:bCs/>
                </w:rPr>
                <w:t>Connection Agreement</w:t>
              </w:r>
              <w:r w:rsidR="00A35454" w:rsidRPr="00361ABE">
                <w:rPr>
                  <w:rFonts w:cs="Arial"/>
                </w:rPr>
                <w:t xml:space="preserve"> before </w:t>
              </w:r>
              <w:r w:rsidR="00A35454">
                <w:rPr>
                  <w:rFonts w:cs="Arial"/>
                </w:rPr>
                <w:t xml:space="preserve">XXXXXX </w:t>
              </w:r>
              <w:r w:rsidR="00A35454" w:rsidRPr="00AF5D1F">
                <w:rPr>
                  <w:rFonts w:cs="Arial"/>
                  <w:highlight w:val="yellow"/>
                </w:rPr>
                <w:t>[</w:t>
              </w:r>
              <w:r w:rsidR="00A35454" w:rsidRPr="00AF5D1F">
                <w:rPr>
                  <w:rFonts w:cs="Arial"/>
                  <w:i/>
                  <w:iCs/>
                  <w:highlight w:val="yellow"/>
                </w:rPr>
                <w:t>XXXXXX this being the implementation date, which is 10 working days after the Authority Decision date</w:t>
              </w:r>
              <w:r w:rsidR="00A35454" w:rsidRPr="00AF5D1F">
                <w:rPr>
                  <w:rFonts w:cs="Arial"/>
                  <w:highlight w:val="yellow"/>
                </w:rPr>
                <w:t>]</w:t>
              </w:r>
              <w:r w:rsidR="00A35454" w:rsidRPr="00361ABE">
                <w:rPr>
                  <w:rFonts w:cs="Arial"/>
                </w:rPr>
                <w:t xml:space="preserve"> and </w:t>
              </w:r>
              <w:r w:rsidR="00A35454">
                <w:rPr>
                  <w:rFonts w:cs="Arial"/>
                </w:rPr>
                <w:t xml:space="preserve">that </w:t>
              </w:r>
              <w:r w:rsidR="00A35454" w:rsidRPr="00361ABE">
                <w:rPr>
                  <w:rFonts w:cs="Arial"/>
                  <w:b/>
                  <w:bCs/>
                </w:rPr>
                <w:t>Power Station</w:t>
              </w:r>
              <w:r w:rsidR="00A35454">
                <w:rPr>
                  <w:rFonts w:cs="Arial"/>
                </w:rPr>
                <w:t xml:space="preserve">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w:t>
            </w:r>
            <w:ins w:id="46" w:author="ESO Code Admin" w:date="2024-01-17T13:46:00Z">
              <w:r w:rsidR="00A35454">
                <w:rPr>
                  <w:rFonts w:cs="Arial"/>
                </w:rPr>
                <w:t xml:space="preserve"> and</w:t>
              </w:r>
            </w:ins>
            <w:r w:rsidRPr="007E0B31">
              <w:rPr>
                <w:rFonts w:cs="Arial"/>
              </w:rPr>
              <w:t xml:space="preserve"> where such </w:t>
            </w:r>
            <w:r w:rsidRPr="007E0B31">
              <w:rPr>
                <w:rFonts w:cs="Arial"/>
                <w:b/>
              </w:rPr>
              <w:t>User System</w:t>
            </w:r>
            <w:r w:rsidRPr="007E0B31">
              <w:rPr>
                <w:rFonts w:cs="Arial"/>
              </w:rPr>
              <w:t xml:space="preserve"> (or part thereof) is connected under normal operating conditions to:</w:t>
            </w:r>
          </w:p>
          <w:p w14:paraId="6A7A7058" w14:textId="2B1B8338"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0E5686" w:rsidRPr="007E0B31" w:rsidRDefault="000E5686" w:rsidP="000E5686">
            <w:pPr>
              <w:pStyle w:val="TableArial11"/>
              <w:ind w:left="567" w:hanging="567"/>
              <w:rPr>
                <w:rFonts w:cs="Arial"/>
              </w:rPr>
            </w:pPr>
            <w:r w:rsidRPr="007E0B31">
              <w:rPr>
                <w:rFonts w:cs="Arial"/>
              </w:rPr>
              <w:t>or,</w:t>
            </w:r>
          </w:p>
          <w:p w14:paraId="5A8815D2" w14:textId="0CAC9170" w:rsidR="000E5686" w:rsidRPr="007E0B31" w:rsidRDefault="000E5686" w:rsidP="000E5686">
            <w:pPr>
              <w:pStyle w:val="TableArial11"/>
              <w:ind w:left="567" w:hanging="567"/>
              <w:rPr>
                <w:rFonts w:cs="Arial"/>
              </w:rPr>
            </w:pPr>
            <w:r w:rsidRPr="007E0B31">
              <w:rPr>
                <w:rFonts w:cs="Arial"/>
              </w:rPr>
              <w:t>(c)</w:t>
            </w:r>
            <w:r w:rsidRPr="007E0B31">
              <w:rPr>
                <w:rFonts w:cs="Arial"/>
              </w:rPr>
              <w:tab/>
            </w:r>
            <w:ins w:id="47" w:author="ESO Code Admin" w:date="2024-01-17T13:48:00Z">
              <w:r w:rsidR="008C0003" w:rsidRPr="007E0B31">
                <w:rPr>
                  <w:rFonts w:cs="Arial"/>
                </w:rPr>
                <w:t xml:space="preserve">A </w:t>
              </w:r>
              <w:r w:rsidR="008C0003" w:rsidRPr="00D32503">
                <w:rPr>
                  <w:rFonts w:cs="Arial"/>
                  <w:b/>
                  <w:bCs/>
                </w:rPr>
                <w:t>Generator</w:t>
              </w:r>
              <w:r w:rsidR="008C0003" w:rsidRPr="00D32503">
                <w:rPr>
                  <w:rFonts w:cs="Arial"/>
                </w:rPr>
                <w:t xml:space="preserve"> in respect of a </w:t>
              </w:r>
              <w:r w:rsidR="008C0003" w:rsidRPr="00D32503">
                <w:rPr>
                  <w:rFonts w:cs="Arial"/>
                  <w:b/>
                </w:rPr>
                <w:t>Power Station</w:t>
              </w:r>
              <w:r w:rsidR="008C0003" w:rsidRPr="00D32503">
                <w:rPr>
                  <w:rFonts w:cs="Arial"/>
                </w:rPr>
                <w:t xml:space="preserve"> and that </w:t>
              </w:r>
              <w:r w:rsidR="008C0003" w:rsidRPr="00D32503">
                <w:rPr>
                  <w:rFonts w:cs="Arial"/>
                  <w:b/>
                  <w:bCs/>
                </w:rPr>
                <w:t>Generator</w:t>
              </w:r>
              <w:r w:rsidR="008C0003" w:rsidRPr="00D32503">
                <w:rPr>
                  <w:rFonts w:cs="Arial"/>
                </w:rPr>
                <w:t xml:space="preserve"> has applied for a </w:t>
              </w:r>
              <w:r w:rsidR="008C0003" w:rsidRPr="00D32503">
                <w:rPr>
                  <w:rFonts w:cs="Arial"/>
                  <w:b/>
                  <w:bCs/>
                </w:rPr>
                <w:t>CUSC Contract</w:t>
              </w:r>
              <w:r w:rsidR="008C0003" w:rsidRPr="00D32503">
                <w:rPr>
                  <w:rFonts w:cs="Arial"/>
                </w:rPr>
                <w:t xml:space="preserve"> and </w:t>
              </w:r>
              <w:r w:rsidR="008C0003" w:rsidRPr="00D32503">
                <w:rPr>
                  <w:rFonts w:cs="Arial"/>
                  <w:b/>
                  <w:bCs/>
                </w:rPr>
                <w:t>Connection Agreement</w:t>
              </w:r>
              <w:r w:rsidR="008C0003" w:rsidRPr="00D32503">
                <w:rPr>
                  <w:rFonts w:cs="Arial"/>
                </w:rPr>
                <w:t xml:space="preserve"> before </w:t>
              </w:r>
              <w:r w:rsidR="008C0003">
                <w:rPr>
                  <w:rFonts w:cs="Arial"/>
                </w:rPr>
                <w:t xml:space="preserve">XXXXXX </w:t>
              </w:r>
              <w:r w:rsidR="008C0003" w:rsidRPr="00AF5D1F">
                <w:rPr>
                  <w:rFonts w:cs="Arial"/>
                  <w:highlight w:val="yellow"/>
                </w:rPr>
                <w:t>[</w:t>
              </w:r>
              <w:r w:rsidR="008C0003" w:rsidRPr="00AF5D1F">
                <w:rPr>
                  <w:rFonts w:cs="Arial"/>
                  <w:i/>
                  <w:iCs/>
                  <w:highlight w:val="yellow"/>
                </w:rPr>
                <w:t>XXXXXX this being the implementation date, which is 10 working days after the Authority Decision date</w:t>
              </w:r>
              <w:r w:rsidR="008C0003" w:rsidRPr="00AF5D1F">
                <w:rPr>
                  <w:rFonts w:cs="Arial"/>
                  <w:highlight w:val="yellow"/>
                </w:rPr>
                <w:t>]</w:t>
              </w:r>
              <w:r w:rsidR="008C0003" w:rsidRPr="00D32503">
                <w:rPr>
                  <w:rFonts w:cs="Arial"/>
                </w:rPr>
                <w:t xml:space="preserve"> </w:t>
              </w:r>
              <w:r w:rsidR="008C0003">
                <w:rPr>
                  <w:rFonts w:cs="Arial"/>
                </w:rPr>
                <w:t xml:space="preserve">that </w:t>
              </w:r>
              <w:r w:rsidR="008C0003" w:rsidRPr="00D32503">
                <w:rPr>
                  <w:rFonts w:cs="Arial"/>
                  <w:b/>
                  <w:bCs/>
                </w:rPr>
                <w:t>Power Station</w:t>
              </w:r>
              <w:r w:rsidR="008C0003">
                <w:rPr>
                  <w:rFonts w:cs="Arial"/>
                </w:rPr>
                <w:t xml:space="preserve"> </w:t>
              </w:r>
            </w:ins>
            <w:ins w:id="48" w:author="ESO Code Admin" w:date="2024-01-17T13:53:00Z">
              <w:r w:rsidR="00F60B3B">
                <w:rPr>
                  <w:rFonts w:cs="Arial"/>
                </w:rPr>
                <w:t xml:space="preserve">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t>
            </w:r>
            <w:ins w:id="49" w:author="ESO Code Admin" w:date="2024-01-17T13:48:00Z">
              <w:r w:rsidR="00C71DAD">
                <w:rPr>
                  <w:rFonts w:cs="Arial"/>
                </w:rPr>
                <w:t xml:space="preserve">and </w:t>
              </w:r>
            </w:ins>
            <w:r w:rsidRPr="007E0B31">
              <w:rPr>
                <w:rFonts w:cs="Arial"/>
              </w:rPr>
              <w:t xml:space="preserve">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ins w:id="50" w:author="ESO Code Admin" w:date="2024-01-17T13:59:00Z">
              <w:r w:rsidR="00ED132B">
                <w:rPr>
                  <w:rFonts w:cs="Arial"/>
                  <w:b/>
                </w:rPr>
                <w:t xml:space="preserve"> </w:t>
              </w:r>
              <w:r w:rsidR="00ED132B" w:rsidRPr="00361ABE">
                <w:rPr>
                  <w:rFonts w:cs="Arial"/>
                  <w:bCs/>
                </w:rPr>
                <w:t>although such</w:t>
              </w:r>
              <w:r w:rsidR="00ED132B">
                <w:rPr>
                  <w:rFonts w:cs="Arial"/>
                  <w:b/>
                </w:rPr>
                <w:t xml:space="preserve"> Power Station </w:t>
              </w:r>
              <w:r w:rsidR="00ED132B" w:rsidRPr="00361ABE">
                <w:rPr>
                  <w:rFonts w:cs="Arial"/>
                  <w:bCs/>
                </w:rPr>
                <w:t>is within the</w:t>
              </w:r>
              <w:r w:rsidR="00ED132B">
                <w:rPr>
                  <w:rFonts w:cs="Arial"/>
                  <w:b/>
                </w:rPr>
                <w:t xml:space="preserve"> GB Synchronous Area</w:t>
              </w:r>
              <w:r w:rsidR="00ED132B" w:rsidRPr="007E0B31">
                <w:rPr>
                  <w:rFonts w:cs="Arial"/>
                </w:rPr>
                <w:t xml:space="preserve">, </w:t>
              </w:r>
              <w:r w:rsidR="00ED132B">
                <w:rPr>
                  <w:rFonts w:cs="Arial"/>
                </w:rPr>
                <w:t>and</w:t>
              </w:r>
            </w:ins>
            <w:del w:id="51" w:author="ESO Code Admin" w:date="2024-01-17T13:59:00Z">
              <w:r w:rsidRPr="007E0B31" w:rsidDel="008873C6">
                <w:rPr>
                  <w:rFonts w:cs="Arial"/>
                </w:rPr>
                <w:delText>, although</w:delText>
              </w:r>
            </w:del>
            <w:r w:rsidRPr="007E0B31">
              <w:rPr>
                <w:rFonts w:cs="Arial"/>
              </w:rPr>
              <w:t xml:space="preserve"> such </w:t>
            </w:r>
            <w:r w:rsidRPr="007E0B31">
              <w:rPr>
                <w:rFonts w:cs="Arial"/>
                <w:b/>
              </w:rPr>
              <w:t>Power Station</w:t>
            </w:r>
            <w:r w:rsidRPr="007E0B31">
              <w:rPr>
                <w:rFonts w:cs="Arial"/>
              </w:rPr>
              <w:t xml:space="preserve"> is in:</w:t>
            </w:r>
          </w:p>
          <w:p w14:paraId="31BA0EB4" w14:textId="65EFA280"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0E5686" w:rsidRPr="007E0B31" w:rsidRDefault="000E5686" w:rsidP="000E5686">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3BF5E340" w14:textId="77777777" w:rsidR="00923ECD" w:rsidRDefault="00923ECD" w:rsidP="00923ECD">
            <w:pPr>
              <w:pStyle w:val="TableArial11"/>
              <w:rPr>
                <w:ins w:id="52" w:author="ESO Code Admin" w:date="2024-01-17T14:00:00Z"/>
                <w:rFonts w:cs="Arial"/>
              </w:rPr>
            </w:pPr>
            <w:ins w:id="53" w:author="ESO Code Admin" w:date="2024-01-17T14:00:00Z">
              <w:r>
                <w:rPr>
                  <w:rFonts w:cs="Arial"/>
                </w:rPr>
                <w:t xml:space="preserve">or, </w:t>
              </w:r>
            </w:ins>
          </w:p>
          <w:p w14:paraId="631BD821" w14:textId="77777777" w:rsidR="00923ECD" w:rsidRDefault="00923ECD" w:rsidP="00923ECD">
            <w:pPr>
              <w:pStyle w:val="TableArial11"/>
              <w:ind w:left="628" w:hanging="628"/>
              <w:rPr>
                <w:ins w:id="54" w:author="ESO Code Admin" w:date="2024-01-17T14:00:00Z"/>
                <w:rFonts w:cs="Arial"/>
              </w:rPr>
            </w:pPr>
            <w:ins w:id="55" w:author="ESO Code Admin" w:date="2024-01-17T14:00:00Z">
              <w:r>
                <w:rPr>
                  <w:rFonts w:cs="Arial"/>
                </w:rPr>
                <w:t>(d)</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Pr>
                  <w:rFonts w:cs="Arial"/>
                </w:rPr>
                <w:t xml:space="preserve">(including any </w:t>
              </w:r>
              <w:r w:rsidRPr="00361ABE">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 xml:space="preserve">XXXXXX this being the implementation date, which is 10 working days after the Authority </w:t>
              </w:r>
              <w:r w:rsidRPr="00AF5D1F">
                <w:rPr>
                  <w:rFonts w:cs="Arial"/>
                  <w:i/>
                  <w:iCs/>
                  <w:highlight w:val="yellow"/>
                </w:rPr>
                <w:lastRenderedPageBreak/>
                <w:t>Decision date</w:t>
              </w:r>
              <w:r w:rsidRPr="00AF5D1F">
                <w:rPr>
                  <w:rFonts w:cs="Arial"/>
                  <w:highlight w:val="yellow"/>
                </w:rPr>
                <w:t>]</w:t>
              </w:r>
              <w:r w:rsidRPr="00BD2FCA">
                <w:rPr>
                  <w:rFonts w:cs="Arial"/>
                </w:rPr>
                <w:t xml:space="preserve"> and that </w:t>
              </w:r>
              <w:r w:rsidRPr="00D32503">
                <w:rPr>
                  <w:rFonts w:cs="Arial"/>
                  <w:b/>
                  <w:bCs/>
                </w:rPr>
                <w:t>Power Station</w:t>
              </w:r>
              <w:r w:rsidRPr="00BD2FCA">
                <w:rPr>
                  <w:rFonts w:cs="Arial"/>
                </w:rPr>
                <w:t xml:space="preserve"> </w:t>
              </w:r>
              <w:r w:rsidRPr="00E01C71">
                <w:rPr>
                  <w:rFonts w:cs="Arial"/>
                </w:rPr>
                <w:t xml:space="preserve">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10</w:t>
              </w:r>
              <w:r>
                <w:rPr>
                  <w:rFonts w:cs="Arial"/>
                </w:rPr>
                <w:t>0</w:t>
              </w:r>
              <w:r w:rsidRPr="00E01C71">
                <w:rPr>
                  <w:rFonts w:cs="Arial"/>
                </w:rPr>
                <w:t>MW or more.</w:t>
              </w:r>
            </w:ins>
          </w:p>
          <w:p w14:paraId="3E3F4793" w14:textId="77777777" w:rsidR="00923ECD" w:rsidRPr="007E0B31" w:rsidRDefault="00923ECD" w:rsidP="00923ECD">
            <w:pPr>
              <w:pStyle w:val="TableArial11"/>
              <w:rPr>
                <w:ins w:id="56" w:author="ESO Code Admin" w:date="2024-01-17T14:00:00Z"/>
                <w:rFonts w:cs="Arial"/>
              </w:rPr>
            </w:pPr>
            <w:ins w:id="57" w:author="ESO Code Admin" w:date="2024-01-17T14:00:00Z">
              <w:r w:rsidRPr="007E0B31">
                <w:rPr>
                  <w:rFonts w:cs="Arial"/>
                </w:rPr>
                <w:t>or</w:t>
              </w:r>
              <w:r>
                <w:rPr>
                  <w:rFonts w:cs="Arial"/>
                </w:rPr>
                <w:t>,</w:t>
              </w:r>
              <w:r w:rsidRPr="007E0B31">
                <w:rPr>
                  <w:rFonts w:cs="Arial"/>
                </w:rPr>
                <w:t xml:space="preserve"> </w:t>
              </w:r>
            </w:ins>
          </w:p>
          <w:p w14:paraId="1CA9A739" w14:textId="77777777" w:rsidR="00923ECD" w:rsidRDefault="00923ECD" w:rsidP="00923ECD">
            <w:pPr>
              <w:pStyle w:val="TableArial11"/>
              <w:ind w:left="567" w:hanging="567"/>
              <w:rPr>
                <w:ins w:id="58" w:author="ESO Code Admin" w:date="2024-01-17T14:00:00Z"/>
                <w:rFonts w:cs="Arial"/>
              </w:rPr>
            </w:pPr>
            <w:ins w:id="59" w:author="ESO Code Admin" w:date="2024-01-17T14:00:00Z">
              <w:r>
                <w:rPr>
                  <w:rFonts w:cs="Arial"/>
                </w:rPr>
                <w:t>(e)</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Pr>
                  <w:rFonts w:cs="Arial"/>
                </w:rPr>
                <w:t xml:space="preserve">and </w:t>
              </w:r>
              <w:r w:rsidRPr="00361ABE">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361ABE">
                <w:rPr>
                  <w:rFonts w:cs="Arial"/>
                  <w:b/>
                  <w:bCs/>
                </w:rPr>
                <w:t>Power Station</w:t>
              </w:r>
              <w:r>
                <w:rPr>
                  <w:rFonts w:cs="Arial"/>
                </w:rPr>
                <w:t xml:space="preserve"> </w:t>
              </w:r>
              <w:r w:rsidRPr="00ED7428">
                <w:rPr>
                  <w:rFonts w:cs="Arial"/>
                </w:rPr>
                <w:t xml:space="preserve">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 such </w:t>
              </w:r>
              <w:r w:rsidRPr="00ED7428">
                <w:rPr>
                  <w:rFonts w:cs="Arial"/>
                  <w:b/>
                </w:rPr>
                <w:t>Power Station</w:t>
              </w:r>
              <w:r w:rsidRPr="00ED7428">
                <w:rPr>
                  <w:rFonts w:cs="Arial"/>
                </w:rPr>
                <w:t xml:space="preserve"> has a </w:t>
              </w:r>
              <w:r w:rsidRPr="00ED7428">
                <w:rPr>
                  <w:rFonts w:cs="Arial"/>
                  <w:b/>
                </w:rPr>
                <w:t>Registered Capacity</w:t>
              </w:r>
              <w:r w:rsidRPr="00ED7428">
                <w:rPr>
                  <w:rFonts w:cs="Arial"/>
                </w:rPr>
                <w:t xml:space="preserve"> of 10</w:t>
              </w:r>
              <w:r>
                <w:rPr>
                  <w:rFonts w:cs="Arial"/>
                </w:rPr>
                <w:t>0</w:t>
              </w:r>
              <w:r w:rsidRPr="00ED7428">
                <w:rPr>
                  <w:rFonts w:cs="Arial"/>
                </w:rPr>
                <w:t>MW or more</w:t>
              </w:r>
              <w:r>
                <w:rPr>
                  <w:rFonts w:cs="Arial"/>
                </w:rPr>
                <w:t>.</w:t>
              </w:r>
            </w:ins>
          </w:p>
          <w:p w14:paraId="338100DC" w14:textId="77777777" w:rsidR="00923ECD" w:rsidRDefault="00923ECD" w:rsidP="00923ECD">
            <w:pPr>
              <w:pStyle w:val="TableArial11"/>
              <w:ind w:left="567" w:hanging="567"/>
              <w:rPr>
                <w:ins w:id="60" w:author="ESO Code Admin" w:date="2024-01-17T14:00:00Z"/>
                <w:rFonts w:cs="Arial"/>
              </w:rPr>
            </w:pPr>
            <w:ins w:id="61" w:author="ESO Code Admin" w:date="2024-01-17T14:00:00Z">
              <w:r>
                <w:rPr>
                  <w:rFonts w:cs="Arial"/>
                </w:rPr>
                <w:t>or,</w:t>
              </w:r>
            </w:ins>
          </w:p>
          <w:p w14:paraId="770AD8E0" w14:textId="77777777" w:rsidR="00923ECD" w:rsidRDefault="00923ECD" w:rsidP="00923ECD">
            <w:pPr>
              <w:pStyle w:val="TableArial11"/>
              <w:ind w:left="567" w:hanging="567"/>
              <w:rPr>
                <w:ins w:id="62" w:author="ESO Code Admin" w:date="2024-01-17T14:00:00Z"/>
                <w:rFonts w:cs="Arial"/>
              </w:rPr>
            </w:pPr>
            <w:ins w:id="63" w:author="ESO Code Admin" w:date="2024-01-17T14:00:00Z">
              <w:r>
                <w:rPr>
                  <w:rFonts w:cs="Arial"/>
                </w:rPr>
                <w:t>(f)</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Pr>
                  <w:rFonts w:cs="Arial"/>
                </w:rPr>
                <w:t xml:space="preserve">and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is</w:t>
              </w:r>
              <w:r>
                <w:rPr>
                  <w:rFonts w:cs="Arial"/>
                </w:rPr>
                <w:t xml:space="preserve">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1</w:t>
              </w:r>
              <w:r>
                <w:rPr>
                  <w:rFonts w:cs="Arial"/>
                </w:rPr>
                <w:t>0</w:t>
              </w:r>
              <w:r w:rsidRPr="00882AF1">
                <w:rPr>
                  <w:rFonts w:cs="Arial"/>
                </w:rPr>
                <w:t>0MW or more</w:t>
              </w:r>
              <w:r>
                <w:rPr>
                  <w:rFonts w:cs="Arial"/>
                </w:rPr>
                <w:t>.</w:t>
              </w:r>
            </w:ins>
          </w:p>
          <w:p w14:paraId="073F2DB2" w14:textId="77777777" w:rsidR="00923ECD" w:rsidRDefault="00923ECD" w:rsidP="000E5686">
            <w:pPr>
              <w:pStyle w:val="TableArial11"/>
              <w:rPr>
                <w:ins w:id="64" w:author="ESO Code Admin" w:date="2024-01-17T14:00:00Z"/>
                <w:rFonts w:cs="Arial"/>
              </w:rPr>
            </w:pPr>
          </w:p>
          <w:p w14:paraId="42A70DDD" w14:textId="1CE48E98" w:rsidR="000E5686" w:rsidRPr="007E0B31" w:rsidRDefault="000E5686" w:rsidP="000E5686">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40707265" w14:textId="77777777" w:rsidTr="56193979">
        <w:trPr>
          <w:cantSplit/>
        </w:trPr>
        <w:tc>
          <w:tcPr>
            <w:tcW w:w="2884" w:type="dxa"/>
          </w:tcPr>
          <w:p w14:paraId="13B8C972" w14:textId="0C9541B8" w:rsidR="000E5686" w:rsidRPr="00221562" w:rsidRDefault="000E5686" w:rsidP="000E5686">
            <w:pPr>
              <w:pStyle w:val="Arial11Bold"/>
              <w:rPr>
                <w:rFonts w:cs="Arial"/>
              </w:rPr>
            </w:pPr>
            <w:r w:rsidRPr="00221562">
              <w:rPr>
                <w:lang w:val="en-US"/>
              </w:rPr>
              <w:lastRenderedPageBreak/>
              <w:t>Legally Binding Decisions of the European Commission and/or the Agency</w:t>
            </w:r>
          </w:p>
        </w:tc>
        <w:tc>
          <w:tcPr>
            <w:tcW w:w="6634" w:type="dxa"/>
          </w:tcPr>
          <w:p w14:paraId="3314CFB0" w14:textId="0C2C4D64" w:rsidR="000E5686" w:rsidRPr="00221562" w:rsidRDefault="000E5686" w:rsidP="000E5686">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0E5686" w:rsidRPr="007E0B31" w14:paraId="1040E1D1" w14:textId="77777777" w:rsidTr="56193979">
        <w:trPr>
          <w:cantSplit/>
        </w:trPr>
        <w:tc>
          <w:tcPr>
            <w:tcW w:w="2884" w:type="dxa"/>
          </w:tcPr>
          <w:p w14:paraId="297C7421" w14:textId="77777777" w:rsidR="000E5686" w:rsidRPr="007E0B31" w:rsidRDefault="000E5686" w:rsidP="000E5686">
            <w:pPr>
              <w:pStyle w:val="Arial11Bold"/>
              <w:rPr>
                <w:rFonts w:cs="Arial"/>
              </w:rPr>
            </w:pPr>
            <w:r w:rsidRPr="007E0B31">
              <w:rPr>
                <w:rFonts w:cs="Arial"/>
              </w:rPr>
              <w:t>Legal Challenge</w:t>
            </w:r>
          </w:p>
        </w:tc>
        <w:tc>
          <w:tcPr>
            <w:tcW w:w="6634" w:type="dxa"/>
          </w:tcPr>
          <w:p w14:paraId="267FCF4F" w14:textId="77777777" w:rsidR="000E5686" w:rsidRPr="007E0B31" w:rsidRDefault="000E5686" w:rsidP="000E5686">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0E5686" w:rsidRPr="007E0B31" w14:paraId="101848A3" w14:textId="77777777" w:rsidTr="56193979">
        <w:trPr>
          <w:cantSplit/>
        </w:trPr>
        <w:tc>
          <w:tcPr>
            <w:tcW w:w="2884" w:type="dxa"/>
          </w:tcPr>
          <w:p w14:paraId="2423D9C8" w14:textId="77777777" w:rsidR="000E5686" w:rsidRPr="007E0B31" w:rsidRDefault="000E5686" w:rsidP="000E5686">
            <w:pPr>
              <w:pStyle w:val="Arial11Bold"/>
              <w:rPr>
                <w:rFonts w:cs="Arial"/>
              </w:rPr>
            </w:pPr>
            <w:r w:rsidRPr="007E0B31">
              <w:rPr>
                <w:rFonts w:cs="Arial"/>
              </w:rPr>
              <w:t>Licence</w:t>
            </w:r>
          </w:p>
        </w:tc>
        <w:tc>
          <w:tcPr>
            <w:tcW w:w="6634" w:type="dxa"/>
          </w:tcPr>
          <w:p w14:paraId="0E6692BE" w14:textId="1578521F" w:rsidR="000E5686" w:rsidRPr="007E0B31" w:rsidRDefault="000E5686" w:rsidP="000E5686">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0E5686" w:rsidRPr="007E0B31" w14:paraId="1ADE1D2C" w14:textId="77777777" w:rsidTr="56193979">
        <w:trPr>
          <w:cantSplit/>
        </w:trPr>
        <w:tc>
          <w:tcPr>
            <w:tcW w:w="2884" w:type="dxa"/>
          </w:tcPr>
          <w:p w14:paraId="0EA73EE1" w14:textId="77777777" w:rsidR="000E5686" w:rsidRPr="007E0B31" w:rsidRDefault="000E5686" w:rsidP="000E5686">
            <w:pPr>
              <w:pStyle w:val="Arial11Bold"/>
              <w:rPr>
                <w:rFonts w:cs="Arial"/>
              </w:rPr>
            </w:pPr>
            <w:r w:rsidRPr="007E0B31">
              <w:rPr>
                <w:rFonts w:cs="Arial"/>
              </w:rPr>
              <w:t>Licence Standards</w:t>
            </w:r>
          </w:p>
        </w:tc>
        <w:tc>
          <w:tcPr>
            <w:tcW w:w="6634" w:type="dxa"/>
          </w:tcPr>
          <w:p w14:paraId="4123F0EA" w14:textId="43F339F7" w:rsidR="000E5686" w:rsidRPr="007E0B31" w:rsidRDefault="000E5686" w:rsidP="000E5686">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0E5686" w:rsidRPr="007E0B31" w14:paraId="14960021" w14:textId="77777777" w:rsidTr="56193979">
        <w:trPr>
          <w:cantSplit/>
        </w:trPr>
        <w:tc>
          <w:tcPr>
            <w:tcW w:w="2884" w:type="dxa"/>
          </w:tcPr>
          <w:p w14:paraId="5611E47E" w14:textId="77777777" w:rsidR="000E5686" w:rsidRPr="007E0B31" w:rsidRDefault="000E5686" w:rsidP="000E5686">
            <w:pPr>
              <w:pStyle w:val="Arial11Bold"/>
              <w:rPr>
                <w:rFonts w:cs="Arial"/>
              </w:rPr>
            </w:pPr>
            <w:r w:rsidRPr="007E0B31">
              <w:rPr>
                <w:rFonts w:cs="Arial"/>
              </w:rPr>
              <w:lastRenderedPageBreak/>
              <w:t>Limited Frequency Sensitive Mode</w:t>
            </w:r>
          </w:p>
        </w:tc>
        <w:tc>
          <w:tcPr>
            <w:tcW w:w="6634" w:type="dxa"/>
          </w:tcPr>
          <w:p w14:paraId="0777A8DE" w14:textId="0AD15A96" w:rsidR="000E5686" w:rsidRPr="007E0B31" w:rsidRDefault="000E5686" w:rsidP="000E5686">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0E5686" w:rsidRPr="007E0B31" w14:paraId="07943C3B" w14:textId="77777777" w:rsidTr="56193979">
        <w:trPr>
          <w:cantSplit/>
        </w:trPr>
        <w:tc>
          <w:tcPr>
            <w:tcW w:w="2884" w:type="dxa"/>
          </w:tcPr>
          <w:p w14:paraId="598F9D4C"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0E5686" w:rsidRPr="007E0B31" w14:paraId="1F330B5F" w14:textId="77777777" w:rsidTr="56193979">
        <w:trPr>
          <w:cantSplit/>
        </w:trPr>
        <w:tc>
          <w:tcPr>
            <w:tcW w:w="2884" w:type="dxa"/>
          </w:tcPr>
          <w:p w14:paraId="5CD748D2"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 xml:space="preserve">Limited Frequency Sensitive Mode – Underfrequency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-U</w:t>
            </w:r>
          </w:p>
        </w:tc>
        <w:tc>
          <w:tcPr>
            <w:tcW w:w="6634" w:type="dxa"/>
          </w:tcPr>
          <w:p w14:paraId="4A1192A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0E5686" w:rsidRPr="007E0B31" w14:paraId="04CF644E" w14:textId="77777777" w:rsidTr="56193979">
        <w:trPr>
          <w:cantSplit/>
        </w:trPr>
        <w:tc>
          <w:tcPr>
            <w:tcW w:w="2884" w:type="dxa"/>
          </w:tcPr>
          <w:p w14:paraId="04481009" w14:textId="77777777" w:rsidR="000E5686" w:rsidRPr="007E0B31" w:rsidRDefault="000E5686" w:rsidP="000E5686">
            <w:pPr>
              <w:pStyle w:val="Arial11Bold"/>
              <w:rPr>
                <w:rFonts w:cs="Arial"/>
              </w:rPr>
            </w:pPr>
            <w:r w:rsidRPr="007E0B31">
              <w:rPr>
                <w:rFonts w:cs="Arial"/>
              </w:rPr>
              <w:t>Limited High Frequency Response</w:t>
            </w:r>
          </w:p>
        </w:tc>
        <w:tc>
          <w:tcPr>
            <w:tcW w:w="6634" w:type="dxa"/>
          </w:tcPr>
          <w:p w14:paraId="5B9BD88C" w14:textId="77777777" w:rsidR="000E5686" w:rsidRPr="007E0B31" w:rsidRDefault="000E5686" w:rsidP="000E5686">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0E5686" w:rsidRPr="007E0B31" w14:paraId="4A585B12" w14:textId="77777777" w:rsidTr="56193979">
        <w:trPr>
          <w:cantSplit/>
        </w:trPr>
        <w:tc>
          <w:tcPr>
            <w:tcW w:w="2884" w:type="dxa"/>
          </w:tcPr>
          <w:p w14:paraId="16E753BE" w14:textId="1BBB246B" w:rsidR="000E5686" w:rsidRPr="007E0B31" w:rsidRDefault="000E5686" w:rsidP="000E5686">
            <w:pPr>
              <w:pStyle w:val="Arial11Bold"/>
              <w:rPr>
                <w:rFonts w:cs="Arial"/>
              </w:rPr>
            </w:pPr>
            <w:r w:rsidRPr="007723AB">
              <w:rPr>
                <w:rFonts w:eastAsia="Calibri" w:cs="Arial"/>
                <w:lang w:val="en-US"/>
              </w:rPr>
              <w:t>Limited Membership Workgroup</w:t>
            </w:r>
          </w:p>
        </w:tc>
        <w:tc>
          <w:tcPr>
            <w:tcW w:w="6634" w:type="dxa"/>
          </w:tcPr>
          <w:p w14:paraId="7570E925" w14:textId="18C1E540" w:rsidR="000E5686" w:rsidRPr="00182491" w:rsidRDefault="000E5686" w:rsidP="000E5686">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0E5686" w:rsidRPr="00182491" w:rsidRDefault="000E5686" w:rsidP="000E5686">
            <w:pPr>
              <w:autoSpaceDE w:val="0"/>
              <w:autoSpaceDN w:val="0"/>
              <w:adjustRightInd w:val="0"/>
              <w:rPr>
                <w:rFonts w:cs="Arial"/>
              </w:rPr>
            </w:pPr>
          </w:p>
          <w:p w14:paraId="43846D0D" w14:textId="19ABC1A4" w:rsidR="000E5686" w:rsidRPr="007E0B31" w:rsidRDefault="000E5686" w:rsidP="000E5686">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0E5686" w:rsidRPr="007E0B31" w14:paraId="01EA6662" w14:textId="77777777" w:rsidTr="56193979">
        <w:trPr>
          <w:cantSplit/>
        </w:trPr>
        <w:tc>
          <w:tcPr>
            <w:tcW w:w="2884" w:type="dxa"/>
          </w:tcPr>
          <w:p w14:paraId="2347B7F7" w14:textId="77777777" w:rsidR="000E5686" w:rsidRPr="007E0B31" w:rsidRDefault="000E5686" w:rsidP="000E5686">
            <w:pPr>
              <w:pStyle w:val="Arial11Bold"/>
              <w:rPr>
                <w:rFonts w:cs="Arial"/>
              </w:rPr>
            </w:pPr>
            <w:bookmarkStart w:id="65" w:name="_DV_C34"/>
            <w:r w:rsidRPr="007E0B31">
              <w:rPr>
                <w:rFonts w:cs="Arial"/>
              </w:rPr>
              <w:t xml:space="preserve">Limited Operational Notification </w:t>
            </w:r>
            <w:r w:rsidRPr="007E0B31">
              <w:rPr>
                <w:rFonts w:cs="Arial"/>
                <w:b w:val="0"/>
              </w:rPr>
              <w:t>or</w:t>
            </w:r>
            <w:r w:rsidRPr="007E0B31">
              <w:rPr>
                <w:rFonts w:cs="Arial"/>
              </w:rPr>
              <w:t xml:space="preserve"> LON</w:t>
            </w:r>
            <w:bookmarkEnd w:id="65"/>
          </w:p>
        </w:tc>
        <w:tc>
          <w:tcPr>
            <w:tcW w:w="6634" w:type="dxa"/>
          </w:tcPr>
          <w:p w14:paraId="116937FB" w14:textId="55A25BAD" w:rsidR="000E5686" w:rsidRPr="007E0B31" w:rsidRDefault="000E5686" w:rsidP="000E5686">
            <w:pPr>
              <w:pStyle w:val="TableArial11"/>
              <w:rPr>
                <w:rFonts w:cs="Arial"/>
              </w:rPr>
            </w:pPr>
            <w:bookmarkStart w:id="66"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66"/>
          </w:p>
          <w:p w14:paraId="0C9542F9" w14:textId="77777777" w:rsidR="000E5686" w:rsidRPr="007E0B31" w:rsidRDefault="000E5686" w:rsidP="000E5686">
            <w:pPr>
              <w:pStyle w:val="TableArial11"/>
              <w:ind w:left="567" w:hanging="567"/>
              <w:rPr>
                <w:rFonts w:cs="Arial"/>
              </w:rPr>
            </w:pPr>
            <w:bookmarkStart w:id="67" w:name="_DV_C36"/>
            <w:r w:rsidRPr="007E0B31">
              <w:rPr>
                <w:rFonts w:cs="Arial"/>
              </w:rPr>
              <w:t>(a)</w:t>
            </w:r>
            <w:r w:rsidRPr="007E0B31">
              <w:rPr>
                <w:rFonts w:cs="Arial"/>
              </w:rPr>
              <w:tab/>
              <w:t xml:space="preserve">with the provisions of the Grid Code specified in the notice, and </w:t>
            </w:r>
            <w:bookmarkEnd w:id="67"/>
          </w:p>
          <w:p w14:paraId="5536F311" w14:textId="77777777" w:rsidR="000E5686" w:rsidRPr="007E0B31" w:rsidRDefault="000E5686" w:rsidP="000E5686">
            <w:pPr>
              <w:pStyle w:val="TableArial11"/>
              <w:ind w:left="567" w:hanging="567"/>
              <w:rPr>
                <w:rFonts w:cs="Arial"/>
              </w:rPr>
            </w:pPr>
            <w:bookmarkStart w:id="68"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68"/>
            <w:proofErr w:type="gramEnd"/>
          </w:p>
          <w:p w14:paraId="3817BE40" w14:textId="77777777" w:rsidR="000E5686" w:rsidRPr="007E0B31" w:rsidRDefault="000E5686" w:rsidP="000E5686">
            <w:pPr>
              <w:pStyle w:val="TableArial11"/>
              <w:rPr>
                <w:rFonts w:cs="Arial"/>
              </w:rPr>
            </w:pPr>
            <w:bookmarkStart w:id="69" w:name="_DV_C38"/>
            <w:r w:rsidRPr="007E0B31">
              <w:rPr>
                <w:rFonts w:cs="Arial"/>
              </w:rPr>
              <w:t xml:space="preserve">and specifying the </w:t>
            </w:r>
            <w:r w:rsidRPr="007E0B31">
              <w:rPr>
                <w:rFonts w:cs="Arial"/>
                <w:b/>
              </w:rPr>
              <w:t>Unresolved Issues</w:t>
            </w:r>
            <w:r w:rsidRPr="007E0B31">
              <w:rPr>
                <w:rFonts w:cs="Arial"/>
              </w:rPr>
              <w:t xml:space="preserve">. </w:t>
            </w:r>
            <w:bookmarkEnd w:id="69"/>
          </w:p>
        </w:tc>
      </w:tr>
      <w:tr w:rsidR="000E5686" w:rsidRPr="007E0B31" w14:paraId="6946C0D5" w14:textId="77777777" w:rsidTr="56193979">
        <w:trPr>
          <w:cantSplit/>
        </w:trPr>
        <w:tc>
          <w:tcPr>
            <w:tcW w:w="2884" w:type="dxa"/>
          </w:tcPr>
          <w:p w14:paraId="18667BDF" w14:textId="77777777" w:rsidR="000E5686" w:rsidRPr="007E0B31" w:rsidRDefault="000E5686" w:rsidP="000E5686">
            <w:pPr>
              <w:pStyle w:val="Arial11Bold"/>
              <w:rPr>
                <w:rFonts w:cs="Arial"/>
              </w:rPr>
            </w:pPr>
            <w:r w:rsidRPr="007E0B31">
              <w:rPr>
                <w:rFonts w:cs="Arial"/>
              </w:rPr>
              <w:t>Load</w:t>
            </w:r>
          </w:p>
        </w:tc>
        <w:tc>
          <w:tcPr>
            <w:tcW w:w="6634" w:type="dxa"/>
          </w:tcPr>
          <w:p w14:paraId="2EAACB51" w14:textId="77777777" w:rsidR="000E5686" w:rsidRPr="007E0B31" w:rsidRDefault="000E5686" w:rsidP="000E5686">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0E5686" w:rsidRPr="007E0B31" w14:paraId="4CDF254C" w14:textId="77777777" w:rsidTr="56193979">
        <w:trPr>
          <w:cantSplit/>
        </w:trPr>
        <w:tc>
          <w:tcPr>
            <w:tcW w:w="2884" w:type="dxa"/>
          </w:tcPr>
          <w:p w14:paraId="5A60A67C" w14:textId="77777777" w:rsidR="000E5686" w:rsidRPr="007E0B31" w:rsidRDefault="000E5686" w:rsidP="000E5686">
            <w:pPr>
              <w:pStyle w:val="Arial11Bold"/>
              <w:rPr>
                <w:rFonts w:cs="Arial"/>
              </w:rPr>
            </w:pPr>
            <w:r w:rsidRPr="007E0B31">
              <w:rPr>
                <w:rFonts w:cs="Arial"/>
              </w:rPr>
              <w:t>Loaded</w:t>
            </w:r>
          </w:p>
        </w:tc>
        <w:tc>
          <w:tcPr>
            <w:tcW w:w="6634" w:type="dxa"/>
          </w:tcPr>
          <w:p w14:paraId="48DFCD98" w14:textId="77777777" w:rsidR="000E5686" w:rsidRPr="007E0B31" w:rsidRDefault="000E5686" w:rsidP="000E5686">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0E5686" w:rsidRPr="007E0B31" w14:paraId="4482A9A2" w14:textId="77777777" w:rsidTr="56193979">
        <w:trPr>
          <w:cantSplit/>
        </w:trPr>
        <w:tc>
          <w:tcPr>
            <w:tcW w:w="2884" w:type="dxa"/>
          </w:tcPr>
          <w:p w14:paraId="7CAD6FB9" w14:textId="02710C28" w:rsidR="000E5686" w:rsidRPr="00A42C57" w:rsidRDefault="000E5686" w:rsidP="000E5686">
            <w:pPr>
              <w:pStyle w:val="Arial11Bold"/>
              <w:rPr>
                <w:rFonts w:cs="Arial"/>
              </w:rPr>
            </w:pPr>
            <w:r w:rsidRPr="002510FF">
              <w:rPr>
                <w:rFonts w:cs="Arial"/>
              </w:rPr>
              <w:t>Load Angle</w:t>
            </w:r>
          </w:p>
        </w:tc>
        <w:tc>
          <w:tcPr>
            <w:tcW w:w="6634" w:type="dxa"/>
          </w:tcPr>
          <w:p w14:paraId="24A40C90" w14:textId="45EC0D1C" w:rsidR="000E5686" w:rsidRPr="00A42C57" w:rsidRDefault="000E5686" w:rsidP="000E5686">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0E5686" w:rsidRPr="007E0B31" w14:paraId="3FF8744F" w14:textId="77777777" w:rsidTr="56193979">
        <w:trPr>
          <w:cantSplit/>
        </w:trPr>
        <w:tc>
          <w:tcPr>
            <w:tcW w:w="2884" w:type="dxa"/>
          </w:tcPr>
          <w:p w14:paraId="27A6AFB9" w14:textId="77777777" w:rsidR="000E5686" w:rsidRPr="007E0B31" w:rsidRDefault="000E5686" w:rsidP="000E5686">
            <w:pPr>
              <w:pStyle w:val="Arial11Bold"/>
              <w:rPr>
                <w:rFonts w:cs="Arial"/>
              </w:rPr>
            </w:pPr>
            <w:r w:rsidRPr="007E0B31">
              <w:rPr>
                <w:rFonts w:cs="Arial"/>
              </w:rPr>
              <w:t>Load Factor</w:t>
            </w:r>
          </w:p>
        </w:tc>
        <w:tc>
          <w:tcPr>
            <w:tcW w:w="6634" w:type="dxa"/>
          </w:tcPr>
          <w:p w14:paraId="40B02140" w14:textId="77777777" w:rsidR="000E5686" w:rsidRPr="007E0B31" w:rsidRDefault="000E5686" w:rsidP="000E5686">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0E5686" w:rsidRPr="007E0B31" w14:paraId="0EBC5AE2" w14:textId="77777777" w:rsidTr="56193979">
        <w:trPr>
          <w:cantSplit/>
        </w:trPr>
        <w:tc>
          <w:tcPr>
            <w:tcW w:w="2884" w:type="dxa"/>
          </w:tcPr>
          <w:p w14:paraId="3992CF4B" w14:textId="77777777" w:rsidR="000E5686" w:rsidRPr="007E0B31" w:rsidRDefault="000E5686" w:rsidP="000E5686">
            <w:pPr>
              <w:pStyle w:val="Arial11Bold"/>
              <w:rPr>
                <w:rFonts w:cs="Arial"/>
              </w:rPr>
            </w:pPr>
            <w:r w:rsidRPr="007E0B31">
              <w:rPr>
                <w:rFonts w:cs="Arial"/>
              </w:rPr>
              <w:lastRenderedPageBreak/>
              <w:t>Load Management Block</w:t>
            </w:r>
          </w:p>
        </w:tc>
        <w:tc>
          <w:tcPr>
            <w:tcW w:w="6634" w:type="dxa"/>
          </w:tcPr>
          <w:p w14:paraId="50274CDB" w14:textId="77777777" w:rsidR="000E5686" w:rsidRPr="007E0B31" w:rsidRDefault="000E5686" w:rsidP="000E5686">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0E5686" w:rsidRPr="007E0B31" w14:paraId="53E23EC8" w14:textId="77777777" w:rsidTr="56193979">
        <w:trPr>
          <w:cantSplit/>
        </w:trPr>
        <w:tc>
          <w:tcPr>
            <w:tcW w:w="2884" w:type="dxa"/>
          </w:tcPr>
          <w:p w14:paraId="6AF74419" w14:textId="77777777" w:rsidR="000E5686" w:rsidRPr="007E0B31" w:rsidRDefault="000E5686" w:rsidP="000E5686">
            <w:pPr>
              <w:pStyle w:val="Arial11Bold"/>
              <w:rPr>
                <w:rFonts w:cs="Arial"/>
              </w:rPr>
            </w:pPr>
            <w:r w:rsidRPr="007E0B31">
              <w:rPr>
                <w:rFonts w:cs="Arial"/>
              </w:rPr>
              <w:t xml:space="preserve">Local Joint Restoration Plan </w:t>
            </w:r>
          </w:p>
        </w:tc>
        <w:tc>
          <w:tcPr>
            <w:tcW w:w="6634" w:type="dxa"/>
          </w:tcPr>
          <w:p w14:paraId="2AFC7589" w14:textId="636D88AC" w:rsidR="000E5686" w:rsidRPr="000B675D" w:rsidRDefault="000E5686" w:rsidP="000E5686">
            <w:pPr>
              <w:pStyle w:val="Default"/>
              <w:jc w:val="both"/>
            </w:pPr>
            <w:r w:rsidRPr="005C20E3">
              <w:rPr>
                <w:sz w:val="20"/>
                <w:szCs w:val="20"/>
              </w:rPr>
              <w:t xml:space="preserve">A plan produced under OC9.4.7.12 detailing the agreed method and procedure by which a </w:t>
            </w:r>
            <w:r w:rsidRPr="004C77B9">
              <w:rPr>
                <w:b/>
                <w:sz w:val="20"/>
                <w:szCs w:val="20"/>
              </w:rPr>
              <w:t xml:space="preserve">Black Start Service Provider </w:t>
            </w:r>
            <w:r w:rsidRPr="005C20E3">
              <w:rPr>
                <w:sz w:val="20"/>
                <w:szCs w:val="20"/>
              </w:rPr>
              <w:t xml:space="preserve">will energise part of the </w:t>
            </w:r>
            <w:r w:rsidRPr="005C20E3">
              <w:rPr>
                <w:b/>
                <w:sz w:val="20"/>
                <w:szCs w:val="20"/>
              </w:rPr>
              <w:t xml:space="preserve">Total System </w:t>
            </w:r>
            <w:r w:rsidRPr="005C20E3">
              <w:rPr>
                <w:sz w:val="20"/>
                <w:szCs w:val="20"/>
              </w:rPr>
              <w:t xml:space="preserve">and meet complementary blocks of local </w:t>
            </w:r>
            <w:r w:rsidRPr="005C20E3">
              <w:rPr>
                <w:b/>
                <w:sz w:val="20"/>
                <w:szCs w:val="20"/>
              </w:rPr>
              <w:t xml:space="preserve">Demand </w:t>
            </w:r>
            <w:proofErr w:type="gramStart"/>
            <w:r w:rsidRPr="005C20E3">
              <w:rPr>
                <w:sz w:val="20"/>
                <w:szCs w:val="20"/>
              </w:rPr>
              <w:t>so as to</w:t>
            </w:r>
            <w:proofErr w:type="gramEnd"/>
            <w:r w:rsidRPr="005C20E3">
              <w:rPr>
                <w:sz w:val="20"/>
                <w:szCs w:val="20"/>
              </w:rPr>
              <w:t xml:space="preserve"> form a </w:t>
            </w:r>
            <w:r w:rsidRPr="005C20E3">
              <w:rPr>
                <w:b/>
                <w:sz w:val="20"/>
                <w:szCs w:val="20"/>
              </w:rPr>
              <w:t>Power Island</w:t>
            </w:r>
            <w:r w:rsidRPr="005C20E3">
              <w:rPr>
                <w:sz w:val="20"/>
                <w:szCs w:val="20"/>
              </w:rPr>
              <w:t>.</w:t>
            </w:r>
            <w:r w:rsidRPr="004C77B9">
              <w:rPr>
                <w:sz w:val="20"/>
                <w:szCs w:val="20"/>
              </w:rPr>
              <w:t xml:space="preserve"> </w:t>
            </w:r>
          </w:p>
          <w:p w14:paraId="61DD5BE2" w14:textId="77777777" w:rsidR="000E5686" w:rsidRDefault="000E5686" w:rsidP="000E5686">
            <w:pPr>
              <w:pStyle w:val="Default"/>
              <w:jc w:val="both"/>
              <w:rPr>
                <w:sz w:val="20"/>
                <w:szCs w:val="20"/>
              </w:rPr>
            </w:pPr>
          </w:p>
          <w:p w14:paraId="3235C563" w14:textId="754EFD86" w:rsidR="000E5686" w:rsidRPr="007E0B31" w:rsidRDefault="000E5686" w:rsidP="000E5686">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5C20E3">
              <w:rPr>
                <w:b/>
              </w:rPr>
              <w:t xml:space="preserve"> </w:t>
            </w:r>
            <w:r w:rsidRPr="007E0B31">
              <w:rPr>
                <w:rFonts w:cs="Arial"/>
              </w:rPr>
              <w:t xml:space="preserve">other than those at a </w:t>
            </w:r>
            <w:r w:rsidRPr="007E0B31">
              <w:rPr>
                <w:rFonts w:cs="Arial"/>
                <w:b/>
              </w:rPr>
              <w:t>Black Start Station</w:t>
            </w:r>
            <w:r w:rsidRPr="005C20E3">
              <w:rPr>
                <w:b/>
              </w:rPr>
              <w:t xml:space="preserve"> </w:t>
            </w:r>
            <w:r w:rsidRPr="007E0B31">
              <w:rPr>
                <w:rFonts w:cs="Arial"/>
              </w:rPr>
              <w:t xml:space="preserve">and cover the creation of one or more </w:t>
            </w:r>
            <w:r w:rsidRPr="007E0B31">
              <w:rPr>
                <w:rFonts w:cs="Arial"/>
                <w:b/>
              </w:rPr>
              <w:t>Power Islands</w:t>
            </w:r>
            <w:r w:rsidRPr="005C20E3">
              <w:rPr>
                <w:highlight w:val="darkGray"/>
              </w:rPr>
              <w:t>.</w:t>
            </w:r>
          </w:p>
        </w:tc>
      </w:tr>
      <w:tr w:rsidR="000E5686" w:rsidRPr="007E0B31" w14:paraId="74F6FA25" w14:textId="77777777" w:rsidTr="56193979">
        <w:trPr>
          <w:cantSplit/>
        </w:trPr>
        <w:tc>
          <w:tcPr>
            <w:tcW w:w="2884" w:type="dxa"/>
          </w:tcPr>
          <w:p w14:paraId="298F5400" w14:textId="77777777" w:rsidR="000E5686" w:rsidRPr="007E0B31" w:rsidRDefault="000E5686" w:rsidP="000E5686">
            <w:pPr>
              <w:pStyle w:val="Arial11Bold"/>
              <w:rPr>
                <w:rFonts w:cs="Arial"/>
              </w:rPr>
            </w:pPr>
            <w:r w:rsidRPr="007E0B31">
              <w:rPr>
                <w:rFonts w:cs="Arial"/>
              </w:rPr>
              <w:t>Local Safety Instructions</w:t>
            </w:r>
          </w:p>
        </w:tc>
        <w:tc>
          <w:tcPr>
            <w:tcW w:w="6634" w:type="dxa"/>
          </w:tcPr>
          <w:p w14:paraId="7A965991" w14:textId="1F7D937B" w:rsidR="000E5686" w:rsidRPr="007E0B31" w:rsidRDefault="000E5686" w:rsidP="000E5686">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0E5686" w:rsidRPr="007E0B31" w14:paraId="77B1C1F3" w14:textId="77777777" w:rsidTr="56193979">
        <w:trPr>
          <w:cantSplit/>
        </w:trPr>
        <w:tc>
          <w:tcPr>
            <w:tcW w:w="2884" w:type="dxa"/>
          </w:tcPr>
          <w:p w14:paraId="41E761FD" w14:textId="77777777" w:rsidR="000E5686" w:rsidRPr="007E0B31" w:rsidRDefault="000E5686" w:rsidP="000E5686">
            <w:pPr>
              <w:pStyle w:val="Arial11Bold"/>
              <w:rPr>
                <w:rFonts w:cs="Arial"/>
              </w:rPr>
            </w:pPr>
            <w:r w:rsidRPr="007E0B31">
              <w:rPr>
                <w:rFonts w:cs="Arial"/>
              </w:rPr>
              <w:t>Local Switching Procedure</w:t>
            </w:r>
          </w:p>
        </w:tc>
        <w:tc>
          <w:tcPr>
            <w:tcW w:w="6634" w:type="dxa"/>
          </w:tcPr>
          <w:p w14:paraId="64A70D2F" w14:textId="77777777" w:rsidR="000E5686" w:rsidRPr="007E0B31" w:rsidRDefault="000E5686" w:rsidP="000E5686">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0E5686" w:rsidRPr="007E0B31" w14:paraId="4247B2A6" w14:textId="77777777" w:rsidTr="56193979">
        <w:trPr>
          <w:cantSplit/>
        </w:trPr>
        <w:tc>
          <w:tcPr>
            <w:tcW w:w="2884" w:type="dxa"/>
          </w:tcPr>
          <w:p w14:paraId="796A8D79" w14:textId="77777777" w:rsidR="000E5686" w:rsidRPr="007E0B31" w:rsidRDefault="000E5686" w:rsidP="000E5686">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0E5686" w:rsidRPr="007E0B31" w:rsidRDefault="000E5686" w:rsidP="000E5686">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0E5686" w:rsidRPr="007E0B31" w14:paraId="7AF5C5F6" w14:textId="77777777" w:rsidTr="56193979">
        <w:trPr>
          <w:cantSplit/>
        </w:trPr>
        <w:tc>
          <w:tcPr>
            <w:tcW w:w="2884" w:type="dxa"/>
          </w:tcPr>
          <w:p w14:paraId="539D52FC" w14:textId="77777777" w:rsidR="000E5686" w:rsidRPr="007E0B31" w:rsidRDefault="000E5686" w:rsidP="000E5686">
            <w:pPr>
              <w:pStyle w:val="Arial11Bold"/>
              <w:rPr>
                <w:rFonts w:cs="Arial"/>
              </w:rPr>
            </w:pPr>
            <w:r w:rsidRPr="007E0B31">
              <w:rPr>
                <w:rFonts w:cs="Arial"/>
              </w:rPr>
              <w:t>Location</w:t>
            </w:r>
          </w:p>
        </w:tc>
        <w:tc>
          <w:tcPr>
            <w:tcW w:w="6634" w:type="dxa"/>
          </w:tcPr>
          <w:p w14:paraId="55856EBA" w14:textId="77777777" w:rsidR="000E5686" w:rsidRPr="007E0B31" w:rsidRDefault="000E5686" w:rsidP="000E5686">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0E5686" w:rsidRPr="007E0B31" w14:paraId="0E4BDD8F" w14:textId="77777777" w:rsidTr="56193979">
        <w:trPr>
          <w:cantSplit/>
        </w:trPr>
        <w:tc>
          <w:tcPr>
            <w:tcW w:w="2884" w:type="dxa"/>
          </w:tcPr>
          <w:p w14:paraId="41B859E4" w14:textId="77777777" w:rsidR="000E5686" w:rsidRPr="007E0B31" w:rsidRDefault="000E5686" w:rsidP="000E5686">
            <w:pPr>
              <w:pStyle w:val="Arial11Bold"/>
              <w:rPr>
                <w:rFonts w:cs="Arial"/>
              </w:rPr>
            </w:pPr>
            <w:r w:rsidRPr="007E0B31">
              <w:rPr>
                <w:rFonts w:cs="Arial"/>
              </w:rPr>
              <w:t>Locked</w:t>
            </w:r>
          </w:p>
        </w:tc>
        <w:tc>
          <w:tcPr>
            <w:tcW w:w="6634" w:type="dxa"/>
          </w:tcPr>
          <w:p w14:paraId="585D4C7B" w14:textId="77777777" w:rsidR="000E5686" w:rsidRPr="007E0B31" w:rsidRDefault="000E5686" w:rsidP="000E5686">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0E5686" w:rsidRPr="007E0B31" w14:paraId="57EA3F5C" w14:textId="77777777" w:rsidTr="56193979">
        <w:trPr>
          <w:cantSplit/>
        </w:trPr>
        <w:tc>
          <w:tcPr>
            <w:tcW w:w="2884" w:type="dxa"/>
          </w:tcPr>
          <w:p w14:paraId="0F7F6662" w14:textId="77777777" w:rsidR="000E5686" w:rsidRPr="007E0B31" w:rsidRDefault="000E5686" w:rsidP="000E5686">
            <w:pPr>
              <w:pStyle w:val="Arial11Bold"/>
              <w:rPr>
                <w:rFonts w:cs="Arial"/>
              </w:rPr>
            </w:pPr>
            <w:r w:rsidRPr="007E0B31">
              <w:rPr>
                <w:rFonts w:cs="Arial"/>
              </w:rPr>
              <w:t>Locking</w:t>
            </w:r>
          </w:p>
        </w:tc>
        <w:tc>
          <w:tcPr>
            <w:tcW w:w="6634" w:type="dxa"/>
          </w:tcPr>
          <w:p w14:paraId="25877041" w14:textId="77777777" w:rsidR="000E5686" w:rsidRPr="007E0B31" w:rsidRDefault="000E5686" w:rsidP="000E5686">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0E5686" w:rsidRPr="007E0B31" w14:paraId="05FD6AF9" w14:textId="77777777" w:rsidTr="56193979">
        <w:trPr>
          <w:cantSplit/>
        </w:trPr>
        <w:tc>
          <w:tcPr>
            <w:tcW w:w="2884" w:type="dxa"/>
          </w:tcPr>
          <w:p w14:paraId="508D8CC7" w14:textId="77777777" w:rsidR="000E5686" w:rsidRPr="007E0B31" w:rsidRDefault="000E5686" w:rsidP="000E5686">
            <w:pPr>
              <w:pStyle w:val="Arial11Bold"/>
              <w:rPr>
                <w:rFonts w:cs="Arial"/>
              </w:rPr>
            </w:pPr>
            <w:r w:rsidRPr="007E0B31">
              <w:rPr>
                <w:rFonts w:cs="Arial"/>
              </w:rPr>
              <w:t>Low Frequency Relay</w:t>
            </w:r>
          </w:p>
        </w:tc>
        <w:tc>
          <w:tcPr>
            <w:tcW w:w="6634" w:type="dxa"/>
          </w:tcPr>
          <w:p w14:paraId="615E9EC2" w14:textId="77777777" w:rsidR="000E5686" w:rsidRPr="007E0B31" w:rsidRDefault="000E5686" w:rsidP="000E5686">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0E5686" w:rsidRPr="007E0B31" w14:paraId="3E4531E5" w14:textId="77777777" w:rsidTr="56193979">
        <w:trPr>
          <w:cantSplit/>
        </w:trPr>
        <w:tc>
          <w:tcPr>
            <w:tcW w:w="2884" w:type="dxa"/>
          </w:tcPr>
          <w:p w14:paraId="65FD748C" w14:textId="77777777" w:rsidR="000E5686" w:rsidRPr="007E0B31" w:rsidRDefault="000E5686" w:rsidP="000E5686">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0E5686" w:rsidRPr="007E0B31" w:rsidRDefault="000E5686" w:rsidP="000E5686">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0E5686" w:rsidRPr="007E0B31" w14:paraId="1231D50D" w14:textId="77777777" w:rsidTr="56193979">
        <w:trPr>
          <w:cantSplit/>
        </w:trPr>
        <w:tc>
          <w:tcPr>
            <w:tcW w:w="2884" w:type="dxa"/>
          </w:tcPr>
          <w:p w14:paraId="7F97E239" w14:textId="77777777" w:rsidR="000E5686" w:rsidRPr="007E0B31" w:rsidRDefault="000E5686" w:rsidP="000E5686">
            <w:pPr>
              <w:pStyle w:val="Arial11Bold"/>
              <w:rPr>
                <w:rFonts w:cs="Arial"/>
              </w:rPr>
            </w:pPr>
            <w:r w:rsidRPr="007E0B31">
              <w:rPr>
                <w:rFonts w:cs="Arial"/>
              </w:rPr>
              <w:t>LV Side of the Offshore Platform</w:t>
            </w:r>
          </w:p>
        </w:tc>
        <w:tc>
          <w:tcPr>
            <w:tcW w:w="6634" w:type="dxa"/>
          </w:tcPr>
          <w:p w14:paraId="00CEA237" w14:textId="77777777" w:rsidR="000E5686" w:rsidRPr="007E0B31" w:rsidRDefault="000E5686" w:rsidP="000E5686">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0E5686" w:rsidRPr="007E0B31" w14:paraId="43E02C23" w14:textId="77777777" w:rsidTr="56193979">
        <w:trPr>
          <w:cantSplit/>
        </w:trPr>
        <w:tc>
          <w:tcPr>
            <w:tcW w:w="2884" w:type="dxa"/>
          </w:tcPr>
          <w:p w14:paraId="149BA9AB" w14:textId="77777777" w:rsidR="000E5686" w:rsidRPr="007E0B31" w:rsidRDefault="000E5686" w:rsidP="000E5686">
            <w:pPr>
              <w:pStyle w:val="Level1Text"/>
              <w:tabs>
                <w:tab w:val="left" w:pos="0"/>
                <w:tab w:val="left" w:pos="34"/>
              </w:tabs>
              <w:ind w:left="0" w:firstLine="0"/>
              <w:rPr>
                <w:rFonts w:cs="Arial"/>
                <w:b/>
                <w:color w:val="auto"/>
                <w:lang w:val="en-GB"/>
              </w:rPr>
            </w:pPr>
            <w:r w:rsidRPr="007E0B31">
              <w:rPr>
                <w:rFonts w:cs="Arial"/>
                <w:b/>
                <w:color w:val="auto"/>
              </w:rPr>
              <w:lastRenderedPageBreak/>
              <w:t>Main Plant and Apparatus</w:t>
            </w:r>
          </w:p>
        </w:tc>
        <w:tc>
          <w:tcPr>
            <w:tcW w:w="6634" w:type="dxa"/>
          </w:tcPr>
          <w:p w14:paraId="32C8C795" w14:textId="20E0653A"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0E5686" w:rsidRDefault="000E5686" w:rsidP="000E5686">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0E5686" w:rsidRPr="00745344" w:rsidRDefault="000E5686" w:rsidP="000E5686">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0E5686" w:rsidRPr="007E0B31" w14:paraId="29A17BF0" w14:textId="77777777" w:rsidTr="56193979">
        <w:trPr>
          <w:cantSplit/>
        </w:trPr>
        <w:tc>
          <w:tcPr>
            <w:tcW w:w="2884" w:type="dxa"/>
          </w:tcPr>
          <w:p w14:paraId="0A0A0725" w14:textId="77777777" w:rsidR="000E5686" w:rsidRPr="007E0B31" w:rsidRDefault="000E5686" w:rsidP="000E5686">
            <w:pPr>
              <w:pStyle w:val="Arial11Bold"/>
              <w:rPr>
                <w:rFonts w:cs="Arial"/>
              </w:rPr>
            </w:pPr>
            <w:r w:rsidRPr="007E0B31">
              <w:rPr>
                <w:rFonts w:cs="Arial"/>
              </w:rPr>
              <w:t>Main Protection</w:t>
            </w:r>
          </w:p>
        </w:tc>
        <w:tc>
          <w:tcPr>
            <w:tcW w:w="6634" w:type="dxa"/>
          </w:tcPr>
          <w:p w14:paraId="3DC0D468" w14:textId="77777777" w:rsidR="000E5686" w:rsidRPr="007E0B31" w:rsidRDefault="000E5686" w:rsidP="000E5686">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0E5686" w:rsidRPr="007E0B31" w14:paraId="76CC7C36" w14:textId="77777777" w:rsidTr="56193979">
        <w:trPr>
          <w:cantSplit/>
        </w:trPr>
        <w:tc>
          <w:tcPr>
            <w:tcW w:w="2884" w:type="dxa"/>
          </w:tcPr>
          <w:p w14:paraId="331C7E14" w14:textId="77777777" w:rsidR="000E5686" w:rsidRPr="007E0B31" w:rsidRDefault="000E5686" w:rsidP="000E5686">
            <w:pPr>
              <w:pStyle w:val="Arial11Bold"/>
              <w:rPr>
                <w:rFonts w:cs="Arial"/>
              </w:rPr>
            </w:pPr>
            <w:bookmarkStart w:id="70" w:name="_DV_C39"/>
            <w:r w:rsidRPr="007E0B31">
              <w:rPr>
                <w:rFonts w:cs="Arial"/>
              </w:rPr>
              <w:t>Manufacturer’s Data &amp; Performance Report</w:t>
            </w:r>
            <w:bookmarkEnd w:id="70"/>
          </w:p>
        </w:tc>
        <w:tc>
          <w:tcPr>
            <w:tcW w:w="6634" w:type="dxa"/>
          </w:tcPr>
          <w:p w14:paraId="671DA193" w14:textId="02EFD935" w:rsidR="000E5686" w:rsidRPr="007E0B31" w:rsidRDefault="000E5686" w:rsidP="000E5686">
            <w:pPr>
              <w:pStyle w:val="TableArial11"/>
              <w:rPr>
                <w:rFonts w:cs="Arial"/>
              </w:rPr>
            </w:pPr>
            <w:bookmarkStart w:id="7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71"/>
          </w:p>
        </w:tc>
      </w:tr>
      <w:tr w:rsidR="000E5686" w:rsidRPr="007E0B31" w14:paraId="0E2893AA" w14:textId="77777777" w:rsidTr="56193979">
        <w:trPr>
          <w:cantSplit/>
        </w:trPr>
        <w:tc>
          <w:tcPr>
            <w:tcW w:w="2884" w:type="dxa"/>
          </w:tcPr>
          <w:p w14:paraId="1DC60E78" w14:textId="77777777" w:rsidR="000E5686" w:rsidRPr="007E0B31" w:rsidRDefault="000E5686" w:rsidP="000E5686">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0E5686" w:rsidRPr="007E0B31" w:rsidRDefault="000E5686" w:rsidP="000E5686">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0E5686" w:rsidRPr="007E0B31" w14:paraId="0E3E88D3" w14:textId="77777777" w:rsidTr="56193979">
        <w:trPr>
          <w:cantSplit/>
        </w:trPr>
        <w:tc>
          <w:tcPr>
            <w:tcW w:w="2884" w:type="dxa"/>
          </w:tcPr>
          <w:p w14:paraId="45B588B2" w14:textId="77777777" w:rsidR="000E5686" w:rsidRPr="007E0B31" w:rsidRDefault="000E5686" w:rsidP="000E5686">
            <w:pPr>
              <w:pStyle w:val="Arial11Bold"/>
              <w:rPr>
                <w:rFonts w:cs="Arial"/>
              </w:rPr>
            </w:pPr>
            <w:r w:rsidRPr="007E0B31">
              <w:rPr>
                <w:rFonts w:cs="Arial"/>
              </w:rPr>
              <w:t>Market Operation Data Interface System (MODIS)</w:t>
            </w:r>
          </w:p>
        </w:tc>
        <w:tc>
          <w:tcPr>
            <w:tcW w:w="6634" w:type="dxa"/>
          </w:tcPr>
          <w:p w14:paraId="6049E762" w14:textId="5373A31D" w:rsidR="000E5686" w:rsidRPr="007E0B31" w:rsidRDefault="000E5686" w:rsidP="000E5686">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0E5686" w:rsidRPr="007E0B31" w14:paraId="2E9600F6" w14:textId="77777777" w:rsidTr="56193979">
        <w:trPr>
          <w:cantSplit/>
        </w:trPr>
        <w:tc>
          <w:tcPr>
            <w:tcW w:w="2884" w:type="dxa"/>
          </w:tcPr>
          <w:p w14:paraId="1013C18D" w14:textId="77777777" w:rsidR="000E5686" w:rsidRPr="007E0B31" w:rsidRDefault="000E5686" w:rsidP="000E5686">
            <w:pPr>
              <w:pStyle w:val="Arial11Bold"/>
              <w:rPr>
                <w:rFonts w:cs="Arial"/>
              </w:rPr>
            </w:pPr>
            <w:r w:rsidRPr="007E0B31">
              <w:rPr>
                <w:rFonts w:cs="Arial"/>
              </w:rPr>
              <w:t>Market Suspension Threshold</w:t>
            </w:r>
          </w:p>
        </w:tc>
        <w:tc>
          <w:tcPr>
            <w:tcW w:w="6634" w:type="dxa"/>
          </w:tcPr>
          <w:p w14:paraId="60F4E8DB" w14:textId="77777777" w:rsidR="000E5686" w:rsidRPr="007E0B31" w:rsidRDefault="000E5686" w:rsidP="000E5686">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0E5686" w:rsidRPr="007E0B31" w14:paraId="1F49614C" w14:textId="77777777" w:rsidTr="56193979">
        <w:trPr>
          <w:cantSplit/>
        </w:trPr>
        <w:tc>
          <w:tcPr>
            <w:tcW w:w="2884" w:type="dxa"/>
          </w:tcPr>
          <w:p w14:paraId="4BAFAA51" w14:textId="77777777" w:rsidR="000E5686" w:rsidRPr="007E0B31" w:rsidRDefault="000E5686" w:rsidP="000E5686">
            <w:pPr>
              <w:pStyle w:val="Arial11Bold"/>
              <w:rPr>
                <w:rFonts w:cs="Arial"/>
              </w:rPr>
            </w:pPr>
            <w:r w:rsidRPr="007E0B31">
              <w:rPr>
                <w:rFonts w:cs="Arial"/>
              </w:rPr>
              <w:t>Material Effect</w:t>
            </w:r>
          </w:p>
        </w:tc>
        <w:tc>
          <w:tcPr>
            <w:tcW w:w="6634" w:type="dxa"/>
          </w:tcPr>
          <w:p w14:paraId="2D25D42C" w14:textId="1645633C" w:rsidR="000E5686" w:rsidRPr="007E0B31" w:rsidRDefault="000E5686" w:rsidP="000E5686">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0E5686" w:rsidRPr="007E0B31" w14:paraId="4FE4892A" w14:textId="77777777" w:rsidTr="56193979">
        <w:trPr>
          <w:cantSplit/>
        </w:trPr>
        <w:tc>
          <w:tcPr>
            <w:tcW w:w="2884" w:type="dxa"/>
          </w:tcPr>
          <w:p w14:paraId="5D2654C2" w14:textId="77777777" w:rsidR="000E5686" w:rsidRPr="007E0B31" w:rsidRDefault="000E5686" w:rsidP="000E5686">
            <w:pPr>
              <w:pStyle w:val="Arial11Bold"/>
              <w:rPr>
                <w:rFonts w:cs="Arial"/>
              </w:rPr>
            </w:pPr>
            <w:r w:rsidRPr="007E0B31">
              <w:rPr>
                <w:rFonts w:cs="Arial"/>
              </w:rPr>
              <w:t>Materially Affected Party</w:t>
            </w:r>
          </w:p>
        </w:tc>
        <w:tc>
          <w:tcPr>
            <w:tcW w:w="6634" w:type="dxa"/>
          </w:tcPr>
          <w:p w14:paraId="228E8081" w14:textId="77777777" w:rsidR="000E5686" w:rsidRPr="007E0B31" w:rsidRDefault="000E5686" w:rsidP="000E5686">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0E5686" w:rsidRPr="007E0B31" w14:paraId="21849F19" w14:textId="77777777" w:rsidTr="56193979">
        <w:trPr>
          <w:cantSplit/>
        </w:trPr>
        <w:tc>
          <w:tcPr>
            <w:tcW w:w="2884" w:type="dxa"/>
          </w:tcPr>
          <w:p w14:paraId="3DA54DDA" w14:textId="1AE4917A" w:rsidR="000E5686" w:rsidRPr="007E0B31" w:rsidRDefault="000E5686" w:rsidP="000E5686">
            <w:pPr>
              <w:pStyle w:val="Arial11Bold"/>
              <w:rPr>
                <w:rFonts w:cs="Arial"/>
              </w:rPr>
            </w:pPr>
            <w:r w:rsidRPr="005C20E3">
              <w:rPr>
                <w:color w:val="000000" w:themeColor="text1"/>
              </w:rPr>
              <w:t>Maximum Export Capability</w:t>
            </w:r>
          </w:p>
        </w:tc>
        <w:tc>
          <w:tcPr>
            <w:tcW w:w="6634" w:type="dxa"/>
          </w:tcPr>
          <w:p w14:paraId="09A88861" w14:textId="6FF8BD00" w:rsidR="000E5686" w:rsidRPr="007E0B31" w:rsidRDefault="000E5686" w:rsidP="000E5686">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0E5686" w:rsidRPr="007E0B31" w14:paraId="08244F89" w14:textId="77777777" w:rsidTr="56193979">
        <w:trPr>
          <w:cantSplit/>
        </w:trPr>
        <w:tc>
          <w:tcPr>
            <w:tcW w:w="2884" w:type="dxa"/>
          </w:tcPr>
          <w:p w14:paraId="0D6EE1DC" w14:textId="77777777" w:rsidR="000E5686" w:rsidRPr="007E0B31" w:rsidRDefault="000E5686" w:rsidP="000E5686">
            <w:pPr>
              <w:pStyle w:val="Arial11Bold"/>
              <w:rPr>
                <w:rFonts w:cs="Arial"/>
                <w:highlight w:val="green"/>
              </w:rPr>
            </w:pPr>
            <w:r w:rsidRPr="007E0B31">
              <w:rPr>
                <w:rFonts w:cs="Arial"/>
              </w:rPr>
              <w:lastRenderedPageBreak/>
              <w:t>Maximum Export Capacity</w:t>
            </w:r>
          </w:p>
        </w:tc>
        <w:tc>
          <w:tcPr>
            <w:tcW w:w="6634" w:type="dxa"/>
          </w:tcPr>
          <w:p w14:paraId="71DB60FA" w14:textId="77777777" w:rsidR="000E5686" w:rsidRPr="007E0B31" w:rsidRDefault="000E5686" w:rsidP="000E5686">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0E5686" w:rsidRPr="007E0B31" w14:paraId="0948B47C" w14:textId="77777777" w:rsidTr="56193979">
        <w:trPr>
          <w:cantSplit/>
        </w:trPr>
        <w:tc>
          <w:tcPr>
            <w:tcW w:w="2884" w:type="dxa"/>
          </w:tcPr>
          <w:p w14:paraId="740BDFDB" w14:textId="77777777" w:rsidR="000E5686" w:rsidRPr="007E0B31" w:rsidRDefault="000E5686" w:rsidP="000E5686">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0E5686" w:rsidRPr="007E0B31" w14:paraId="37163BB3" w14:textId="77777777" w:rsidTr="56193979">
        <w:trPr>
          <w:cantSplit/>
        </w:trPr>
        <w:tc>
          <w:tcPr>
            <w:tcW w:w="2884" w:type="dxa"/>
          </w:tcPr>
          <w:p w14:paraId="4540B3A4" w14:textId="77777777" w:rsidR="000E5686" w:rsidRPr="007E0B31" w:rsidRDefault="000E5686" w:rsidP="000E5686">
            <w:pPr>
              <w:pStyle w:val="Arial11Bold"/>
              <w:rPr>
                <w:rFonts w:cs="Arial"/>
              </w:rPr>
            </w:pPr>
            <w:r w:rsidRPr="007E0B31">
              <w:rPr>
                <w:rFonts w:cs="Arial"/>
              </w:rPr>
              <w:t>Maximum Generation Service or MGS</w:t>
            </w:r>
          </w:p>
        </w:tc>
        <w:tc>
          <w:tcPr>
            <w:tcW w:w="6634" w:type="dxa"/>
          </w:tcPr>
          <w:p w14:paraId="5E387610" w14:textId="7EFCA426" w:rsidR="000E5686" w:rsidRPr="007E0B31" w:rsidRDefault="000E5686" w:rsidP="000E5686">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0E5686" w:rsidRPr="007E0B31" w14:paraId="1FF4E953" w14:textId="77777777" w:rsidTr="56193979">
        <w:trPr>
          <w:cantSplit/>
        </w:trPr>
        <w:tc>
          <w:tcPr>
            <w:tcW w:w="2884" w:type="dxa"/>
          </w:tcPr>
          <w:p w14:paraId="6AFD0D7A" w14:textId="77777777" w:rsidR="000E5686" w:rsidRPr="007E0B31" w:rsidRDefault="000E5686" w:rsidP="000E5686">
            <w:pPr>
              <w:pStyle w:val="Arial11Bold"/>
              <w:rPr>
                <w:rFonts w:cs="Arial"/>
              </w:rPr>
            </w:pPr>
            <w:r w:rsidRPr="007E0B31">
              <w:rPr>
                <w:rFonts w:cs="Arial"/>
              </w:rPr>
              <w:t>Maximum Generation Service Agreement</w:t>
            </w:r>
          </w:p>
        </w:tc>
        <w:tc>
          <w:tcPr>
            <w:tcW w:w="6634" w:type="dxa"/>
          </w:tcPr>
          <w:p w14:paraId="08FAFE28" w14:textId="4B8999EC" w:rsidR="000E5686" w:rsidRPr="007E0B31" w:rsidRDefault="000E5686" w:rsidP="000E5686">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0E5686" w:rsidRPr="007E0B31" w14:paraId="52F03BE5" w14:textId="77777777" w:rsidTr="56193979">
        <w:trPr>
          <w:cantSplit/>
        </w:trPr>
        <w:tc>
          <w:tcPr>
            <w:tcW w:w="2884" w:type="dxa"/>
          </w:tcPr>
          <w:p w14:paraId="11A7CFC0" w14:textId="77777777" w:rsidR="000E5686" w:rsidRPr="007E0B31" w:rsidRDefault="000E5686" w:rsidP="000E5686">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0E5686" w:rsidRPr="007E0B31" w:rsidRDefault="000E5686" w:rsidP="000E5686">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0E5686" w:rsidRPr="007E0B31" w14:paraId="11D155E9" w14:textId="77777777" w:rsidTr="56193979">
        <w:trPr>
          <w:cantSplit/>
        </w:trPr>
        <w:tc>
          <w:tcPr>
            <w:tcW w:w="2884" w:type="dxa"/>
          </w:tcPr>
          <w:p w14:paraId="62C8C8BB" w14:textId="217F8DC3" w:rsidR="000E5686" w:rsidRPr="007E0B31" w:rsidRDefault="000E5686" w:rsidP="000E5686">
            <w:pPr>
              <w:pStyle w:val="Arial11Bold"/>
              <w:rPr>
                <w:rFonts w:cs="Arial"/>
              </w:rPr>
            </w:pPr>
            <w:r w:rsidRPr="005C20E3">
              <w:rPr>
                <w:color w:val="000000" w:themeColor="text1"/>
              </w:rPr>
              <w:t>Maximum Import Capability</w:t>
            </w:r>
          </w:p>
        </w:tc>
        <w:tc>
          <w:tcPr>
            <w:tcW w:w="6634" w:type="dxa"/>
          </w:tcPr>
          <w:p w14:paraId="4BC9A525" w14:textId="34778CF5" w:rsidR="000E5686" w:rsidRPr="007E0B31" w:rsidRDefault="000E5686" w:rsidP="000E5686">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0E5686" w:rsidRPr="007E0B31" w14:paraId="0967C22C" w14:textId="77777777" w:rsidTr="56193979">
        <w:trPr>
          <w:cantSplit/>
        </w:trPr>
        <w:tc>
          <w:tcPr>
            <w:tcW w:w="2884" w:type="dxa"/>
          </w:tcPr>
          <w:p w14:paraId="6536B201" w14:textId="77777777" w:rsidR="000E5686" w:rsidRPr="007E0B31" w:rsidRDefault="000E5686" w:rsidP="000E5686">
            <w:pPr>
              <w:pStyle w:val="Arial11Bold"/>
              <w:rPr>
                <w:rFonts w:cs="Arial"/>
                <w:highlight w:val="green"/>
              </w:rPr>
            </w:pPr>
            <w:r w:rsidRPr="007E0B31">
              <w:rPr>
                <w:rFonts w:cs="Arial"/>
              </w:rPr>
              <w:t>Maximum Import Capacity</w:t>
            </w:r>
          </w:p>
        </w:tc>
        <w:tc>
          <w:tcPr>
            <w:tcW w:w="6634" w:type="dxa"/>
          </w:tcPr>
          <w:p w14:paraId="7E57CD31" w14:textId="77777777" w:rsidR="000E5686" w:rsidRPr="007E0B31" w:rsidRDefault="000E5686" w:rsidP="000E5686">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0E5686" w:rsidRPr="007E0B31" w14:paraId="03CA429B" w14:textId="77777777" w:rsidTr="56193979">
        <w:trPr>
          <w:cantSplit/>
        </w:trPr>
        <w:tc>
          <w:tcPr>
            <w:tcW w:w="2884" w:type="dxa"/>
          </w:tcPr>
          <w:p w14:paraId="2ED59A0E" w14:textId="77777777" w:rsidR="000E5686" w:rsidRPr="007E0B31" w:rsidRDefault="000E5686" w:rsidP="000E5686">
            <w:pPr>
              <w:pStyle w:val="Arial11Bold"/>
              <w:rPr>
                <w:rFonts w:cs="Arial"/>
              </w:rPr>
            </w:pPr>
            <w:r w:rsidRPr="00373816">
              <w:t xml:space="preserve">Maximum Import Power </w:t>
            </w:r>
          </w:p>
        </w:tc>
        <w:tc>
          <w:tcPr>
            <w:tcW w:w="6634" w:type="dxa"/>
          </w:tcPr>
          <w:p w14:paraId="5383D68A" w14:textId="77777777" w:rsidR="000E5686" w:rsidRPr="007E0B31" w:rsidRDefault="000E5686" w:rsidP="000E5686">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0E5686" w:rsidRPr="007E0B31" w14:paraId="3B0FB9D5" w14:textId="77777777" w:rsidTr="56193979">
        <w:trPr>
          <w:cantSplit/>
        </w:trPr>
        <w:tc>
          <w:tcPr>
            <w:tcW w:w="2884" w:type="dxa"/>
          </w:tcPr>
          <w:p w14:paraId="6C90BEB7" w14:textId="77777777" w:rsidR="000E5686" w:rsidRPr="007E0B31" w:rsidRDefault="000E5686" w:rsidP="000E5686">
            <w:pPr>
              <w:pStyle w:val="Arial11Bold"/>
              <w:rPr>
                <w:rFonts w:cs="Arial"/>
              </w:rPr>
            </w:pPr>
            <w:r w:rsidRPr="007E0B31">
              <w:rPr>
                <w:rFonts w:cs="Arial"/>
              </w:rPr>
              <w:lastRenderedPageBreak/>
              <w:t>Medium Power Station</w:t>
            </w:r>
          </w:p>
        </w:tc>
        <w:tc>
          <w:tcPr>
            <w:tcW w:w="6634" w:type="dxa"/>
          </w:tcPr>
          <w:p w14:paraId="07F15D2F" w14:textId="02057C37" w:rsidR="000E5686" w:rsidRPr="007E0B31" w:rsidDel="00F31E29" w:rsidRDefault="000E5686" w:rsidP="000E5686">
            <w:pPr>
              <w:pStyle w:val="TableArial11"/>
              <w:rPr>
                <w:del w:id="72" w:author="ESO Code Admin" w:date="2024-01-17T14:01:00Z"/>
                <w:rFonts w:cs="Arial"/>
              </w:rPr>
            </w:pPr>
            <w:del w:id="73" w:author="ESO Code Admin" w:date="2024-01-17T14:01:00Z">
              <w:r w:rsidRPr="007E0B31" w:rsidDel="00F31E29">
                <w:rPr>
                  <w:rFonts w:cs="Arial"/>
                </w:rPr>
                <w:delText xml:space="preserve">A </w:delText>
              </w:r>
              <w:r w:rsidRPr="007E0B31" w:rsidDel="00F31E29">
                <w:rPr>
                  <w:rFonts w:cs="Arial"/>
                  <w:b/>
                </w:rPr>
                <w:delText>Power Station</w:delText>
              </w:r>
              <w:r w:rsidRPr="007E0B31" w:rsidDel="00F31E29">
                <w:rPr>
                  <w:rFonts w:cs="Arial"/>
                </w:rPr>
                <w:delText xml:space="preserve"> which is</w:delText>
              </w:r>
            </w:del>
          </w:p>
          <w:p w14:paraId="51907A5D" w14:textId="61EC66B9" w:rsidR="000E5686" w:rsidRPr="007E0B31" w:rsidRDefault="000E5686" w:rsidP="000E5686">
            <w:pPr>
              <w:pStyle w:val="TableArial11"/>
              <w:ind w:left="567" w:hanging="567"/>
              <w:rPr>
                <w:rFonts w:cs="Arial"/>
              </w:rPr>
            </w:pPr>
            <w:r w:rsidRPr="007E0B31">
              <w:rPr>
                <w:rFonts w:cs="Arial"/>
              </w:rPr>
              <w:t>(a)</w:t>
            </w:r>
            <w:r w:rsidRPr="007E0B31">
              <w:rPr>
                <w:rFonts w:cs="Arial"/>
              </w:rPr>
              <w:tab/>
            </w:r>
            <w:ins w:id="74" w:author="ESO Code Admin" w:date="2024-01-17T14:01:00Z">
              <w:r w:rsidR="00DC3594" w:rsidRPr="00BD2FCA">
                <w:rPr>
                  <w:rFonts w:cs="Arial"/>
                </w:rPr>
                <w:t xml:space="preserve">A </w:t>
              </w:r>
              <w:r w:rsidR="00DC3594" w:rsidRPr="00D32503">
                <w:rPr>
                  <w:rFonts w:cs="Arial"/>
                  <w:b/>
                  <w:bCs/>
                </w:rPr>
                <w:t>Generator</w:t>
              </w:r>
              <w:r w:rsidR="00DC3594" w:rsidRPr="00BD2FCA">
                <w:rPr>
                  <w:rFonts w:cs="Arial"/>
                </w:rPr>
                <w:t xml:space="preserve"> in respect of a </w:t>
              </w:r>
              <w:r w:rsidR="00DC3594" w:rsidRPr="00BD2FCA">
                <w:rPr>
                  <w:rFonts w:cs="Arial"/>
                  <w:b/>
                </w:rPr>
                <w:t>Power Station</w:t>
              </w:r>
              <w:r w:rsidR="00DC3594" w:rsidRPr="00BD2FCA">
                <w:rPr>
                  <w:rFonts w:cs="Arial"/>
                </w:rPr>
                <w:t xml:space="preserve"> and that </w:t>
              </w:r>
              <w:r w:rsidR="00DC3594" w:rsidRPr="00D32503">
                <w:rPr>
                  <w:rFonts w:cs="Arial"/>
                  <w:b/>
                  <w:bCs/>
                </w:rPr>
                <w:t>Generator</w:t>
              </w:r>
              <w:r w:rsidR="00DC3594" w:rsidRPr="00BD2FCA">
                <w:rPr>
                  <w:rFonts w:cs="Arial"/>
                </w:rPr>
                <w:t xml:space="preserve"> has applied for a </w:t>
              </w:r>
              <w:r w:rsidR="00DC3594" w:rsidRPr="00D32503">
                <w:rPr>
                  <w:rFonts w:cs="Arial"/>
                  <w:b/>
                  <w:bCs/>
                </w:rPr>
                <w:t>CUSC Contract</w:t>
              </w:r>
              <w:r w:rsidR="00DC3594" w:rsidRPr="00BD2FCA">
                <w:rPr>
                  <w:rFonts w:cs="Arial"/>
                </w:rPr>
                <w:t xml:space="preserve"> before </w:t>
              </w:r>
              <w:r w:rsidR="00DC3594">
                <w:rPr>
                  <w:rFonts w:cs="Arial"/>
                </w:rPr>
                <w:t xml:space="preserve">XXXXXX </w:t>
              </w:r>
              <w:r w:rsidR="00DC3594" w:rsidRPr="00AF5D1F">
                <w:rPr>
                  <w:rFonts w:cs="Arial"/>
                  <w:highlight w:val="yellow"/>
                </w:rPr>
                <w:t>[</w:t>
              </w:r>
              <w:r w:rsidR="00DC3594" w:rsidRPr="00AF5D1F">
                <w:rPr>
                  <w:rFonts w:cs="Arial"/>
                  <w:i/>
                  <w:iCs/>
                  <w:highlight w:val="yellow"/>
                </w:rPr>
                <w:t>XXXXXX this being the implementation date, which is 10 working days after the Authority Decision date</w:t>
              </w:r>
              <w:r w:rsidR="00DC3594" w:rsidRPr="00AF5D1F">
                <w:rPr>
                  <w:rFonts w:cs="Arial"/>
                  <w:highlight w:val="yellow"/>
                </w:rPr>
                <w:t>]</w:t>
              </w:r>
              <w:r w:rsidR="00DC3594" w:rsidRPr="00BD2FCA">
                <w:rPr>
                  <w:rFonts w:cs="Arial"/>
                </w:rPr>
                <w:t xml:space="preserve"> and that </w:t>
              </w:r>
              <w:r w:rsidR="00DC3594" w:rsidRPr="00D32503">
                <w:rPr>
                  <w:rFonts w:cs="Arial"/>
                  <w:b/>
                  <w:bCs/>
                </w:rPr>
                <w:t>Power Station</w:t>
              </w:r>
              <w:r w:rsidR="00DC3594" w:rsidRPr="00BD2FCA">
                <w:rPr>
                  <w:rFonts w:cs="Arial"/>
                </w:rPr>
                <w:t xml:space="preserve"> is </w:t>
              </w:r>
            </w:ins>
            <w:r w:rsidRPr="007E0B31">
              <w:rPr>
                <w:rFonts w:cs="Arial"/>
              </w:rPr>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0E5686" w:rsidRPr="007E0B31" w:rsidRDefault="000E5686" w:rsidP="000E5686">
            <w:pPr>
              <w:pStyle w:val="TableArial11"/>
              <w:ind w:left="567" w:hanging="567"/>
              <w:rPr>
                <w:rFonts w:cs="Arial"/>
              </w:rPr>
            </w:pPr>
            <w:r w:rsidRPr="007E0B31">
              <w:rPr>
                <w:rFonts w:cs="Arial"/>
              </w:rPr>
              <w:t>or,</w:t>
            </w:r>
          </w:p>
          <w:p w14:paraId="272C46D3" w14:textId="4179FE9B" w:rsidR="000E5686" w:rsidRPr="007E0B31" w:rsidRDefault="000E5686" w:rsidP="000E5686">
            <w:pPr>
              <w:pStyle w:val="TableArial11"/>
              <w:ind w:left="567" w:hanging="567"/>
              <w:rPr>
                <w:rFonts w:cs="Arial"/>
              </w:rPr>
            </w:pPr>
            <w:r w:rsidRPr="007E0B31">
              <w:rPr>
                <w:rFonts w:cs="Arial"/>
              </w:rPr>
              <w:t>(b)</w:t>
            </w:r>
            <w:r w:rsidRPr="007E0B31">
              <w:rPr>
                <w:rFonts w:cs="Arial"/>
              </w:rPr>
              <w:tab/>
            </w:r>
            <w:ins w:id="75" w:author="ESO Code Admin" w:date="2024-01-17T14:01:00Z">
              <w:r w:rsidR="00540C3A" w:rsidRPr="00BD2FCA">
                <w:rPr>
                  <w:rFonts w:cs="Arial"/>
                </w:rPr>
                <w:t xml:space="preserve">A </w:t>
              </w:r>
              <w:r w:rsidR="00540C3A" w:rsidRPr="00D32503">
                <w:rPr>
                  <w:rFonts w:cs="Arial"/>
                  <w:b/>
                  <w:bCs/>
                </w:rPr>
                <w:t>Generator</w:t>
              </w:r>
              <w:r w:rsidR="00540C3A" w:rsidRPr="00BD2FCA">
                <w:rPr>
                  <w:rFonts w:cs="Arial"/>
                </w:rPr>
                <w:t xml:space="preserve"> in respect of a </w:t>
              </w:r>
              <w:r w:rsidR="00540C3A" w:rsidRPr="00BD2FCA">
                <w:rPr>
                  <w:rFonts w:cs="Arial"/>
                  <w:b/>
                </w:rPr>
                <w:t>Power Station</w:t>
              </w:r>
              <w:r w:rsidR="00540C3A" w:rsidRPr="00BD2FCA">
                <w:rPr>
                  <w:rFonts w:cs="Arial"/>
                </w:rPr>
                <w:t xml:space="preserve"> and that </w:t>
              </w:r>
              <w:r w:rsidR="00540C3A" w:rsidRPr="00D32503">
                <w:rPr>
                  <w:rFonts w:cs="Arial"/>
                  <w:b/>
                  <w:bCs/>
                </w:rPr>
                <w:t>Generator</w:t>
              </w:r>
              <w:r w:rsidR="00540C3A" w:rsidRPr="00BD2FCA">
                <w:rPr>
                  <w:rFonts w:cs="Arial"/>
                </w:rPr>
                <w:t xml:space="preserve"> has applied for a </w:t>
              </w:r>
              <w:r w:rsidR="00540C3A" w:rsidRPr="00361ABE">
                <w:rPr>
                  <w:rFonts w:cs="Arial"/>
                  <w:b/>
                  <w:bCs/>
                </w:rPr>
                <w:t>CUSC Contract</w:t>
              </w:r>
              <w:r w:rsidR="00540C3A">
                <w:rPr>
                  <w:rFonts w:cs="Arial"/>
                </w:rPr>
                <w:t xml:space="preserve"> and/or </w:t>
              </w:r>
              <w:r w:rsidR="00540C3A" w:rsidRPr="00361ABE">
                <w:rPr>
                  <w:rFonts w:cs="Arial"/>
                  <w:b/>
                  <w:bCs/>
                </w:rPr>
                <w:t>Connection Agreement</w:t>
              </w:r>
              <w:r w:rsidR="00540C3A">
                <w:rPr>
                  <w:rFonts w:cs="Arial"/>
                </w:rPr>
                <w:t xml:space="preserve"> </w:t>
              </w:r>
              <w:r w:rsidR="00540C3A" w:rsidRPr="00BD2FCA">
                <w:rPr>
                  <w:rFonts w:cs="Arial"/>
                </w:rPr>
                <w:t xml:space="preserve">before </w:t>
              </w:r>
              <w:r w:rsidR="00540C3A">
                <w:rPr>
                  <w:rFonts w:cs="Arial"/>
                </w:rPr>
                <w:t xml:space="preserve">XXXXXX </w:t>
              </w:r>
              <w:r w:rsidR="00540C3A" w:rsidRPr="00AF5D1F">
                <w:rPr>
                  <w:rFonts w:cs="Arial"/>
                  <w:highlight w:val="yellow"/>
                </w:rPr>
                <w:t>[</w:t>
              </w:r>
              <w:r w:rsidR="00540C3A" w:rsidRPr="00AF5D1F">
                <w:rPr>
                  <w:rFonts w:cs="Arial"/>
                  <w:i/>
                  <w:iCs/>
                  <w:highlight w:val="yellow"/>
                </w:rPr>
                <w:t>XXXXXX this being the implementation date, which is 10 working days after the Authority Decision date</w:t>
              </w:r>
              <w:r w:rsidR="00540C3A" w:rsidRPr="00AF5D1F">
                <w:rPr>
                  <w:rFonts w:cs="Arial"/>
                  <w:highlight w:val="yellow"/>
                </w:rPr>
                <w:t>]</w:t>
              </w:r>
              <w:r w:rsidR="00540C3A" w:rsidRPr="00BD2FCA">
                <w:rPr>
                  <w:rFonts w:cs="Arial"/>
                </w:rPr>
                <w:t xml:space="preserve"> and that </w:t>
              </w:r>
              <w:r w:rsidR="00540C3A" w:rsidRPr="00D32503">
                <w:rPr>
                  <w:rFonts w:cs="Arial"/>
                  <w:b/>
                  <w:bCs/>
                </w:rPr>
                <w:t>Power Station</w:t>
              </w:r>
              <w:r w:rsidR="00540C3A" w:rsidRPr="00BD2FCA">
                <w:rPr>
                  <w:rFonts w:cs="Arial"/>
                </w:rPr>
                <w:t xml:space="preserve"> </w:t>
              </w:r>
              <w:r w:rsidR="00540C3A">
                <w:rPr>
                  <w:rFonts w:cs="Arial"/>
                </w:rPr>
                <w:t xml:space="preserve">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0E5686" w:rsidRPr="007E0B31" w:rsidRDefault="000E5686" w:rsidP="000E5686">
            <w:pPr>
              <w:pStyle w:val="TableArial11"/>
              <w:ind w:left="567" w:hanging="567"/>
              <w:rPr>
                <w:rFonts w:cs="Arial"/>
              </w:rPr>
            </w:pPr>
            <w:r w:rsidRPr="007E0B31">
              <w:rPr>
                <w:rFonts w:cs="Arial"/>
              </w:rPr>
              <w:t>or,</w:t>
            </w:r>
          </w:p>
          <w:p w14:paraId="0673E0E4" w14:textId="77777777" w:rsidR="009B415F" w:rsidRDefault="000E5686" w:rsidP="009B415F">
            <w:pPr>
              <w:pStyle w:val="TableArial11"/>
              <w:ind w:left="628" w:hanging="628"/>
              <w:rPr>
                <w:ins w:id="76" w:author="ESO Code Admin" w:date="2024-01-17T14:03:00Z"/>
                <w:rFonts w:cs="Arial"/>
              </w:rPr>
            </w:pPr>
            <w:r w:rsidRPr="007E0B31">
              <w:rPr>
                <w:rFonts w:cs="Arial"/>
              </w:rPr>
              <w:t>(c)</w:t>
            </w:r>
            <w:r w:rsidRPr="007E0B31">
              <w:rPr>
                <w:rFonts w:cs="Arial"/>
              </w:rPr>
              <w:tab/>
            </w:r>
            <w:ins w:id="77" w:author="ESO Code Admin" w:date="2024-01-17T14:02:00Z">
              <w:r w:rsidR="006C4EF7" w:rsidRPr="00BD2FCA">
                <w:rPr>
                  <w:rFonts w:cs="Arial"/>
                </w:rPr>
                <w:t xml:space="preserve">A </w:t>
              </w:r>
              <w:r w:rsidR="006C4EF7" w:rsidRPr="00D32503">
                <w:rPr>
                  <w:rFonts w:cs="Arial"/>
                  <w:b/>
                  <w:bCs/>
                </w:rPr>
                <w:t>Generator</w:t>
              </w:r>
              <w:r w:rsidR="006C4EF7" w:rsidRPr="00BD2FCA">
                <w:rPr>
                  <w:rFonts w:cs="Arial"/>
                </w:rPr>
                <w:t xml:space="preserve"> in respect of a </w:t>
              </w:r>
              <w:r w:rsidR="006C4EF7" w:rsidRPr="00BD2FCA">
                <w:rPr>
                  <w:rFonts w:cs="Arial"/>
                  <w:b/>
                </w:rPr>
                <w:t>Power Station</w:t>
              </w:r>
              <w:r w:rsidR="006C4EF7" w:rsidRPr="00BD2FCA">
                <w:rPr>
                  <w:rFonts w:cs="Arial"/>
                </w:rPr>
                <w:t xml:space="preserve"> and that </w:t>
              </w:r>
              <w:r w:rsidR="006C4EF7" w:rsidRPr="00D32503">
                <w:rPr>
                  <w:rFonts w:cs="Arial"/>
                  <w:b/>
                  <w:bCs/>
                </w:rPr>
                <w:t>Generator</w:t>
              </w:r>
              <w:r w:rsidR="006C4EF7" w:rsidRPr="00BD2FCA">
                <w:rPr>
                  <w:rFonts w:cs="Arial"/>
                </w:rPr>
                <w:t xml:space="preserve"> has applied for a </w:t>
              </w:r>
              <w:r w:rsidR="006C4EF7" w:rsidRPr="00361ABE">
                <w:rPr>
                  <w:rFonts w:cs="Arial"/>
                  <w:b/>
                  <w:bCs/>
                </w:rPr>
                <w:t>CUSC Contract</w:t>
              </w:r>
              <w:r w:rsidR="006C4EF7">
                <w:rPr>
                  <w:rFonts w:cs="Arial"/>
                </w:rPr>
                <w:t xml:space="preserve"> and/or </w:t>
              </w:r>
              <w:r w:rsidR="006C4EF7" w:rsidRPr="00D32503">
                <w:rPr>
                  <w:rFonts w:cs="Arial"/>
                  <w:b/>
                  <w:bCs/>
                </w:rPr>
                <w:t>Connection Agreement</w:t>
              </w:r>
              <w:r w:rsidR="006C4EF7">
                <w:rPr>
                  <w:rFonts w:cs="Arial"/>
                </w:rPr>
                <w:t xml:space="preserve"> </w:t>
              </w:r>
              <w:r w:rsidR="006C4EF7" w:rsidRPr="00BD2FCA">
                <w:rPr>
                  <w:rFonts w:cs="Arial"/>
                </w:rPr>
                <w:t xml:space="preserve">before </w:t>
              </w:r>
              <w:r w:rsidR="006C4EF7">
                <w:rPr>
                  <w:rFonts w:cs="Arial"/>
                </w:rPr>
                <w:t xml:space="preserve">XXXXXX </w:t>
              </w:r>
              <w:r w:rsidR="006C4EF7" w:rsidRPr="00AF5D1F">
                <w:rPr>
                  <w:rFonts w:cs="Arial"/>
                  <w:highlight w:val="yellow"/>
                </w:rPr>
                <w:t>[</w:t>
              </w:r>
              <w:r w:rsidR="006C4EF7" w:rsidRPr="00AF5D1F">
                <w:rPr>
                  <w:rFonts w:cs="Arial"/>
                  <w:i/>
                  <w:iCs/>
                  <w:highlight w:val="yellow"/>
                </w:rPr>
                <w:t>XXXXXX this being the implementation date, which is 10 working days after the Authority Decision date</w:t>
              </w:r>
              <w:r w:rsidR="006C4EF7" w:rsidRPr="00AF5D1F">
                <w:rPr>
                  <w:rFonts w:cs="Arial"/>
                  <w:highlight w:val="yellow"/>
                </w:rPr>
                <w:t>]</w:t>
              </w:r>
              <w:r w:rsidR="006C4EF7" w:rsidRPr="00BD2FCA">
                <w:rPr>
                  <w:rFonts w:cs="Arial"/>
                </w:rPr>
                <w:t xml:space="preserve"> and that </w:t>
              </w:r>
              <w:r w:rsidR="006C4EF7" w:rsidRPr="00D32503">
                <w:rPr>
                  <w:rFonts w:cs="Arial"/>
                  <w:b/>
                  <w:bCs/>
                </w:rPr>
                <w:t>Power Station</w:t>
              </w:r>
              <w:r w:rsidR="006C4EF7" w:rsidRPr="00BD2FCA">
                <w:rPr>
                  <w:rFonts w:cs="Arial"/>
                </w:rPr>
                <w:t xml:space="preserve"> </w:t>
              </w:r>
              <w:r w:rsidR="006C4EF7">
                <w:rPr>
                  <w:rFonts w:cs="Arial"/>
                </w:rPr>
                <w:t xml:space="preserve">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ins w:id="78" w:author="ESO Code Admin" w:date="2024-01-17T14:03:00Z">
              <w:r w:rsidR="00E94CD8">
                <w:rPr>
                  <w:rFonts w:cs="Arial"/>
                  <w:b/>
                </w:rPr>
                <w:t xml:space="preserve"> </w:t>
              </w:r>
              <w:r w:rsidR="00E94CD8" w:rsidRPr="00D32503">
                <w:rPr>
                  <w:rFonts w:cs="Arial"/>
                  <w:bCs/>
                </w:rPr>
                <w:t>is within the</w:t>
              </w:r>
              <w:r w:rsidR="00E94CD8">
                <w:rPr>
                  <w:rFonts w:cs="Arial"/>
                  <w:b/>
                </w:rPr>
                <w:t xml:space="preserve"> GB Synchronous Area</w:t>
              </w:r>
              <w:r w:rsidR="00E94CD8" w:rsidRPr="007E0B31">
                <w:rPr>
                  <w:rFonts w:cs="Arial"/>
                </w:rPr>
                <w:t xml:space="preserve"> </w:t>
              </w:r>
              <w:r w:rsidR="00E94CD8">
                <w:rPr>
                  <w:rFonts w:cs="Arial"/>
                </w:rPr>
                <w:t>and</w:t>
              </w:r>
            </w:ins>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ins w:id="79" w:author="ESO Code Admin" w:date="2024-01-17T14:03:00Z">
              <w:r w:rsidR="009B415F">
                <w:rPr>
                  <w:rFonts w:cs="Arial"/>
                </w:rPr>
                <w:t>;</w:t>
              </w:r>
            </w:ins>
          </w:p>
          <w:p w14:paraId="26874DD1" w14:textId="77777777" w:rsidR="009B415F" w:rsidRDefault="009B415F" w:rsidP="009B415F">
            <w:pPr>
              <w:pStyle w:val="TableArial11"/>
              <w:rPr>
                <w:ins w:id="80" w:author="ESO Code Admin" w:date="2024-01-17T14:03:00Z"/>
                <w:rFonts w:cs="Arial"/>
              </w:rPr>
            </w:pPr>
            <w:ins w:id="81" w:author="ESO Code Admin" w:date="2024-01-17T14:03:00Z">
              <w:r>
                <w:rPr>
                  <w:rFonts w:cs="Arial"/>
                </w:rPr>
                <w:t xml:space="preserve">or, </w:t>
              </w:r>
            </w:ins>
          </w:p>
          <w:p w14:paraId="2FC10D3D" w14:textId="77777777" w:rsidR="009B415F" w:rsidRDefault="009B415F" w:rsidP="009B415F">
            <w:pPr>
              <w:pStyle w:val="TableArial11"/>
              <w:ind w:left="628" w:hanging="628"/>
              <w:rPr>
                <w:ins w:id="82" w:author="ESO Code Admin" w:date="2024-01-17T14:03:00Z"/>
                <w:rFonts w:cs="Arial"/>
              </w:rPr>
            </w:pPr>
            <w:ins w:id="83" w:author="ESO Code Admin" w:date="2024-01-17T14:03:00Z">
              <w:r>
                <w:rPr>
                  <w:rFonts w:cs="Arial"/>
                </w:rPr>
                <w:t>(d)</w:t>
              </w:r>
              <w:r>
                <w:rPr>
                  <w:rFonts w:cs="Arial"/>
                </w:rPr>
                <w:tab/>
              </w:r>
              <w:r w:rsidRPr="00BD2FCA">
                <w:rPr>
                  <w:rFonts w:cs="Arial"/>
                </w:rPr>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Pr>
                  <w:rFonts w:cs="Arial"/>
                  <w:b/>
                </w:rPr>
                <w:t>CUSC Contract</w:t>
              </w:r>
              <w:r w:rsidRPr="00BD2FCA">
                <w:rPr>
                  <w:rFonts w:cs="Arial"/>
                </w:rPr>
                <w:t xml:space="preserve"> </w:t>
              </w:r>
              <w:r>
                <w:rPr>
                  <w:rFonts w:cs="Arial"/>
                </w:rPr>
                <w:t xml:space="preserve">(including any </w:t>
              </w:r>
              <w:r w:rsidRPr="00361ABE">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and that </w:t>
              </w:r>
              <w:r w:rsidRPr="00D32503">
                <w:rPr>
                  <w:rFonts w:cs="Arial"/>
                  <w:b/>
                  <w:bCs/>
                </w:rPr>
                <w:t>Power Station</w:t>
              </w:r>
              <w:r w:rsidRPr="00BD2FCA">
                <w:rPr>
                  <w:rFonts w:cs="Arial"/>
                </w:rPr>
                <w:t xml:space="preserve"> is </w:t>
              </w:r>
              <w:r w:rsidRPr="007E0B31">
                <w:rPr>
                  <w:rFonts w:cs="Arial"/>
                </w:rPr>
                <w:t>directly connected to</w:t>
              </w:r>
              <w:r>
                <w:rPr>
                  <w:rFonts w:cs="Arial"/>
                </w:rPr>
                <w:t xml:space="preserve"> the </w:t>
              </w:r>
              <w:r w:rsidRPr="00A57570">
                <w:rPr>
                  <w:rFonts w:cs="Arial"/>
                  <w:b/>
                  <w:bCs/>
                </w:rPr>
                <w:t>National Electricity</w:t>
              </w:r>
              <w:r>
                <w:rPr>
                  <w:rFonts w:cs="Arial"/>
                </w:rPr>
                <w:t xml:space="preserve"> </w:t>
              </w:r>
              <w:r w:rsidRPr="007E0B31">
                <w:rPr>
                  <w:rFonts w:cs="Arial"/>
                  <w:b/>
                </w:rPr>
                <w:t>Transmission System</w:t>
              </w:r>
              <w:r w:rsidRPr="007E0B31">
                <w:rPr>
                  <w:rFonts w:cs="Arial"/>
                </w:rPr>
                <w:t xml:space="preserve"> </w:t>
              </w:r>
              <w:r>
                <w:rPr>
                  <w:rFonts w:cs="Arial"/>
                </w:rPr>
                <w:t>and</w:t>
              </w:r>
              <w:r w:rsidRPr="007E0B31">
                <w:rPr>
                  <w:rFonts w:cs="Arial"/>
                </w:rPr>
                <w:t xml:space="preserv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w:t>
              </w:r>
              <w:r>
                <w:rPr>
                  <w:rFonts w:cs="Arial"/>
                </w:rPr>
                <w:t xml:space="preserve">50MW or more but less than </w:t>
              </w:r>
              <w:proofErr w:type="gramStart"/>
              <w:r>
                <w:rPr>
                  <w:rFonts w:cs="Arial"/>
                </w:rPr>
                <w:t>100MW;</w:t>
              </w:r>
              <w:proofErr w:type="gramEnd"/>
            </w:ins>
          </w:p>
          <w:p w14:paraId="1C25AD7C" w14:textId="77777777" w:rsidR="009B415F" w:rsidRPr="007E0B31" w:rsidRDefault="009B415F" w:rsidP="009B415F">
            <w:pPr>
              <w:pStyle w:val="TableArial11"/>
              <w:rPr>
                <w:ins w:id="84" w:author="ESO Code Admin" w:date="2024-01-17T14:03:00Z"/>
                <w:rFonts w:cs="Arial"/>
              </w:rPr>
            </w:pPr>
            <w:ins w:id="85" w:author="ESO Code Admin" w:date="2024-01-17T14:03:00Z">
              <w:r w:rsidRPr="007E0B31">
                <w:rPr>
                  <w:rFonts w:cs="Arial"/>
                </w:rPr>
                <w:t xml:space="preserve">or </w:t>
              </w:r>
            </w:ins>
          </w:p>
          <w:p w14:paraId="6C7D3D18" w14:textId="77777777" w:rsidR="009B415F" w:rsidRDefault="009B415F" w:rsidP="009B415F">
            <w:pPr>
              <w:pStyle w:val="TableArial11"/>
              <w:ind w:left="567" w:hanging="567"/>
              <w:rPr>
                <w:ins w:id="86" w:author="ESO Code Admin" w:date="2024-01-17T14:03:00Z"/>
                <w:rFonts w:cs="Arial"/>
              </w:rPr>
            </w:pPr>
            <w:ins w:id="87" w:author="ESO Code Admin" w:date="2024-01-17T14:03:00Z">
              <w:r>
                <w:rPr>
                  <w:rFonts w:cs="Arial"/>
                </w:rPr>
                <w:t>(e)</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w:t>
              </w:r>
              <w:r>
                <w:rPr>
                  <w:rFonts w:cs="Arial"/>
                </w:rPr>
                <w:t xml:space="preserve"> </w:t>
              </w:r>
              <w:r w:rsidRPr="00361ABE">
                <w:rPr>
                  <w:rFonts w:cs="Arial"/>
                  <w:b/>
                  <w:bCs/>
                </w:rPr>
                <w:t>CUSC Contract</w:t>
              </w:r>
              <w:r>
                <w:rPr>
                  <w:rFonts w:cs="Arial"/>
                </w:rPr>
                <w:t xml:space="preserve"> and/or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 xml:space="preserve">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 such </w:t>
              </w:r>
              <w:r w:rsidRPr="00ED7428">
                <w:rPr>
                  <w:rFonts w:cs="Arial"/>
                  <w:b/>
                </w:rPr>
                <w:t>Power Station</w:t>
              </w:r>
              <w:r w:rsidRPr="00ED7428">
                <w:rPr>
                  <w:rFonts w:cs="Arial"/>
                </w:rPr>
                <w:t xml:space="preserve"> has a </w:t>
              </w:r>
              <w:r w:rsidRPr="007E0B31">
                <w:rPr>
                  <w:rFonts w:cs="Arial"/>
                  <w:b/>
                </w:rPr>
                <w:t>Registered Capacity</w:t>
              </w:r>
              <w:r w:rsidRPr="007E0B31">
                <w:rPr>
                  <w:rFonts w:cs="Arial"/>
                </w:rPr>
                <w:t xml:space="preserve"> of 50MW or more but less than 100MW</w:t>
              </w:r>
              <w:r>
                <w:rPr>
                  <w:rFonts w:cs="Arial"/>
                </w:rPr>
                <w:t>.</w:t>
              </w:r>
            </w:ins>
          </w:p>
          <w:p w14:paraId="1B9DB3C3" w14:textId="77777777" w:rsidR="009B415F" w:rsidRDefault="009B415F" w:rsidP="009B415F">
            <w:pPr>
              <w:pStyle w:val="TableArial11"/>
              <w:ind w:left="567" w:hanging="567"/>
              <w:rPr>
                <w:ins w:id="88" w:author="ESO Code Admin" w:date="2024-01-17T14:03:00Z"/>
                <w:rFonts w:cs="Arial"/>
              </w:rPr>
            </w:pPr>
            <w:ins w:id="89" w:author="ESO Code Admin" w:date="2024-01-17T14:03:00Z">
              <w:r w:rsidRPr="007E0B31">
                <w:rPr>
                  <w:rFonts w:cs="Arial"/>
                </w:rPr>
                <w:t xml:space="preserve">or </w:t>
              </w:r>
            </w:ins>
          </w:p>
          <w:p w14:paraId="3F68A2DE" w14:textId="0C060501" w:rsidR="000E5686" w:rsidRPr="007E0B31" w:rsidRDefault="009B415F" w:rsidP="009B415F">
            <w:pPr>
              <w:pStyle w:val="TableArial11"/>
              <w:ind w:left="567" w:hanging="567"/>
              <w:rPr>
                <w:rFonts w:cs="Arial"/>
              </w:rPr>
            </w:pPr>
            <w:ins w:id="90" w:author="ESO Code Admin" w:date="2024-01-17T14:03:00Z">
              <w:r>
                <w:rPr>
                  <w:rFonts w:cs="Arial"/>
                </w:rPr>
                <w:t>(f)</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w:t>
              </w:r>
              <w:r>
                <w:rPr>
                  <w:rFonts w:cs="Arial"/>
                </w:rPr>
                <w:t xml:space="preserve"> </w:t>
              </w:r>
              <w:r w:rsidRPr="00361ABE">
                <w:rPr>
                  <w:rFonts w:cs="Arial"/>
                  <w:b/>
                  <w:bCs/>
                </w:rPr>
                <w:t>CUSC Contract</w:t>
              </w:r>
              <w:r>
                <w:rPr>
                  <w:rFonts w:cs="Arial"/>
                </w:rPr>
                <w:t xml:space="preserve"> and/or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is</w:t>
              </w:r>
              <w:r>
                <w:rPr>
                  <w:rFonts w:cs="Arial"/>
                </w:rPr>
                <w:t xml:space="preserve">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such </w:t>
              </w:r>
              <w:r w:rsidRPr="00882AF1">
                <w:rPr>
                  <w:rFonts w:cs="Arial"/>
                  <w:b/>
                </w:rPr>
                <w:t>Power Station</w:t>
              </w:r>
              <w:r w:rsidRPr="00882AF1">
                <w:rPr>
                  <w:rFonts w:cs="Arial"/>
                </w:rPr>
                <w:t xml:space="preserve"> </w:t>
              </w:r>
              <w:r w:rsidRPr="007E0B31">
                <w:rPr>
                  <w:rFonts w:cs="Arial"/>
                  <w:b/>
                </w:rPr>
                <w:t>Registered Capacity</w:t>
              </w:r>
              <w:r w:rsidRPr="007E0B31">
                <w:rPr>
                  <w:rFonts w:cs="Arial"/>
                </w:rPr>
                <w:t xml:space="preserve"> of 50MW or more but less than 100MW</w:t>
              </w:r>
              <w:r>
                <w:rPr>
                  <w:rFonts w:cs="Arial"/>
                </w:rPr>
                <w:t>.</w:t>
              </w:r>
            </w:ins>
            <w:del w:id="91" w:author="ESO Code Admin" w:date="2024-01-17T14:03:00Z">
              <w:r w:rsidR="000E5686" w:rsidRPr="007E0B31" w:rsidDel="009B415F">
                <w:rPr>
                  <w:rFonts w:cs="Arial"/>
                </w:rPr>
                <w:delText>.</w:delText>
              </w:r>
            </w:del>
          </w:p>
          <w:p w14:paraId="2C3CFF02" w14:textId="77777777" w:rsidR="000E5686" w:rsidRPr="007E0B31" w:rsidRDefault="000E5686" w:rsidP="000E5686">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0CDEA8DB" w14:textId="77777777" w:rsidTr="56193979">
        <w:trPr>
          <w:cantSplit/>
        </w:trPr>
        <w:tc>
          <w:tcPr>
            <w:tcW w:w="2884" w:type="dxa"/>
          </w:tcPr>
          <w:p w14:paraId="6558EC81" w14:textId="77777777" w:rsidR="000E5686" w:rsidRPr="007E0B31" w:rsidRDefault="000E5686" w:rsidP="000E5686">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0E5686" w:rsidRPr="007E0B31" w:rsidRDefault="000E5686" w:rsidP="000E5686">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0E5686" w:rsidRPr="007E0B31" w14:paraId="1172E6F9" w14:textId="77777777" w:rsidTr="56193979">
        <w:trPr>
          <w:cantSplit/>
        </w:trPr>
        <w:tc>
          <w:tcPr>
            <w:tcW w:w="2884" w:type="dxa"/>
          </w:tcPr>
          <w:p w14:paraId="55008996" w14:textId="77777777" w:rsidR="000E5686" w:rsidRPr="007E0B31" w:rsidRDefault="000E5686" w:rsidP="000E5686">
            <w:pPr>
              <w:pStyle w:val="Arial11Bold"/>
              <w:rPr>
                <w:rFonts w:cs="Arial"/>
              </w:rPr>
            </w:pPr>
            <w:r w:rsidRPr="007E0B31">
              <w:rPr>
                <w:rFonts w:cs="Arial"/>
              </w:rPr>
              <w:t>Mills</w:t>
            </w:r>
          </w:p>
        </w:tc>
        <w:tc>
          <w:tcPr>
            <w:tcW w:w="6634" w:type="dxa"/>
          </w:tcPr>
          <w:p w14:paraId="10AB29E5" w14:textId="77777777" w:rsidR="000E5686" w:rsidRPr="007E0B31" w:rsidRDefault="000E5686" w:rsidP="000E5686">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0E5686" w:rsidRPr="007E0B31" w14:paraId="192F1CA5" w14:textId="77777777" w:rsidTr="56193979">
        <w:trPr>
          <w:cantSplit/>
        </w:trPr>
        <w:tc>
          <w:tcPr>
            <w:tcW w:w="2884" w:type="dxa"/>
          </w:tcPr>
          <w:p w14:paraId="00139B74" w14:textId="77777777" w:rsidR="000E5686" w:rsidRPr="007E0B31" w:rsidRDefault="000E5686" w:rsidP="000E5686">
            <w:pPr>
              <w:pStyle w:val="Arial11Bold"/>
              <w:rPr>
                <w:rFonts w:cs="Arial"/>
              </w:rPr>
            </w:pPr>
            <w:r w:rsidRPr="007E0B31">
              <w:rPr>
                <w:rFonts w:cs="Arial"/>
              </w:rPr>
              <w:t>Minimum Generation</w:t>
            </w:r>
          </w:p>
        </w:tc>
        <w:tc>
          <w:tcPr>
            <w:tcW w:w="6634" w:type="dxa"/>
          </w:tcPr>
          <w:p w14:paraId="0B3F5F13" w14:textId="0EA4BB3C" w:rsidR="000E5686" w:rsidRPr="007E0B31" w:rsidRDefault="000E5686" w:rsidP="000E5686">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0E5686" w:rsidRPr="007E0B31" w14:paraId="1A73A6F1" w14:textId="77777777" w:rsidTr="56193979">
        <w:trPr>
          <w:cantSplit/>
        </w:trPr>
        <w:tc>
          <w:tcPr>
            <w:tcW w:w="2884" w:type="dxa"/>
          </w:tcPr>
          <w:p w14:paraId="3F6AA4AD" w14:textId="77777777" w:rsidR="000E5686" w:rsidRPr="007E0B31" w:rsidRDefault="000E5686" w:rsidP="000E5686">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0E5686" w:rsidRPr="007E0B31" w:rsidRDefault="000E5686" w:rsidP="000E5686">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0E5686" w:rsidRPr="007E0B31" w14:paraId="58E8AB98" w14:textId="77777777" w:rsidTr="56193979">
        <w:trPr>
          <w:cantSplit/>
        </w:trPr>
        <w:tc>
          <w:tcPr>
            <w:tcW w:w="2884" w:type="dxa"/>
          </w:tcPr>
          <w:p w14:paraId="61D82D43" w14:textId="66177675" w:rsidR="000E5686" w:rsidRPr="007E0B31" w:rsidRDefault="000E5686" w:rsidP="000E5686">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0E5686" w:rsidRPr="007E0B31" w:rsidRDefault="000E5686" w:rsidP="000E5686">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0E5686" w:rsidRPr="007E0B31" w14:paraId="42E17AC9" w14:textId="77777777" w:rsidTr="56193979">
        <w:trPr>
          <w:cantSplit/>
        </w:trPr>
        <w:tc>
          <w:tcPr>
            <w:tcW w:w="2884" w:type="dxa"/>
          </w:tcPr>
          <w:p w14:paraId="710BD543" w14:textId="77777777" w:rsidR="000E5686" w:rsidRPr="007E0B31" w:rsidRDefault="000E5686" w:rsidP="000E5686">
            <w:pPr>
              <w:pStyle w:val="Arial11Bold"/>
              <w:rPr>
                <w:rFonts w:cs="Arial"/>
              </w:rPr>
            </w:pPr>
            <w:r w:rsidRPr="007E0B31">
              <w:rPr>
                <w:rFonts w:cs="Arial"/>
              </w:rPr>
              <w:t>Minimum Regulating Level</w:t>
            </w:r>
          </w:p>
        </w:tc>
        <w:tc>
          <w:tcPr>
            <w:tcW w:w="6634" w:type="dxa"/>
          </w:tcPr>
          <w:p w14:paraId="6E014C85" w14:textId="69675277" w:rsidR="000E5686" w:rsidRPr="007E0B31" w:rsidRDefault="000E5686" w:rsidP="000E5686">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0E5686" w:rsidRPr="007E0B31" w14:paraId="7A187781" w14:textId="77777777" w:rsidTr="56193979">
        <w:trPr>
          <w:cantSplit/>
        </w:trPr>
        <w:tc>
          <w:tcPr>
            <w:tcW w:w="2884" w:type="dxa"/>
          </w:tcPr>
          <w:p w14:paraId="5F303D38" w14:textId="77777777" w:rsidR="000E5686" w:rsidRPr="007E0B31" w:rsidRDefault="000E5686" w:rsidP="000E5686">
            <w:pPr>
              <w:pStyle w:val="Arial11Bold"/>
              <w:rPr>
                <w:rFonts w:cs="Arial"/>
              </w:rPr>
            </w:pPr>
            <w:r w:rsidRPr="007E0B31">
              <w:rPr>
                <w:rFonts w:cs="Arial"/>
              </w:rPr>
              <w:lastRenderedPageBreak/>
              <w:t>Minimum Stable Operating Level</w:t>
            </w:r>
          </w:p>
        </w:tc>
        <w:tc>
          <w:tcPr>
            <w:tcW w:w="6634" w:type="dxa"/>
          </w:tcPr>
          <w:p w14:paraId="58A98321" w14:textId="5FFA4BA5" w:rsidR="000E5686" w:rsidRPr="007E0B31" w:rsidRDefault="000E5686" w:rsidP="000E5686">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E5686" w:rsidRPr="007E0B31" w14:paraId="38E50172" w14:textId="77777777" w:rsidTr="56193979">
        <w:trPr>
          <w:cantSplit/>
        </w:trPr>
        <w:tc>
          <w:tcPr>
            <w:tcW w:w="2884" w:type="dxa"/>
          </w:tcPr>
          <w:p w14:paraId="17AD8CFF" w14:textId="77777777" w:rsidR="000E5686" w:rsidRPr="007E0B31" w:rsidRDefault="000E5686" w:rsidP="000E5686">
            <w:pPr>
              <w:pStyle w:val="Arial11Bold"/>
              <w:rPr>
                <w:rFonts w:cs="Arial"/>
              </w:rPr>
            </w:pPr>
            <w:r w:rsidRPr="007E0B31">
              <w:rPr>
                <w:rFonts w:cs="Arial"/>
              </w:rPr>
              <w:t>Modification</w:t>
            </w:r>
          </w:p>
        </w:tc>
        <w:tc>
          <w:tcPr>
            <w:tcW w:w="6634" w:type="dxa"/>
          </w:tcPr>
          <w:p w14:paraId="7806D34C" w14:textId="2A977A01" w:rsidR="000E5686" w:rsidRPr="007E0B31" w:rsidRDefault="000E5686" w:rsidP="000E5686">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0E5686" w:rsidRPr="007E0B31" w14:paraId="4CD29C19" w14:textId="77777777" w:rsidTr="56193979">
        <w:trPr>
          <w:cantSplit/>
        </w:trPr>
        <w:tc>
          <w:tcPr>
            <w:tcW w:w="2884" w:type="dxa"/>
          </w:tcPr>
          <w:p w14:paraId="44754F8D" w14:textId="77777777" w:rsidR="000E5686" w:rsidRPr="007E0B31" w:rsidRDefault="000E5686" w:rsidP="000E5686">
            <w:pPr>
              <w:pStyle w:val="Arial11Bold"/>
              <w:rPr>
                <w:rFonts w:cs="Arial"/>
              </w:rPr>
            </w:pPr>
            <w:r w:rsidRPr="007E0B31">
              <w:rPr>
                <w:rFonts w:cs="Arial"/>
              </w:rPr>
              <w:t>Mothballed DC Connected Power Park Module</w:t>
            </w:r>
          </w:p>
        </w:tc>
        <w:tc>
          <w:tcPr>
            <w:tcW w:w="6634" w:type="dxa"/>
          </w:tcPr>
          <w:p w14:paraId="6379A598" w14:textId="77777777" w:rsidR="000E5686" w:rsidRPr="007E0B31" w:rsidRDefault="000E5686" w:rsidP="000E5686">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28B4C911" w14:textId="77777777" w:rsidTr="56193979">
        <w:trPr>
          <w:cantSplit/>
        </w:trPr>
        <w:tc>
          <w:tcPr>
            <w:tcW w:w="2884" w:type="dxa"/>
          </w:tcPr>
          <w:p w14:paraId="46BB49CB" w14:textId="77777777" w:rsidR="000E5686" w:rsidRPr="007E0B31" w:rsidRDefault="000E5686" w:rsidP="000E5686">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0E5686" w:rsidRPr="007E0B31" w:rsidRDefault="000E5686" w:rsidP="000E5686">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05B71069" w14:textId="77777777" w:rsidTr="56193979">
        <w:trPr>
          <w:cantSplit/>
        </w:trPr>
        <w:tc>
          <w:tcPr>
            <w:tcW w:w="2884" w:type="dxa"/>
          </w:tcPr>
          <w:p w14:paraId="3A925164" w14:textId="77777777" w:rsidR="000E5686" w:rsidRPr="007E0B31" w:rsidRDefault="000E5686" w:rsidP="000E5686">
            <w:pPr>
              <w:pStyle w:val="Arial11Bold"/>
              <w:rPr>
                <w:rFonts w:cs="Arial"/>
              </w:rPr>
            </w:pPr>
            <w:r w:rsidRPr="007E0B31">
              <w:rPr>
                <w:rFonts w:cs="Arial"/>
              </w:rPr>
              <w:t>Mothballed HVDC System</w:t>
            </w:r>
          </w:p>
        </w:tc>
        <w:tc>
          <w:tcPr>
            <w:tcW w:w="6634" w:type="dxa"/>
          </w:tcPr>
          <w:p w14:paraId="1A49365B" w14:textId="77777777" w:rsidR="000E5686" w:rsidRPr="007E0B31" w:rsidRDefault="000E5686" w:rsidP="000E5686">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0E5686" w:rsidRPr="007E0B31" w14:paraId="259A95B5" w14:textId="77777777" w:rsidTr="56193979">
        <w:trPr>
          <w:cantSplit/>
        </w:trPr>
        <w:tc>
          <w:tcPr>
            <w:tcW w:w="2884" w:type="dxa"/>
          </w:tcPr>
          <w:p w14:paraId="5AFD4D55" w14:textId="77777777" w:rsidR="000E5686" w:rsidRPr="007E0B31" w:rsidRDefault="000E5686" w:rsidP="000E5686">
            <w:pPr>
              <w:pStyle w:val="Arial11Bold"/>
              <w:rPr>
                <w:rFonts w:cs="Arial"/>
              </w:rPr>
            </w:pPr>
            <w:r w:rsidRPr="007E0B31">
              <w:rPr>
                <w:rFonts w:cs="Arial"/>
              </w:rPr>
              <w:t xml:space="preserve">Mothballed HVDC Converter </w:t>
            </w:r>
          </w:p>
        </w:tc>
        <w:tc>
          <w:tcPr>
            <w:tcW w:w="6634" w:type="dxa"/>
          </w:tcPr>
          <w:p w14:paraId="428C90C4" w14:textId="633A5BA8" w:rsidR="000E5686" w:rsidRPr="007E0B31" w:rsidRDefault="000E5686" w:rsidP="000E5686">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0E5686" w:rsidRPr="007E0B31" w14:paraId="72B47314" w14:textId="77777777" w:rsidTr="56193979">
        <w:trPr>
          <w:cantSplit/>
        </w:trPr>
        <w:tc>
          <w:tcPr>
            <w:tcW w:w="2884" w:type="dxa"/>
          </w:tcPr>
          <w:p w14:paraId="366E06D0" w14:textId="77777777" w:rsidR="000E5686" w:rsidRPr="007E0B31" w:rsidRDefault="000E5686" w:rsidP="000E5686">
            <w:pPr>
              <w:pStyle w:val="Arial11Bold"/>
              <w:rPr>
                <w:rFonts w:cs="Arial"/>
              </w:rPr>
            </w:pPr>
            <w:r w:rsidRPr="007E0B31">
              <w:rPr>
                <w:rFonts w:cs="Arial"/>
              </w:rPr>
              <w:t>Mothballed Generating Unit</w:t>
            </w:r>
          </w:p>
        </w:tc>
        <w:tc>
          <w:tcPr>
            <w:tcW w:w="6634" w:type="dxa"/>
          </w:tcPr>
          <w:p w14:paraId="36082D09"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0E5686" w:rsidRPr="007E0B31" w14:paraId="1EAD346D" w14:textId="77777777" w:rsidTr="56193979">
        <w:trPr>
          <w:cantSplit/>
        </w:trPr>
        <w:tc>
          <w:tcPr>
            <w:tcW w:w="2884" w:type="dxa"/>
          </w:tcPr>
          <w:p w14:paraId="0FAFCB0B" w14:textId="77777777" w:rsidR="000E5686" w:rsidRPr="007E0B31" w:rsidRDefault="000E5686" w:rsidP="000E5686">
            <w:pPr>
              <w:pStyle w:val="Arial11Bold"/>
              <w:rPr>
                <w:rFonts w:cs="Arial"/>
              </w:rPr>
            </w:pPr>
            <w:r w:rsidRPr="007E0B31">
              <w:rPr>
                <w:rFonts w:cs="Arial"/>
              </w:rPr>
              <w:t>Mothballed Power Generating Module</w:t>
            </w:r>
          </w:p>
        </w:tc>
        <w:tc>
          <w:tcPr>
            <w:tcW w:w="6634" w:type="dxa"/>
          </w:tcPr>
          <w:p w14:paraId="660D1360"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16C4C365" w14:textId="77777777" w:rsidTr="56193979">
        <w:trPr>
          <w:cantSplit/>
        </w:trPr>
        <w:tc>
          <w:tcPr>
            <w:tcW w:w="2884" w:type="dxa"/>
          </w:tcPr>
          <w:p w14:paraId="75C0F84F" w14:textId="77777777" w:rsidR="000E5686" w:rsidRPr="007E0B31" w:rsidRDefault="000E5686" w:rsidP="000E5686">
            <w:pPr>
              <w:pStyle w:val="Arial11Bold"/>
              <w:rPr>
                <w:rFonts w:cs="Arial"/>
              </w:rPr>
            </w:pPr>
            <w:r w:rsidRPr="007E0B31">
              <w:rPr>
                <w:rFonts w:cs="Arial"/>
              </w:rPr>
              <w:t>Mothballed Power Park Module</w:t>
            </w:r>
          </w:p>
        </w:tc>
        <w:tc>
          <w:tcPr>
            <w:tcW w:w="6634" w:type="dxa"/>
          </w:tcPr>
          <w:p w14:paraId="0702F02E"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70E6978F" w14:textId="77777777" w:rsidTr="56193979">
        <w:trPr>
          <w:cantSplit/>
        </w:trPr>
        <w:tc>
          <w:tcPr>
            <w:tcW w:w="2884" w:type="dxa"/>
          </w:tcPr>
          <w:p w14:paraId="1588B364" w14:textId="77777777" w:rsidR="000E5686" w:rsidRPr="007E0B31" w:rsidRDefault="000E5686" w:rsidP="000E5686">
            <w:pPr>
              <w:pStyle w:val="Arial11Bold"/>
              <w:rPr>
                <w:rFonts w:cs="Arial"/>
              </w:rPr>
            </w:pPr>
            <w:r w:rsidRPr="007E0B31">
              <w:rPr>
                <w:rFonts w:cs="Arial"/>
              </w:rPr>
              <w:t>Multiple Point of Connection</w:t>
            </w:r>
          </w:p>
        </w:tc>
        <w:tc>
          <w:tcPr>
            <w:tcW w:w="6634" w:type="dxa"/>
          </w:tcPr>
          <w:p w14:paraId="3856B18F" w14:textId="77777777" w:rsidR="000E5686" w:rsidRPr="007E0B31" w:rsidRDefault="000E5686" w:rsidP="000E5686">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0E5686" w:rsidRPr="007E0B31" w14:paraId="121449C6" w14:textId="77777777" w:rsidTr="56193979">
        <w:trPr>
          <w:cantSplit/>
        </w:trPr>
        <w:tc>
          <w:tcPr>
            <w:tcW w:w="2884" w:type="dxa"/>
          </w:tcPr>
          <w:p w14:paraId="3F92EF01" w14:textId="472B5B92" w:rsidR="000E5686" w:rsidRPr="007E0B31" w:rsidRDefault="000E5686" w:rsidP="000E5686">
            <w:pPr>
              <w:pStyle w:val="Arial11Bold"/>
              <w:rPr>
                <w:rFonts w:cs="Arial"/>
              </w:rPr>
            </w:pPr>
            <w:r>
              <w:rPr>
                <w:rFonts w:cs="Arial"/>
              </w:rPr>
              <w:t>MSID</w:t>
            </w:r>
          </w:p>
        </w:tc>
        <w:tc>
          <w:tcPr>
            <w:tcW w:w="6634" w:type="dxa"/>
          </w:tcPr>
          <w:p w14:paraId="02E7CF9C" w14:textId="66BD8694" w:rsidR="000E5686" w:rsidRPr="007E0B31" w:rsidRDefault="000E5686" w:rsidP="000E5686">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0E5686" w:rsidRPr="007E0B31" w14:paraId="270F25D3" w14:textId="77777777" w:rsidTr="56193979">
        <w:trPr>
          <w:cantSplit/>
        </w:trPr>
        <w:tc>
          <w:tcPr>
            <w:tcW w:w="2884" w:type="dxa"/>
          </w:tcPr>
          <w:p w14:paraId="59513645" w14:textId="77777777" w:rsidR="000E5686" w:rsidRPr="007E0B31" w:rsidRDefault="000E5686" w:rsidP="000E5686">
            <w:pPr>
              <w:pStyle w:val="Arial11Bold"/>
              <w:rPr>
                <w:rFonts w:cs="Arial"/>
              </w:rPr>
            </w:pPr>
            <w:r w:rsidRPr="007E0B31">
              <w:rPr>
                <w:rFonts w:cs="Arial"/>
              </w:rPr>
              <w:lastRenderedPageBreak/>
              <w:t>National Demand</w:t>
            </w:r>
          </w:p>
        </w:tc>
        <w:tc>
          <w:tcPr>
            <w:tcW w:w="6634" w:type="dxa"/>
          </w:tcPr>
          <w:p w14:paraId="1B9BCF82" w14:textId="77777777" w:rsidR="000E5686" w:rsidRPr="007E0B31" w:rsidRDefault="000E5686" w:rsidP="000E5686">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0E5686" w:rsidRPr="007E0B31" w:rsidRDefault="000E5686" w:rsidP="000E5686">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0E5686" w:rsidRPr="007E0B31" w:rsidRDefault="000E5686" w:rsidP="000E5686">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0E5686" w:rsidRPr="007E0B31" w:rsidRDefault="000E5686" w:rsidP="000E5686">
            <w:pPr>
              <w:pStyle w:val="TableArial11"/>
              <w:ind w:left="567" w:hanging="567"/>
              <w:rPr>
                <w:rFonts w:cs="Arial"/>
              </w:rPr>
            </w:pPr>
            <w:proofErr w:type="gramStart"/>
            <w:r w:rsidRPr="007E0B31">
              <w:rPr>
                <w:rFonts w:cs="Arial"/>
              </w:rPr>
              <w:t>minus:-</w:t>
            </w:r>
            <w:proofErr w:type="gramEnd"/>
          </w:p>
          <w:p w14:paraId="20CE4D0F" w14:textId="099874B8"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0E5686" w:rsidRPr="007E0B31" w:rsidRDefault="000E5686" w:rsidP="000E5686">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0E5686" w:rsidRPr="007E0B31" w14:paraId="004C280C" w14:textId="77777777" w:rsidTr="56193979">
        <w:trPr>
          <w:cantSplit/>
        </w:trPr>
        <w:tc>
          <w:tcPr>
            <w:tcW w:w="2884" w:type="dxa"/>
          </w:tcPr>
          <w:p w14:paraId="0B2AD2B7" w14:textId="77777777" w:rsidR="000E5686" w:rsidRPr="007E0B31" w:rsidRDefault="000E5686" w:rsidP="000E5686">
            <w:pPr>
              <w:pStyle w:val="Arial11Bold"/>
              <w:rPr>
                <w:rFonts w:cs="Arial"/>
              </w:rPr>
            </w:pPr>
            <w:r w:rsidRPr="007E0B31">
              <w:rPr>
                <w:rFonts w:cs="Arial"/>
              </w:rPr>
              <w:t>National Electricity Transmission System</w:t>
            </w:r>
          </w:p>
        </w:tc>
        <w:tc>
          <w:tcPr>
            <w:tcW w:w="6634" w:type="dxa"/>
          </w:tcPr>
          <w:p w14:paraId="04E27FC4" w14:textId="77777777" w:rsidR="000E5686" w:rsidRPr="007E0B31" w:rsidRDefault="000E5686" w:rsidP="000E5686">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0E5686" w:rsidRPr="007E0B31" w14:paraId="76C1171A" w14:textId="77777777" w:rsidTr="56193979">
        <w:trPr>
          <w:cantSplit/>
        </w:trPr>
        <w:tc>
          <w:tcPr>
            <w:tcW w:w="2884" w:type="dxa"/>
          </w:tcPr>
          <w:p w14:paraId="04A8FD6D" w14:textId="77777777" w:rsidR="000E5686" w:rsidRPr="007E0B31" w:rsidRDefault="000E5686" w:rsidP="000E5686">
            <w:pPr>
              <w:pStyle w:val="Arial11Bold"/>
              <w:rPr>
                <w:rFonts w:cs="Arial"/>
              </w:rPr>
            </w:pPr>
            <w:r w:rsidRPr="007E0B31">
              <w:rPr>
                <w:rFonts w:cs="Arial"/>
              </w:rPr>
              <w:t>National Electricity Transmission System Demand</w:t>
            </w:r>
          </w:p>
        </w:tc>
        <w:tc>
          <w:tcPr>
            <w:tcW w:w="6634" w:type="dxa"/>
          </w:tcPr>
          <w:p w14:paraId="620EE064" w14:textId="77777777" w:rsidR="000E5686" w:rsidRPr="007E0B31" w:rsidRDefault="000E5686" w:rsidP="000E5686">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0E5686" w:rsidRPr="007E0B31" w:rsidRDefault="000E5686" w:rsidP="000E5686">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0E5686" w:rsidRPr="007E0B31" w:rsidRDefault="000E5686" w:rsidP="000E5686">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0E5686" w:rsidRPr="007E0B31" w14:paraId="74597BE5" w14:textId="77777777" w:rsidTr="56193979">
        <w:trPr>
          <w:cantSplit/>
        </w:trPr>
        <w:tc>
          <w:tcPr>
            <w:tcW w:w="2884" w:type="dxa"/>
          </w:tcPr>
          <w:p w14:paraId="68A046F0" w14:textId="77777777" w:rsidR="000E5686" w:rsidRPr="007E0B31" w:rsidRDefault="000E5686" w:rsidP="000E5686">
            <w:pPr>
              <w:pStyle w:val="Arial11Bold"/>
              <w:rPr>
                <w:rFonts w:cs="Arial"/>
              </w:rPr>
            </w:pPr>
            <w:r w:rsidRPr="007E0B31">
              <w:rPr>
                <w:rFonts w:cs="Arial"/>
              </w:rPr>
              <w:t xml:space="preserve">National Electricity Transmission System Losses </w:t>
            </w:r>
          </w:p>
        </w:tc>
        <w:tc>
          <w:tcPr>
            <w:tcW w:w="6634" w:type="dxa"/>
          </w:tcPr>
          <w:p w14:paraId="67CE6730" w14:textId="77777777" w:rsidR="000E5686" w:rsidRPr="007E0B31" w:rsidRDefault="000E5686" w:rsidP="000E5686">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0E5686" w:rsidRPr="007E0B31" w14:paraId="48376211" w14:textId="77777777" w:rsidTr="56193979">
        <w:trPr>
          <w:cantSplit/>
        </w:trPr>
        <w:tc>
          <w:tcPr>
            <w:tcW w:w="2884" w:type="dxa"/>
          </w:tcPr>
          <w:p w14:paraId="27F2E9C4" w14:textId="77777777" w:rsidR="000E5686" w:rsidRPr="007E0B31" w:rsidDel="00E0556C" w:rsidRDefault="000E5686" w:rsidP="000E5686">
            <w:pPr>
              <w:pStyle w:val="Arial11Bold"/>
              <w:rPr>
                <w:rFonts w:cs="Arial"/>
              </w:rPr>
            </w:pPr>
            <w:r w:rsidRPr="007E0B31">
              <w:rPr>
                <w:rFonts w:cs="Arial"/>
              </w:rPr>
              <w:t>National Electricity Transmission System Operator Area</w:t>
            </w:r>
          </w:p>
        </w:tc>
        <w:tc>
          <w:tcPr>
            <w:tcW w:w="6634" w:type="dxa"/>
          </w:tcPr>
          <w:p w14:paraId="2CFEDB7F" w14:textId="10304099" w:rsidR="000E5686" w:rsidRPr="007E0B31" w:rsidRDefault="000E5686" w:rsidP="000E5686">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0E5686" w:rsidRPr="007E0B31" w14:paraId="55416822" w14:textId="77777777" w:rsidTr="56193979">
        <w:trPr>
          <w:cantSplit/>
        </w:trPr>
        <w:tc>
          <w:tcPr>
            <w:tcW w:w="2884" w:type="dxa"/>
          </w:tcPr>
          <w:p w14:paraId="0FB9F23B" w14:textId="77777777" w:rsidR="000E5686" w:rsidRPr="007E0B31" w:rsidRDefault="000E5686" w:rsidP="000E5686">
            <w:pPr>
              <w:pStyle w:val="Arial11Bold"/>
              <w:rPr>
                <w:rFonts w:cs="Arial"/>
              </w:rPr>
            </w:pPr>
            <w:r w:rsidRPr="007E0B31">
              <w:rPr>
                <w:rFonts w:cs="Arial"/>
              </w:rPr>
              <w:t>National Electricity Transmission System Study Network Data File</w:t>
            </w:r>
          </w:p>
        </w:tc>
        <w:tc>
          <w:tcPr>
            <w:tcW w:w="6634" w:type="dxa"/>
          </w:tcPr>
          <w:p w14:paraId="6B8E82EB" w14:textId="1125D6F8" w:rsidR="000E5686" w:rsidRPr="007E0B31" w:rsidRDefault="000E5686" w:rsidP="000E5686">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0E5686" w:rsidRPr="007E0B31" w14:paraId="59CB3966" w14:textId="77777777" w:rsidTr="56193979">
        <w:trPr>
          <w:cantSplit/>
        </w:trPr>
        <w:tc>
          <w:tcPr>
            <w:tcW w:w="2884" w:type="dxa"/>
          </w:tcPr>
          <w:p w14:paraId="4944B672" w14:textId="77777777" w:rsidR="000E5686" w:rsidRPr="007E0B31" w:rsidRDefault="000E5686" w:rsidP="000E5686">
            <w:pPr>
              <w:pStyle w:val="Arial11Bold"/>
              <w:rPr>
                <w:rFonts w:cs="Arial"/>
              </w:rPr>
            </w:pPr>
            <w:r w:rsidRPr="007E0B31">
              <w:rPr>
                <w:rFonts w:cs="Arial"/>
              </w:rPr>
              <w:t>National Electricity Transmission System Warning</w:t>
            </w:r>
          </w:p>
        </w:tc>
        <w:tc>
          <w:tcPr>
            <w:tcW w:w="6634" w:type="dxa"/>
          </w:tcPr>
          <w:p w14:paraId="6C1801F0" w14:textId="3FBAE0F4" w:rsidR="000E5686" w:rsidRPr="007E0B31" w:rsidRDefault="000E5686" w:rsidP="000E5686">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0E5686" w:rsidRPr="007E0B31" w14:paraId="01E8D3C9" w14:textId="77777777" w:rsidTr="56193979">
        <w:trPr>
          <w:cantSplit/>
        </w:trPr>
        <w:tc>
          <w:tcPr>
            <w:tcW w:w="2884" w:type="dxa"/>
          </w:tcPr>
          <w:p w14:paraId="6465F3EA" w14:textId="77777777" w:rsidR="000E5686" w:rsidRPr="007E0B31" w:rsidRDefault="000E5686" w:rsidP="000E5686">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0E5686" w:rsidRPr="007E0B31" w14:paraId="5619AA14" w14:textId="77777777" w:rsidTr="56193979">
        <w:trPr>
          <w:cantSplit/>
        </w:trPr>
        <w:tc>
          <w:tcPr>
            <w:tcW w:w="2884" w:type="dxa"/>
          </w:tcPr>
          <w:p w14:paraId="32EB5FAD" w14:textId="77777777" w:rsidR="000E5686" w:rsidRPr="007E0B31" w:rsidRDefault="000E5686" w:rsidP="000E5686">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0E5686" w:rsidRPr="007E0B31" w:rsidRDefault="000E5686" w:rsidP="000E5686">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0E5686" w:rsidRPr="00333F56" w14:paraId="63F60E1D"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0E5686" w:rsidRPr="00333F56" w:rsidRDefault="000E5686" w:rsidP="000E5686">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0E5686" w:rsidRPr="00333F56" w:rsidRDefault="000E5686" w:rsidP="000E568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0E5686" w:rsidRPr="007E0B31" w14:paraId="799F5D77" w14:textId="77777777" w:rsidTr="56193979">
        <w:trPr>
          <w:cantSplit/>
        </w:trPr>
        <w:tc>
          <w:tcPr>
            <w:tcW w:w="2884" w:type="dxa"/>
          </w:tcPr>
          <w:p w14:paraId="77FD5C8F" w14:textId="77777777" w:rsidR="000E5686" w:rsidRPr="007E0B31" w:rsidRDefault="000E5686" w:rsidP="000E5686">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0E5686" w:rsidRPr="005C32A6" w14:paraId="11604B47"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0E5686" w:rsidRPr="005C32A6" w:rsidRDefault="000E5686" w:rsidP="000E5686">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0E5686" w:rsidRPr="005C32A6" w:rsidRDefault="000E5686" w:rsidP="000E568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0E5686" w:rsidRPr="007E0B31" w14:paraId="363916FF" w14:textId="77777777" w:rsidTr="56193979">
        <w:trPr>
          <w:cantSplit/>
        </w:trPr>
        <w:tc>
          <w:tcPr>
            <w:tcW w:w="2884" w:type="dxa"/>
          </w:tcPr>
          <w:p w14:paraId="79FD6F69" w14:textId="291AFEB3" w:rsidR="000E5686" w:rsidRPr="00F82697" w:rsidRDefault="000E5686" w:rsidP="000E5686">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0E5686" w:rsidRPr="007E0B31" w:rsidRDefault="000E5686" w:rsidP="000E5686">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0E5686" w:rsidRPr="007E0B31" w:rsidRDefault="000E5686" w:rsidP="000E5686">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0E5686" w:rsidRPr="007E0B31" w14:paraId="54897286" w14:textId="77777777" w:rsidTr="56193979">
        <w:trPr>
          <w:cantSplit/>
        </w:trPr>
        <w:tc>
          <w:tcPr>
            <w:tcW w:w="2884" w:type="dxa"/>
          </w:tcPr>
          <w:p w14:paraId="319EB794" w14:textId="77777777" w:rsidR="000E5686" w:rsidRPr="007E0B31" w:rsidRDefault="000E5686" w:rsidP="000E5686">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0E5686" w:rsidRPr="007E0B31" w14:paraId="41B7C8BE" w14:textId="77777777" w:rsidTr="56193979">
        <w:trPr>
          <w:cantSplit/>
        </w:trPr>
        <w:tc>
          <w:tcPr>
            <w:tcW w:w="2884" w:type="dxa"/>
          </w:tcPr>
          <w:p w14:paraId="6202E479" w14:textId="7629FE16" w:rsidR="000E5686" w:rsidRPr="007E0B31" w:rsidRDefault="000E5686" w:rsidP="000E5686">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0E5686" w:rsidRPr="007E0B31" w:rsidRDefault="000E5686" w:rsidP="000E5686">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E5686" w:rsidRPr="007E0B31" w14:paraId="063EB174" w14:textId="77777777" w:rsidTr="56193979">
        <w:trPr>
          <w:cantSplit/>
        </w:trPr>
        <w:tc>
          <w:tcPr>
            <w:tcW w:w="2884" w:type="dxa"/>
          </w:tcPr>
          <w:p w14:paraId="37FB682E" w14:textId="77777777" w:rsidR="000E5686" w:rsidRPr="007E0B31" w:rsidRDefault="000E5686" w:rsidP="000E5686">
            <w:pPr>
              <w:pStyle w:val="Arial11Bold"/>
              <w:rPr>
                <w:rFonts w:cs="Arial"/>
              </w:rPr>
            </w:pPr>
            <w:r w:rsidRPr="007E0B31">
              <w:rPr>
                <w:rFonts w:cs="Arial"/>
              </w:rPr>
              <w:t>Network Data</w:t>
            </w:r>
          </w:p>
        </w:tc>
        <w:tc>
          <w:tcPr>
            <w:tcW w:w="6634" w:type="dxa"/>
          </w:tcPr>
          <w:p w14:paraId="42D87CF6" w14:textId="57380595" w:rsidR="000E5686" w:rsidRPr="007E0B31" w:rsidRDefault="000E5686" w:rsidP="000E5686">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0E5686" w:rsidRPr="007E0B31" w14:paraId="5CCE23CF" w14:textId="77777777" w:rsidTr="56193979">
        <w:trPr>
          <w:cantSplit/>
        </w:trPr>
        <w:tc>
          <w:tcPr>
            <w:tcW w:w="2884" w:type="dxa"/>
          </w:tcPr>
          <w:p w14:paraId="32A9362E" w14:textId="66E2C1A5" w:rsidR="000E5686" w:rsidRPr="00012DF8" w:rsidRDefault="000E5686" w:rsidP="000E5686">
            <w:pPr>
              <w:pStyle w:val="Arial11Bold"/>
              <w:rPr>
                <w:rFonts w:cs="Arial"/>
              </w:rPr>
            </w:pPr>
            <w:r w:rsidRPr="002510FF">
              <w:rPr>
                <w:rFonts w:cs="Arial"/>
              </w:rPr>
              <w:lastRenderedPageBreak/>
              <w:t>Network Frequency Perturbation Plot</w:t>
            </w:r>
          </w:p>
        </w:tc>
        <w:tc>
          <w:tcPr>
            <w:tcW w:w="6634" w:type="dxa"/>
          </w:tcPr>
          <w:p w14:paraId="242BB7C1" w14:textId="77777777" w:rsidR="000E5686" w:rsidRPr="002510FF" w:rsidRDefault="000E5686" w:rsidP="000E5686">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0E5686" w:rsidRPr="002510FF" w:rsidRDefault="000E5686" w:rsidP="000E5686">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0E5686" w:rsidRPr="002510FF" w:rsidRDefault="000E5686" w:rsidP="000E5686">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0E5686" w:rsidRPr="00012DF8" w:rsidRDefault="000E5686" w:rsidP="000E5686">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0E5686" w:rsidRPr="007E0B31" w14:paraId="110E5A97" w14:textId="77777777" w:rsidTr="56193979">
        <w:trPr>
          <w:cantSplit/>
        </w:trPr>
        <w:tc>
          <w:tcPr>
            <w:tcW w:w="2884" w:type="dxa"/>
          </w:tcPr>
          <w:p w14:paraId="470DA843" w14:textId="771D09CC" w:rsidR="000E5686" w:rsidRPr="00AE104B" w:rsidRDefault="000E5686" w:rsidP="000E5686">
            <w:pPr>
              <w:pStyle w:val="Arial11Bold"/>
              <w:rPr>
                <w:rFonts w:cs="Arial"/>
              </w:rPr>
            </w:pPr>
            <w:r w:rsidRPr="00AE104B">
              <w:rPr>
                <w:rFonts w:cs="Arial"/>
              </w:rPr>
              <w:t>Network Gas Supply Emergency</w:t>
            </w:r>
          </w:p>
        </w:tc>
        <w:tc>
          <w:tcPr>
            <w:tcW w:w="6634" w:type="dxa"/>
          </w:tcPr>
          <w:p w14:paraId="71FCF9F7" w14:textId="300DD61D" w:rsidR="000E5686" w:rsidRPr="00AE104B" w:rsidRDefault="000E5686" w:rsidP="000E5686">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0E5686" w:rsidRPr="007E0B31" w14:paraId="50F13394" w14:textId="77777777" w:rsidTr="56193979">
        <w:trPr>
          <w:cantSplit/>
        </w:trPr>
        <w:tc>
          <w:tcPr>
            <w:tcW w:w="2884" w:type="dxa"/>
          </w:tcPr>
          <w:p w14:paraId="2E2A5894" w14:textId="77777777" w:rsidR="000E5686" w:rsidRPr="007E0B31" w:rsidRDefault="000E5686" w:rsidP="000E5686">
            <w:pPr>
              <w:pStyle w:val="Arial11Bold"/>
              <w:rPr>
                <w:rFonts w:cs="Arial"/>
              </w:rPr>
            </w:pPr>
            <w:r w:rsidRPr="007E0B31">
              <w:rPr>
                <w:rFonts w:cs="Arial"/>
              </w:rPr>
              <w:t>Network Operator</w:t>
            </w:r>
          </w:p>
        </w:tc>
        <w:tc>
          <w:tcPr>
            <w:tcW w:w="6634" w:type="dxa"/>
          </w:tcPr>
          <w:p w14:paraId="2994EA67" w14:textId="77777777" w:rsidR="000E5686" w:rsidRPr="007E0B31" w:rsidRDefault="000E5686" w:rsidP="000E5686">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0E5686" w:rsidRPr="007E0B31" w14:paraId="7261B1B3" w14:textId="77777777" w:rsidTr="56193979">
        <w:trPr>
          <w:cantSplit/>
        </w:trPr>
        <w:tc>
          <w:tcPr>
            <w:tcW w:w="2884" w:type="dxa"/>
          </w:tcPr>
          <w:p w14:paraId="6140C6D1" w14:textId="78E67F2C" w:rsidR="000E5686" w:rsidRPr="00803955" w:rsidRDefault="000E5686" w:rsidP="000E5686">
            <w:pPr>
              <w:pStyle w:val="Arial11Bold"/>
              <w:rPr>
                <w:rFonts w:cs="Arial"/>
              </w:rPr>
            </w:pPr>
            <w:r w:rsidRPr="00803955">
              <w:rPr>
                <w:rFonts w:cs="Arial"/>
              </w:rPr>
              <w:t>NGET</w:t>
            </w:r>
          </w:p>
        </w:tc>
        <w:tc>
          <w:tcPr>
            <w:tcW w:w="6634" w:type="dxa"/>
          </w:tcPr>
          <w:p w14:paraId="0D182575" w14:textId="7BBDF97A" w:rsidR="000E5686" w:rsidRPr="007E0B31" w:rsidRDefault="000E5686" w:rsidP="000E5686">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0E5686" w:rsidRPr="007E0B31" w14:paraId="604B5261" w14:textId="77777777" w:rsidTr="56193979">
        <w:trPr>
          <w:cantSplit/>
        </w:trPr>
        <w:tc>
          <w:tcPr>
            <w:tcW w:w="2884" w:type="dxa"/>
          </w:tcPr>
          <w:p w14:paraId="2623F54E" w14:textId="01991352" w:rsidR="000E5686" w:rsidRPr="00D0602D" w:rsidRDefault="000E5686" w:rsidP="000E5686">
            <w:pPr>
              <w:pStyle w:val="Arial11Bold"/>
              <w:rPr>
                <w:rFonts w:cs="Arial"/>
              </w:rPr>
            </w:pPr>
            <w:r w:rsidRPr="002510FF">
              <w:rPr>
                <w:rFonts w:cs="Arial"/>
              </w:rPr>
              <w:t>Nichols Chart</w:t>
            </w:r>
          </w:p>
        </w:tc>
        <w:tc>
          <w:tcPr>
            <w:tcW w:w="6634" w:type="dxa"/>
          </w:tcPr>
          <w:p w14:paraId="4C86893A" w14:textId="422AF3BB" w:rsidR="000E5686" w:rsidRPr="00D0602D" w:rsidRDefault="000E5686" w:rsidP="000E5686">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0E5686" w:rsidRPr="007E0B31" w14:paraId="7E70E3CF" w14:textId="77777777" w:rsidTr="56193979">
        <w:trPr>
          <w:cantSplit/>
        </w:trPr>
        <w:tc>
          <w:tcPr>
            <w:tcW w:w="2884" w:type="dxa"/>
          </w:tcPr>
          <w:p w14:paraId="5C3F33DF" w14:textId="77777777" w:rsidR="000E5686" w:rsidRPr="007E0B31" w:rsidRDefault="000E5686" w:rsidP="000E5686">
            <w:pPr>
              <w:pStyle w:val="Arial11Bold"/>
              <w:rPr>
                <w:rFonts w:cs="Arial"/>
              </w:rPr>
            </w:pPr>
            <w:r w:rsidRPr="007E0B31">
              <w:rPr>
                <w:rFonts w:cs="Arial"/>
              </w:rPr>
              <w:t>No-Load Field Voltage</w:t>
            </w:r>
          </w:p>
        </w:tc>
        <w:tc>
          <w:tcPr>
            <w:tcW w:w="6634" w:type="dxa"/>
          </w:tcPr>
          <w:p w14:paraId="7FB5D9C9" w14:textId="77777777"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0E5686" w:rsidRPr="007E0B31" w14:paraId="31E3CC2E" w14:textId="77777777" w:rsidTr="56193979">
        <w:trPr>
          <w:cantSplit/>
        </w:trPr>
        <w:tc>
          <w:tcPr>
            <w:tcW w:w="2884" w:type="dxa"/>
          </w:tcPr>
          <w:p w14:paraId="4BE07CB3" w14:textId="77777777" w:rsidR="000E5686" w:rsidRPr="007E0B31" w:rsidRDefault="000E5686" w:rsidP="000E5686">
            <w:pPr>
              <w:pStyle w:val="Arial11Bold"/>
              <w:rPr>
                <w:rFonts w:cs="Arial"/>
              </w:rPr>
            </w:pPr>
            <w:r w:rsidRPr="007E0B31">
              <w:rPr>
                <w:rFonts w:cs="Arial"/>
              </w:rPr>
              <w:t>No System Connection</w:t>
            </w:r>
          </w:p>
        </w:tc>
        <w:tc>
          <w:tcPr>
            <w:tcW w:w="6634" w:type="dxa"/>
          </w:tcPr>
          <w:p w14:paraId="7E1CCCA5" w14:textId="77777777" w:rsidR="000E5686" w:rsidRPr="007E0B31" w:rsidRDefault="000E5686" w:rsidP="000E5686">
            <w:pPr>
              <w:pStyle w:val="TableArial11"/>
              <w:rPr>
                <w:rFonts w:cs="Arial"/>
              </w:rPr>
            </w:pPr>
            <w:r w:rsidRPr="007E0B31">
              <w:rPr>
                <w:rFonts w:cs="Arial"/>
              </w:rPr>
              <w:t>As defined in OC8A.1.6.2 and OC8B.1.7.2</w:t>
            </w:r>
            <w:r>
              <w:rPr>
                <w:rFonts w:cs="Arial"/>
              </w:rPr>
              <w:t>.</w:t>
            </w:r>
          </w:p>
        </w:tc>
      </w:tr>
      <w:tr w:rsidR="000E5686" w:rsidRPr="007E0B31" w14:paraId="19692180" w14:textId="77777777" w:rsidTr="56193979">
        <w:trPr>
          <w:cantSplit/>
        </w:trPr>
        <w:tc>
          <w:tcPr>
            <w:tcW w:w="2884" w:type="dxa"/>
          </w:tcPr>
          <w:p w14:paraId="7BE22D98" w14:textId="3A2FC6EB" w:rsidR="000E5686" w:rsidRPr="00BC445E" w:rsidRDefault="000E5686" w:rsidP="000E5686">
            <w:pPr>
              <w:pStyle w:val="Arial11Bold"/>
              <w:rPr>
                <w:rFonts w:cs="Arial"/>
              </w:rPr>
            </w:pPr>
            <w:r w:rsidRPr="002510FF">
              <w:rPr>
                <w:rFonts w:cs="Arial"/>
              </w:rPr>
              <w:t>Non-CUSC Party</w:t>
            </w:r>
          </w:p>
        </w:tc>
        <w:tc>
          <w:tcPr>
            <w:tcW w:w="6634" w:type="dxa"/>
          </w:tcPr>
          <w:p w14:paraId="2EFC201F" w14:textId="55EEFEE9" w:rsidR="000E5686" w:rsidRPr="00BC445E" w:rsidRDefault="000E5686" w:rsidP="000E5686">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0E5686" w:rsidRPr="007E0B31" w14:paraId="1B3105BA" w14:textId="77777777" w:rsidTr="56193979">
        <w:trPr>
          <w:cantSplit/>
        </w:trPr>
        <w:tc>
          <w:tcPr>
            <w:tcW w:w="2884" w:type="dxa"/>
          </w:tcPr>
          <w:p w14:paraId="2932CD89" w14:textId="77777777" w:rsidR="000E5686" w:rsidRPr="00DB341C" w:rsidRDefault="000E5686" w:rsidP="000E5686">
            <w:pPr>
              <w:pStyle w:val="Arial11Bold"/>
              <w:rPr>
                <w:rFonts w:cs="Arial"/>
              </w:rPr>
            </w:pPr>
            <w:r w:rsidRPr="00DB341C">
              <w:rPr>
                <w:rFonts w:cs="Arial"/>
              </w:rPr>
              <w:t>Non-Synchronous Electricity Storage Module</w:t>
            </w:r>
          </w:p>
          <w:p w14:paraId="1DED6A82" w14:textId="77777777" w:rsidR="000E5686" w:rsidRPr="00DD7E1A" w:rsidRDefault="000E5686" w:rsidP="000E5686">
            <w:pPr>
              <w:pStyle w:val="Arial11Bold"/>
              <w:rPr>
                <w:rFonts w:cs="Arial"/>
                <w:szCs w:val="22"/>
              </w:rPr>
            </w:pPr>
          </w:p>
        </w:tc>
        <w:tc>
          <w:tcPr>
            <w:tcW w:w="6634" w:type="dxa"/>
          </w:tcPr>
          <w:p w14:paraId="381BBD11" w14:textId="03B1FEAF" w:rsidR="000E5686" w:rsidRPr="00DD7E1A" w:rsidRDefault="000E5686" w:rsidP="000E5686">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0E5686" w:rsidRPr="007E0B31" w14:paraId="59C66FC2" w14:textId="77777777" w:rsidTr="56193979">
        <w:trPr>
          <w:cantSplit/>
        </w:trPr>
        <w:tc>
          <w:tcPr>
            <w:tcW w:w="2884" w:type="dxa"/>
          </w:tcPr>
          <w:p w14:paraId="42528E88" w14:textId="2432B8B1" w:rsidR="000E5686" w:rsidRPr="00DD7E1A" w:rsidRDefault="000E5686" w:rsidP="000E5686">
            <w:pPr>
              <w:pStyle w:val="Arial11Bold"/>
              <w:rPr>
                <w:rFonts w:cs="Arial"/>
              </w:rPr>
            </w:pPr>
            <w:r w:rsidRPr="00DD7E1A">
              <w:rPr>
                <w:rFonts w:cs="Arial"/>
                <w:szCs w:val="22"/>
              </w:rPr>
              <w:t>Notification of User’s Intention to Operate</w:t>
            </w:r>
          </w:p>
        </w:tc>
        <w:tc>
          <w:tcPr>
            <w:tcW w:w="6634" w:type="dxa"/>
          </w:tcPr>
          <w:p w14:paraId="7432BE96" w14:textId="11A89A65" w:rsidR="000E5686" w:rsidRPr="00DD7E1A" w:rsidRDefault="000E5686" w:rsidP="000E5686">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0E5686" w:rsidRPr="007E0B31" w14:paraId="31537B23" w14:textId="77777777" w:rsidTr="56193979">
        <w:trPr>
          <w:cantSplit/>
        </w:trPr>
        <w:tc>
          <w:tcPr>
            <w:tcW w:w="2884" w:type="dxa"/>
          </w:tcPr>
          <w:p w14:paraId="0B1CCC78" w14:textId="77777777" w:rsidR="000E5686" w:rsidRPr="007E0B31" w:rsidRDefault="000E5686" w:rsidP="000E5686">
            <w:pPr>
              <w:pStyle w:val="Arial11Bold"/>
              <w:rPr>
                <w:rFonts w:cs="Arial"/>
              </w:rPr>
            </w:pPr>
            <w:bookmarkStart w:id="92" w:name="_DV_C45"/>
            <w:r w:rsidRPr="007E0B31">
              <w:rPr>
                <w:rFonts w:cs="Arial"/>
              </w:rPr>
              <w:lastRenderedPageBreak/>
              <w:t>Notification of User’s Intention to Synchronise</w:t>
            </w:r>
            <w:bookmarkEnd w:id="92"/>
          </w:p>
        </w:tc>
        <w:tc>
          <w:tcPr>
            <w:tcW w:w="6634" w:type="dxa"/>
          </w:tcPr>
          <w:p w14:paraId="6ADCBD35" w14:textId="0DA3F6C9" w:rsidR="000E5686" w:rsidRPr="007E0B31" w:rsidRDefault="000E5686" w:rsidP="000E5686">
            <w:pPr>
              <w:pStyle w:val="TableArial11"/>
              <w:rPr>
                <w:rFonts w:cs="Arial"/>
              </w:rPr>
            </w:pPr>
            <w:bookmarkStart w:id="93"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93"/>
          </w:p>
        </w:tc>
      </w:tr>
      <w:tr w:rsidR="000E5686" w:rsidRPr="007E0B31" w14:paraId="6F3AAFE1" w14:textId="77777777" w:rsidTr="56193979">
        <w:trPr>
          <w:cantSplit/>
        </w:trPr>
        <w:tc>
          <w:tcPr>
            <w:tcW w:w="2884" w:type="dxa"/>
          </w:tcPr>
          <w:p w14:paraId="03F8CDD9" w14:textId="77777777" w:rsidR="000E5686" w:rsidRPr="00DD7E1A" w:rsidRDefault="000E5686" w:rsidP="000E5686">
            <w:pPr>
              <w:pStyle w:val="Arial11Bold"/>
              <w:rPr>
                <w:rFonts w:cs="Arial"/>
                <w:szCs w:val="22"/>
              </w:rPr>
            </w:pPr>
            <w:r w:rsidRPr="00B11B83">
              <w:t xml:space="preserve">Non-Controllable Electricity Storage Equipment </w:t>
            </w:r>
          </w:p>
        </w:tc>
        <w:tc>
          <w:tcPr>
            <w:tcW w:w="6634" w:type="dxa"/>
          </w:tcPr>
          <w:p w14:paraId="7AFDA1F2" w14:textId="77777777" w:rsidR="000E5686" w:rsidRPr="00DD7E1A" w:rsidRDefault="000E5686" w:rsidP="000E5686">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0E5686" w:rsidRPr="007E0B31" w14:paraId="6BE07DD9" w14:textId="77777777" w:rsidTr="56193979">
        <w:trPr>
          <w:cantSplit/>
        </w:trPr>
        <w:tc>
          <w:tcPr>
            <w:tcW w:w="2884" w:type="dxa"/>
          </w:tcPr>
          <w:p w14:paraId="768646E5" w14:textId="36D40080" w:rsidR="000E5686" w:rsidRPr="00DD7E1A" w:rsidRDefault="000E5686" w:rsidP="000E5686">
            <w:pPr>
              <w:pStyle w:val="Arial11Bold"/>
              <w:rPr>
                <w:rFonts w:cs="Arial"/>
              </w:rPr>
            </w:pPr>
            <w:r w:rsidRPr="00DD7E1A">
              <w:rPr>
                <w:rFonts w:cs="Arial"/>
                <w:szCs w:val="22"/>
              </w:rPr>
              <w:t>Non-Dynamic Frequency Response Service</w:t>
            </w:r>
          </w:p>
        </w:tc>
        <w:tc>
          <w:tcPr>
            <w:tcW w:w="6634" w:type="dxa"/>
          </w:tcPr>
          <w:p w14:paraId="185ABBBA" w14:textId="1A0ABCC4" w:rsidR="000E5686" w:rsidRPr="00DD7E1A" w:rsidRDefault="000E5686" w:rsidP="000E5686">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0E5686" w:rsidRPr="007E0B31" w14:paraId="73951D04" w14:textId="77777777" w:rsidTr="56193979">
        <w:trPr>
          <w:cantSplit/>
        </w:trPr>
        <w:tc>
          <w:tcPr>
            <w:tcW w:w="2884" w:type="dxa"/>
          </w:tcPr>
          <w:p w14:paraId="6AA7C24E" w14:textId="77777777" w:rsidR="000E5686" w:rsidRPr="007E0B31" w:rsidRDefault="000E5686" w:rsidP="000E5686">
            <w:pPr>
              <w:pStyle w:val="Arial11Bold"/>
              <w:rPr>
                <w:rFonts w:cs="Arial"/>
              </w:rPr>
            </w:pPr>
            <w:r w:rsidRPr="007E0B31">
              <w:rPr>
                <w:rFonts w:cs="Arial"/>
              </w:rPr>
              <w:t>Non-Embedded Customer</w:t>
            </w:r>
          </w:p>
        </w:tc>
        <w:tc>
          <w:tcPr>
            <w:tcW w:w="6634" w:type="dxa"/>
          </w:tcPr>
          <w:p w14:paraId="40D62D50" w14:textId="77777777" w:rsidR="000E5686" w:rsidRPr="007E0B31" w:rsidRDefault="000E5686" w:rsidP="000E5686">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0E5686" w:rsidRPr="007E0B31" w14:paraId="74A5AC4F" w14:textId="77777777" w:rsidTr="56193979">
        <w:trPr>
          <w:cantSplit/>
        </w:trPr>
        <w:tc>
          <w:tcPr>
            <w:tcW w:w="2884" w:type="dxa"/>
          </w:tcPr>
          <w:p w14:paraId="397A4B64" w14:textId="77777777" w:rsidR="000E5686" w:rsidRPr="007E0B31" w:rsidRDefault="000E5686" w:rsidP="000E5686">
            <w:pPr>
              <w:pStyle w:val="Arial11Bold"/>
              <w:rPr>
                <w:rFonts w:cs="Arial"/>
              </w:rPr>
            </w:pPr>
            <w:r w:rsidRPr="00B61F80">
              <w:t>Non-Synchronous Electricity Storage Module</w:t>
            </w:r>
          </w:p>
        </w:tc>
        <w:tc>
          <w:tcPr>
            <w:tcW w:w="6634" w:type="dxa"/>
          </w:tcPr>
          <w:p w14:paraId="23AB1086" w14:textId="77777777" w:rsidR="000E5686" w:rsidRPr="007E0B31" w:rsidRDefault="000E5686" w:rsidP="000E5686">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0E5686" w:rsidRPr="007E0B31" w14:paraId="3C739ACC" w14:textId="77777777" w:rsidTr="56193979">
        <w:trPr>
          <w:cantSplit/>
        </w:trPr>
        <w:tc>
          <w:tcPr>
            <w:tcW w:w="2884" w:type="dxa"/>
          </w:tcPr>
          <w:p w14:paraId="12D0456B" w14:textId="77777777" w:rsidR="000E5686" w:rsidRPr="007E0B31" w:rsidRDefault="000E5686" w:rsidP="000E5686">
            <w:pPr>
              <w:pStyle w:val="Arial11Bold"/>
              <w:rPr>
                <w:rFonts w:cs="Arial"/>
              </w:rPr>
            </w:pPr>
            <w:r>
              <w:t>Non-Synchronous Electricity Storage Unit</w:t>
            </w:r>
          </w:p>
        </w:tc>
        <w:tc>
          <w:tcPr>
            <w:tcW w:w="6634" w:type="dxa"/>
          </w:tcPr>
          <w:p w14:paraId="5B03D0F1" w14:textId="77777777" w:rsidR="000E5686" w:rsidRPr="007E0B31" w:rsidRDefault="000E5686" w:rsidP="000E5686">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0E5686" w:rsidRPr="007E0B31" w14:paraId="35CF6FC2" w14:textId="77777777" w:rsidTr="56193979">
        <w:trPr>
          <w:cantSplit/>
        </w:trPr>
        <w:tc>
          <w:tcPr>
            <w:tcW w:w="2884" w:type="dxa"/>
          </w:tcPr>
          <w:p w14:paraId="3A87232E" w14:textId="77777777" w:rsidR="000E5686" w:rsidRPr="007E0B31" w:rsidRDefault="000E5686" w:rsidP="000E5686">
            <w:pPr>
              <w:pStyle w:val="Arial11Bold"/>
              <w:rPr>
                <w:rFonts w:cs="Arial"/>
              </w:rPr>
            </w:pPr>
            <w:r w:rsidRPr="007E0B31">
              <w:rPr>
                <w:rFonts w:cs="Arial"/>
              </w:rPr>
              <w:t>Non-Synchronous Generating Unit</w:t>
            </w:r>
          </w:p>
        </w:tc>
        <w:tc>
          <w:tcPr>
            <w:tcW w:w="6634" w:type="dxa"/>
          </w:tcPr>
          <w:p w14:paraId="6D5D77F2"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0E5686" w:rsidRPr="007E0B31" w14:paraId="64B4C18C" w14:textId="77777777" w:rsidTr="56193979">
        <w:trPr>
          <w:cantSplit/>
        </w:trPr>
        <w:tc>
          <w:tcPr>
            <w:tcW w:w="2884" w:type="dxa"/>
          </w:tcPr>
          <w:p w14:paraId="71FF2E3B" w14:textId="77777777" w:rsidR="000E5686" w:rsidRPr="007E0B31" w:rsidRDefault="000E5686" w:rsidP="000E5686">
            <w:pPr>
              <w:pStyle w:val="Arial11Bold"/>
              <w:rPr>
                <w:rFonts w:cs="Arial"/>
              </w:rPr>
            </w:pPr>
            <w:r w:rsidRPr="007E0B31">
              <w:rPr>
                <w:rFonts w:cs="Arial"/>
              </w:rPr>
              <w:t>Normal CCGT Module</w:t>
            </w:r>
          </w:p>
        </w:tc>
        <w:tc>
          <w:tcPr>
            <w:tcW w:w="6634" w:type="dxa"/>
          </w:tcPr>
          <w:p w14:paraId="659D7595" w14:textId="77777777" w:rsidR="000E5686" w:rsidRPr="007E0B31" w:rsidRDefault="000E5686" w:rsidP="000E5686">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0E5686" w:rsidRPr="007E0B31" w14:paraId="7EBC18BA" w14:textId="77777777" w:rsidTr="56193979">
        <w:trPr>
          <w:cantSplit/>
        </w:trPr>
        <w:tc>
          <w:tcPr>
            <w:tcW w:w="2884" w:type="dxa"/>
          </w:tcPr>
          <w:p w14:paraId="057211B2" w14:textId="77777777" w:rsidR="000E5686" w:rsidRPr="007E0B31" w:rsidRDefault="000E5686" w:rsidP="000E5686">
            <w:pPr>
              <w:pStyle w:val="Arial11Bold"/>
              <w:rPr>
                <w:rFonts w:cs="Arial"/>
              </w:rPr>
            </w:pPr>
            <w:r w:rsidRPr="007E0B31">
              <w:rPr>
                <w:rFonts w:cs="Arial"/>
              </w:rPr>
              <w:t>Novel Unit</w:t>
            </w:r>
          </w:p>
        </w:tc>
        <w:tc>
          <w:tcPr>
            <w:tcW w:w="6634" w:type="dxa"/>
          </w:tcPr>
          <w:p w14:paraId="041D9A7B" w14:textId="77777777" w:rsidR="000E5686" w:rsidRPr="007E0B31" w:rsidRDefault="000E5686" w:rsidP="000E5686">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0E5686" w:rsidRPr="007E0B31" w14:paraId="1296A4A5" w14:textId="77777777" w:rsidTr="56193979">
        <w:trPr>
          <w:cantSplit/>
        </w:trPr>
        <w:tc>
          <w:tcPr>
            <w:tcW w:w="2884" w:type="dxa"/>
          </w:tcPr>
          <w:p w14:paraId="110D92AE" w14:textId="77777777" w:rsidR="000E5686" w:rsidRPr="007E0B31" w:rsidRDefault="000E5686" w:rsidP="000E5686">
            <w:pPr>
              <w:pStyle w:val="Arial11Bold"/>
              <w:rPr>
                <w:rFonts w:cs="Arial"/>
              </w:rPr>
            </w:pPr>
            <w:r w:rsidRPr="007E0B31">
              <w:rPr>
                <w:rFonts w:cs="Arial"/>
              </w:rPr>
              <w:t>OC9 De-synchronised Island Procedure</w:t>
            </w:r>
          </w:p>
        </w:tc>
        <w:tc>
          <w:tcPr>
            <w:tcW w:w="6634" w:type="dxa"/>
          </w:tcPr>
          <w:p w14:paraId="50C0E178" w14:textId="77777777" w:rsidR="000E5686" w:rsidRPr="007E0B31" w:rsidRDefault="000E5686" w:rsidP="000E5686">
            <w:pPr>
              <w:pStyle w:val="TableArial11"/>
              <w:rPr>
                <w:rFonts w:cs="Arial"/>
                <w:b/>
                <w:u w:val="single"/>
              </w:rPr>
            </w:pPr>
            <w:r w:rsidRPr="007E0B31">
              <w:rPr>
                <w:rFonts w:cs="Arial"/>
              </w:rPr>
              <w:t>Has the meaning set out in OC9.5.4.</w:t>
            </w:r>
          </w:p>
        </w:tc>
      </w:tr>
      <w:tr w:rsidR="000E5686" w:rsidRPr="007E0B31" w14:paraId="5C71F10A" w14:textId="77777777" w:rsidTr="56193979">
        <w:trPr>
          <w:cantSplit/>
        </w:trPr>
        <w:tc>
          <w:tcPr>
            <w:tcW w:w="2884" w:type="dxa"/>
          </w:tcPr>
          <w:p w14:paraId="3836FE92" w14:textId="77777777" w:rsidR="000E5686" w:rsidRPr="007E0B31" w:rsidRDefault="000E5686" w:rsidP="000E5686">
            <w:pPr>
              <w:pStyle w:val="Arial11Bold"/>
              <w:rPr>
                <w:rFonts w:cs="Arial"/>
              </w:rPr>
            </w:pPr>
            <w:r w:rsidRPr="007E0B31">
              <w:rPr>
                <w:rFonts w:cs="Arial"/>
              </w:rPr>
              <w:t>Offshore</w:t>
            </w:r>
          </w:p>
        </w:tc>
        <w:tc>
          <w:tcPr>
            <w:tcW w:w="6634" w:type="dxa"/>
          </w:tcPr>
          <w:p w14:paraId="30D0FC75" w14:textId="77777777" w:rsidR="000E5686" w:rsidRPr="007E0B31" w:rsidRDefault="000E5686" w:rsidP="000E5686">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0E5686" w:rsidRPr="007E0B31" w14:paraId="2FDEEA9F" w14:textId="77777777" w:rsidTr="56193979">
        <w:trPr>
          <w:cantSplit/>
        </w:trPr>
        <w:tc>
          <w:tcPr>
            <w:tcW w:w="2884" w:type="dxa"/>
          </w:tcPr>
          <w:p w14:paraId="1A38F2FD" w14:textId="77777777" w:rsidR="000E5686" w:rsidRPr="007E0B31" w:rsidRDefault="000E5686" w:rsidP="000E5686">
            <w:pPr>
              <w:pStyle w:val="Arial11Bold"/>
              <w:rPr>
                <w:rFonts w:cs="Arial"/>
                <w:highlight w:val="yellow"/>
              </w:rPr>
            </w:pPr>
            <w:r w:rsidRPr="007E0B31">
              <w:rPr>
                <w:rFonts w:cs="Arial"/>
              </w:rPr>
              <w:t>Offshore DC Converter</w:t>
            </w:r>
          </w:p>
        </w:tc>
        <w:tc>
          <w:tcPr>
            <w:tcW w:w="6634" w:type="dxa"/>
          </w:tcPr>
          <w:p w14:paraId="15CE8C09"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E5686" w:rsidRPr="007E0B31" w14:paraId="073DD467" w14:textId="77777777" w:rsidTr="56193979">
        <w:trPr>
          <w:cantSplit/>
        </w:trPr>
        <w:tc>
          <w:tcPr>
            <w:tcW w:w="2884" w:type="dxa"/>
          </w:tcPr>
          <w:p w14:paraId="15DB95D4" w14:textId="77777777" w:rsidR="000E5686" w:rsidRPr="007E0B31" w:rsidRDefault="000E5686" w:rsidP="000E5686">
            <w:pPr>
              <w:pStyle w:val="Arial11Bold"/>
              <w:rPr>
                <w:rFonts w:cs="Arial"/>
                <w:highlight w:val="yellow"/>
              </w:rPr>
            </w:pPr>
            <w:r w:rsidRPr="007E0B31">
              <w:rPr>
                <w:rFonts w:cs="Arial"/>
              </w:rPr>
              <w:t>Offshore HVDC Converter</w:t>
            </w:r>
          </w:p>
        </w:tc>
        <w:tc>
          <w:tcPr>
            <w:tcW w:w="6634" w:type="dxa"/>
          </w:tcPr>
          <w:p w14:paraId="240FA51B" w14:textId="77777777" w:rsidR="000E5686" w:rsidRPr="007E0B31" w:rsidRDefault="000E5686" w:rsidP="000E5686">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E5686" w:rsidRPr="007E0B31" w14:paraId="19F4B6C3" w14:textId="77777777" w:rsidTr="56193979">
        <w:trPr>
          <w:cantSplit/>
        </w:trPr>
        <w:tc>
          <w:tcPr>
            <w:tcW w:w="2884" w:type="dxa"/>
          </w:tcPr>
          <w:p w14:paraId="6A0A33DB" w14:textId="77777777" w:rsidR="000E5686" w:rsidRPr="007E0B31" w:rsidRDefault="000E5686" w:rsidP="000E5686">
            <w:pPr>
              <w:pStyle w:val="Arial11Bold"/>
              <w:rPr>
                <w:rFonts w:cs="Arial"/>
              </w:rPr>
            </w:pPr>
            <w:r w:rsidRPr="007E0B31">
              <w:rPr>
                <w:rFonts w:cs="Arial"/>
              </w:rPr>
              <w:lastRenderedPageBreak/>
              <w:t>Offshore Development Information Statement</w:t>
            </w:r>
          </w:p>
        </w:tc>
        <w:tc>
          <w:tcPr>
            <w:tcW w:w="6634" w:type="dxa"/>
          </w:tcPr>
          <w:p w14:paraId="24743A7E" w14:textId="7F19CF94" w:rsidR="000E5686" w:rsidRPr="007E0B31" w:rsidRDefault="000E5686" w:rsidP="000E5686">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0E5686" w:rsidRPr="007E0B31" w14:paraId="7F1359D2" w14:textId="77777777" w:rsidTr="56193979">
        <w:trPr>
          <w:cantSplit/>
        </w:trPr>
        <w:tc>
          <w:tcPr>
            <w:tcW w:w="2884" w:type="dxa"/>
          </w:tcPr>
          <w:p w14:paraId="5C141926" w14:textId="77777777" w:rsidR="000E5686" w:rsidRPr="007E0B31" w:rsidRDefault="000E5686" w:rsidP="000E5686">
            <w:pPr>
              <w:pStyle w:val="Arial11Bold"/>
              <w:rPr>
                <w:rFonts w:cs="Arial"/>
              </w:rPr>
            </w:pPr>
            <w:r w:rsidRPr="007E0B31">
              <w:rPr>
                <w:rFonts w:cs="Arial"/>
              </w:rPr>
              <w:t>Offshore Generating Unit</w:t>
            </w:r>
          </w:p>
        </w:tc>
        <w:tc>
          <w:tcPr>
            <w:tcW w:w="6634" w:type="dxa"/>
          </w:tcPr>
          <w:p w14:paraId="0A15BD7F" w14:textId="7F54D471" w:rsidR="000E5686" w:rsidRPr="007E0B31" w:rsidRDefault="000E5686" w:rsidP="000E5686">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0E5686" w:rsidRPr="007E0B31" w14:paraId="099E0414" w14:textId="77777777" w:rsidTr="56193979">
        <w:trPr>
          <w:cantSplit/>
        </w:trPr>
        <w:tc>
          <w:tcPr>
            <w:tcW w:w="2884" w:type="dxa"/>
          </w:tcPr>
          <w:p w14:paraId="2469BF55" w14:textId="77777777" w:rsidR="000E5686" w:rsidRPr="007E0B31" w:rsidRDefault="000E5686" w:rsidP="000E5686">
            <w:pPr>
              <w:pStyle w:val="Arial11Bold"/>
              <w:rPr>
                <w:rFonts w:cs="Arial"/>
              </w:rPr>
            </w:pPr>
            <w:r w:rsidRPr="007E0B31">
              <w:rPr>
                <w:rFonts w:cs="Arial"/>
              </w:rPr>
              <w:t>Offshore Grid Entry Point</w:t>
            </w:r>
          </w:p>
        </w:tc>
        <w:tc>
          <w:tcPr>
            <w:tcW w:w="6634" w:type="dxa"/>
          </w:tcPr>
          <w:p w14:paraId="07DDE50B" w14:textId="77777777" w:rsidR="000E5686" w:rsidRPr="007E0B31" w:rsidRDefault="000E5686" w:rsidP="000E5686">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0E5686" w:rsidRPr="007E0B31" w14:paraId="664F02B9" w14:textId="77777777" w:rsidTr="56193979">
        <w:trPr>
          <w:cantSplit/>
        </w:trPr>
        <w:tc>
          <w:tcPr>
            <w:tcW w:w="2884" w:type="dxa"/>
          </w:tcPr>
          <w:p w14:paraId="0E0F222D" w14:textId="77777777" w:rsidR="000E5686" w:rsidRPr="007E0B31" w:rsidRDefault="000E5686" w:rsidP="000E5686">
            <w:pPr>
              <w:pStyle w:val="Arial11Bold"/>
              <w:rPr>
                <w:rFonts w:cs="Arial"/>
              </w:rPr>
            </w:pPr>
            <w:r w:rsidRPr="007E0B31">
              <w:rPr>
                <w:rFonts w:cs="Arial"/>
              </w:rPr>
              <w:t>Offshore Non-Synchronous Generating Unit</w:t>
            </w:r>
          </w:p>
        </w:tc>
        <w:tc>
          <w:tcPr>
            <w:tcW w:w="6634" w:type="dxa"/>
          </w:tcPr>
          <w:p w14:paraId="759EC095" w14:textId="12A9D85E" w:rsidR="000E5686" w:rsidRPr="007E0B31" w:rsidRDefault="000E5686" w:rsidP="000E5686">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0E5686" w:rsidRPr="007E0B31" w14:paraId="549C699C" w14:textId="77777777" w:rsidTr="56193979">
        <w:trPr>
          <w:cantSplit/>
        </w:trPr>
        <w:tc>
          <w:tcPr>
            <w:tcW w:w="2884" w:type="dxa"/>
          </w:tcPr>
          <w:p w14:paraId="002850F2" w14:textId="77777777" w:rsidR="000E5686" w:rsidRPr="007E0B31" w:rsidRDefault="000E5686" w:rsidP="000E5686">
            <w:pPr>
              <w:pStyle w:val="Arial11Bold"/>
              <w:rPr>
                <w:rFonts w:cs="Arial"/>
              </w:rPr>
            </w:pPr>
            <w:r w:rsidRPr="007E0B31">
              <w:rPr>
                <w:rFonts w:cs="Arial"/>
              </w:rPr>
              <w:t>Offshore Platform</w:t>
            </w:r>
          </w:p>
        </w:tc>
        <w:tc>
          <w:tcPr>
            <w:tcW w:w="6634" w:type="dxa"/>
          </w:tcPr>
          <w:p w14:paraId="25B6104F" w14:textId="77777777" w:rsidR="000E5686" w:rsidRPr="007E0B31" w:rsidRDefault="000E5686" w:rsidP="000E5686">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0E5686" w:rsidRPr="007E0B31" w14:paraId="76D5DA50" w14:textId="77777777" w:rsidTr="56193979">
        <w:trPr>
          <w:cantSplit/>
        </w:trPr>
        <w:tc>
          <w:tcPr>
            <w:tcW w:w="2884" w:type="dxa"/>
          </w:tcPr>
          <w:p w14:paraId="0F8C75C5" w14:textId="77777777" w:rsidR="000E5686" w:rsidRPr="007E0B31" w:rsidRDefault="000E5686" w:rsidP="000E5686">
            <w:pPr>
              <w:pStyle w:val="Arial11Bold"/>
              <w:rPr>
                <w:rFonts w:cs="Arial"/>
              </w:rPr>
            </w:pPr>
            <w:r w:rsidRPr="007E0B31">
              <w:rPr>
                <w:rFonts w:cs="Arial"/>
              </w:rPr>
              <w:t>Offshore Power Park Module</w:t>
            </w:r>
          </w:p>
        </w:tc>
        <w:tc>
          <w:tcPr>
            <w:tcW w:w="6634" w:type="dxa"/>
          </w:tcPr>
          <w:p w14:paraId="1A8EAFDB" w14:textId="77777777" w:rsidR="000E5686" w:rsidRPr="007E0B31" w:rsidRDefault="000E5686" w:rsidP="000E5686">
            <w:pPr>
              <w:pStyle w:val="TableArial11"/>
              <w:rPr>
                <w:rFonts w:cs="Arial"/>
              </w:rPr>
            </w:pPr>
            <w:bookmarkStart w:id="94"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94"/>
          </w:p>
        </w:tc>
      </w:tr>
      <w:tr w:rsidR="000E5686" w:rsidRPr="007E0B31" w14:paraId="3532A847" w14:textId="77777777" w:rsidTr="56193979">
        <w:trPr>
          <w:cantSplit/>
        </w:trPr>
        <w:tc>
          <w:tcPr>
            <w:tcW w:w="2884" w:type="dxa"/>
          </w:tcPr>
          <w:p w14:paraId="05251472" w14:textId="77777777" w:rsidR="000E5686" w:rsidRPr="007E0B31" w:rsidRDefault="000E5686" w:rsidP="000E5686">
            <w:pPr>
              <w:pStyle w:val="Arial11Bold"/>
              <w:rPr>
                <w:rFonts w:cs="Arial"/>
              </w:rPr>
            </w:pPr>
            <w:r w:rsidRPr="007E0B31">
              <w:rPr>
                <w:rFonts w:cs="Arial"/>
              </w:rPr>
              <w:t>Offshore Power Park String</w:t>
            </w:r>
          </w:p>
        </w:tc>
        <w:tc>
          <w:tcPr>
            <w:tcW w:w="6634" w:type="dxa"/>
          </w:tcPr>
          <w:p w14:paraId="7A8E03BF" w14:textId="4A4B8989" w:rsidR="000E5686" w:rsidRPr="007E0B31" w:rsidRDefault="000E5686" w:rsidP="000E5686">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0E5686" w:rsidRPr="007E0B31" w14:paraId="1B55EDF9" w14:textId="77777777" w:rsidTr="56193979">
        <w:trPr>
          <w:cantSplit/>
        </w:trPr>
        <w:tc>
          <w:tcPr>
            <w:tcW w:w="2884" w:type="dxa"/>
          </w:tcPr>
          <w:p w14:paraId="736E893A" w14:textId="77777777" w:rsidR="000E5686" w:rsidRPr="007E0B31" w:rsidRDefault="000E5686" w:rsidP="000E5686">
            <w:pPr>
              <w:pStyle w:val="Arial11Bold"/>
              <w:rPr>
                <w:rFonts w:cs="Arial"/>
              </w:rPr>
            </w:pPr>
            <w:r w:rsidRPr="007E0B31">
              <w:rPr>
                <w:rFonts w:cs="Arial"/>
              </w:rPr>
              <w:lastRenderedPageBreak/>
              <w:t>Offshore Synchronous Generating Unit</w:t>
            </w:r>
          </w:p>
        </w:tc>
        <w:tc>
          <w:tcPr>
            <w:tcW w:w="6634" w:type="dxa"/>
          </w:tcPr>
          <w:p w14:paraId="72936350" w14:textId="1BEFFF2B" w:rsidR="000E5686" w:rsidRPr="007E0B31" w:rsidRDefault="000E5686" w:rsidP="000E5686">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0E5686" w:rsidRPr="007E0B31" w14:paraId="62F839C9" w14:textId="77777777" w:rsidTr="56193979">
        <w:trPr>
          <w:cantSplit/>
        </w:trPr>
        <w:tc>
          <w:tcPr>
            <w:tcW w:w="2884" w:type="dxa"/>
          </w:tcPr>
          <w:p w14:paraId="4A973150" w14:textId="77777777" w:rsidR="000E5686" w:rsidRPr="007E0B31" w:rsidRDefault="000E5686" w:rsidP="000E5686">
            <w:pPr>
              <w:pStyle w:val="Arial11Bold"/>
              <w:spacing w:before="0"/>
              <w:rPr>
                <w:rFonts w:cs="Arial"/>
              </w:rPr>
            </w:pPr>
            <w:r w:rsidRPr="007E0B31">
              <w:rPr>
                <w:rFonts w:cs="Arial"/>
              </w:rPr>
              <w:t>Offshore Synchronous Power Generating Module</w:t>
            </w:r>
          </w:p>
        </w:tc>
        <w:tc>
          <w:tcPr>
            <w:tcW w:w="6634" w:type="dxa"/>
          </w:tcPr>
          <w:p w14:paraId="3E6A84C6" w14:textId="77777777" w:rsidR="000E5686" w:rsidRDefault="000E5686" w:rsidP="000E5686">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0E5686" w:rsidRPr="007E0B31" w:rsidDel="004B6FBB" w:rsidRDefault="000E5686" w:rsidP="000E5686">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0E5686" w:rsidRPr="007E0B31" w14:paraId="2A9A58D2" w14:textId="77777777" w:rsidTr="56193979">
        <w:trPr>
          <w:cantSplit/>
        </w:trPr>
        <w:tc>
          <w:tcPr>
            <w:tcW w:w="2884" w:type="dxa"/>
          </w:tcPr>
          <w:p w14:paraId="67CDBB6B" w14:textId="77777777" w:rsidR="000E5686" w:rsidRPr="007E0B31" w:rsidRDefault="000E5686" w:rsidP="000E5686">
            <w:pPr>
              <w:pStyle w:val="Arial11Bold"/>
              <w:rPr>
                <w:rFonts w:cs="Arial"/>
              </w:rPr>
            </w:pPr>
            <w:r w:rsidRPr="007E0B31">
              <w:rPr>
                <w:rFonts w:cs="Arial"/>
              </w:rPr>
              <w:t>Offshore Tender Process</w:t>
            </w:r>
          </w:p>
        </w:tc>
        <w:tc>
          <w:tcPr>
            <w:tcW w:w="6634" w:type="dxa"/>
          </w:tcPr>
          <w:p w14:paraId="5A9BEB2F" w14:textId="77777777" w:rsidR="000E5686" w:rsidRPr="007E0B31" w:rsidRDefault="000E5686" w:rsidP="000E5686">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0E5686" w:rsidRPr="007E0B31" w14:paraId="3A48C7BE" w14:textId="77777777" w:rsidTr="56193979">
        <w:trPr>
          <w:cantSplit/>
        </w:trPr>
        <w:tc>
          <w:tcPr>
            <w:tcW w:w="2884" w:type="dxa"/>
          </w:tcPr>
          <w:p w14:paraId="7E4E3598" w14:textId="77777777" w:rsidR="000E5686" w:rsidRPr="007E0B31" w:rsidRDefault="000E5686" w:rsidP="000E5686">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0E5686" w:rsidRPr="007E0B31" w:rsidRDefault="000E5686" w:rsidP="000E5686">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0E5686" w:rsidRPr="007E0B31" w14:paraId="10413532" w14:textId="77777777" w:rsidTr="56193979">
        <w:trPr>
          <w:cantSplit/>
        </w:trPr>
        <w:tc>
          <w:tcPr>
            <w:tcW w:w="2884" w:type="dxa"/>
          </w:tcPr>
          <w:p w14:paraId="15239EB1" w14:textId="77777777" w:rsidR="000E5686" w:rsidRPr="007E0B31" w:rsidRDefault="000E5686" w:rsidP="000E5686">
            <w:pPr>
              <w:pStyle w:val="Arial11Bold"/>
              <w:rPr>
                <w:rFonts w:cs="Arial"/>
              </w:rPr>
            </w:pPr>
            <w:r w:rsidRPr="007E0B31">
              <w:rPr>
                <w:rFonts w:cs="Arial"/>
              </w:rPr>
              <w:t>Offshore Transmission Licensee</w:t>
            </w:r>
          </w:p>
        </w:tc>
        <w:tc>
          <w:tcPr>
            <w:tcW w:w="6634" w:type="dxa"/>
          </w:tcPr>
          <w:p w14:paraId="128B978A" w14:textId="77777777" w:rsidR="000E5686" w:rsidRPr="007E0B31" w:rsidRDefault="000E5686" w:rsidP="000E5686">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0E5686" w:rsidRPr="007E0B31" w14:paraId="1CDE4693" w14:textId="77777777" w:rsidTr="56193979">
        <w:trPr>
          <w:cantSplit/>
        </w:trPr>
        <w:tc>
          <w:tcPr>
            <w:tcW w:w="2884" w:type="dxa"/>
          </w:tcPr>
          <w:p w14:paraId="30A26B26" w14:textId="77777777" w:rsidR="000E5686" w:rsidRPr="007E0B31" w:rsidRDefault="000E5686" w:rsidP="000E5686">
            <w:pPr>
              <w:pStyle w:val="Arial11Bold"/>
              <w:rPr>
                <w:rFonts w:cs="Arial"/>
                <w:highlight w:val="yellow"/>
              </w:rPr>
            </w:pPr>
            <w:r w:rsidRPr="007E0B31">
              <w:rPr>
                <w:rFonts w:cs="Arial"/>
              </w:rPr>
              <w:t>Offshore Transmission System</w:t>
            </w:r>
          </w:p>
        </w:tc>
        <w:tc>
          <w:tcPr>
            <w:tcW w:w="6634" w:type="dxa"/>
          </w:tcPr>
          <w:p w14:paraId="61F55C2E" w14:textId="77777777" w:rsidR="000E5686" w:rsidRPr="007E0B31" w:rsidRDefault="000E5686" w:rsidP="000E5686">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0E5686" w:rsidRPr="007E0B31" w14:paraId="77766430" w14:textId="77777777" w:rsidTr="56193979">
        <w:trPr>
          <w:cantSplit/>
        </w:trPr>
        <w:tc>
          <w:tcPr>
            <w:tcW w:w="2884" w:type="dxa"/>
          </w:tcPr>
          <w:p w14:paraId="16464488" w14:textId="77777777" w:rsidR="000E5686" w:rsidRPr="007E0B31" w:rsidRDefault="000E5686" w:rsidP="000E5686">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0E5686" w:rsidRPr="007E0B31" w:rsidRDefault="000E5686" w:rsidP="000E5686">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0E5686" w:rsidRPr="007E0B31" w14:paraId="47AC59A7" w14:textId="77777777" w:rsidTr="56193979">
        <w:trPr>
          <w:cantSplit/>
        </w:trPr>
        <w:tc>
          <w:tcPr>
            <w:tcW w:w="2884" w:type="dxa"/>
          </w:tcPr>
          <w:p w14:paraId="13EE6AD2" w14:textId="77777777" w:rsidR="000E5686" w:rsidRPr="007E0B31" w:rsidRDefault="000E5686" w:rsidP="000E5686">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0E5686" w:rsidRPr="007E0B31" w:rsidRDefault="000E5686" w:rsidP="000E5686">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0E5686" w:rsidRPr="007E0B31" w14:paraId="3C6964B2" w14:textId="77777777" w:rsidTr="56193979">
        <w:trPr>
          <w:cantSplit/>
        </w:trPr>
        <w:tc>
          <w:tcPr>
            <w:tcW w:w="2884" w:type="dxa"/>
          </w:tcPr>
          <w:p w14:paraId="39F8391B" w14:textId="77777777" w:rsidR="000E5686" w:rsidRPr="007E0B31" w:rsidRDefault="000E5686" w:rsidP="000E5686">
            <w:pPr>
              <w:pStyle w:val="Arial11Bold"/>
              <w:rPr>
                <w:rFonts w:cs="Arial"/>
                <w:highlight w:val="yellow"/>
              </w:rPr>
            </w:pPr>
            <w:r w:rsidRPr="007E0B31">
              <w:rPr>
                <w:rFonts w:cs="Arial"/>
              </w:rPr>
              <w:t>Offshore Waters</w:t>
            </w:r>
          </w:p>
        </w:tc>
        <w:tc>
          <w:tcPr>
            <w:tcW w:w="6634" w:type="dxa"/>
          </w:tcPr>
          <w:p w14:paraId="02B387B2" w14:textId="77777777" w:rsidR="000E5686" w:rsidRPr="007E0B31" w:rsidRDefault="000E5686" w:rsidP="000E5686">
            <w:pPr>
              <w:pStyle w:val="TableArial11"/>
              <w:rPr>
                <w:rFonts w:cs="Arial"/>
              </w:rPr>
            </w:pPr>
            <w:r w:rsidRPr="007E0B31">
              <w:rPr>
                <w:rFonts w:cs="Arial"/>
              </w:rPr>
              <w:t>Has the meaning given to “offshore waters” in Section 90(9) of the Energy Act 2004.</w:t>
            </w:r>
          </w:p>
        </w:tc>
      </w:tr>
      <w:tr w:rsidR="000E5686" w:rsidRPr="007E0B31" w14:paraId="466BFA2A" w14:textId="77777777" w:rsidTr="56193979">
        <w:trPr>
          <w:cantSplit/>
        </w:trPr>
        <w:tc>
          <w:tcPr>
            <w:tcW w:w="2884" w:type="dxa"/>
          </w:tcPr>
          <w:p w14:paraId="3248E0E0" w14:textId="77777777" w:rsidR="000E5686" w:rsidRPr="007E0B31" w:rsidRDefault="000E5686" w:rsidP="000E5686">
            <w:pPr>
              <w:pStyle w:val="Arial11Bold"/>
              <w:rPr>
                <w:rFonts w:cs="Arial"/>
              </w:rPr>
            </w:pPr>
            <w:r w:rsidRPr="007E0B31">
              <w:rPr>
                <w:rFonts w:cs="Arial"/>
              </w:rPr>
              <w:t>Offshore Works Assumptions</w:t>
            </w:r>
          </w:p>
        </w:tc>
        <w:tc>
          <w:tcPr>
            <w:tcW w:w="6634" w:type="dxa"/>
          </w:tcPr>
          <w:p w14:paraId="30E7C48C" w14:textId="77777777" w:rsidR="000E5686" w:rsidRPr="007E0B31" w:rsidRDefault="000E5686" w:rsidP="000E5686">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0E5686" w:rsidRPr="007E0B31" w14:paraId="2CC977C3" w14:textId="77777777" w:rsidTr="56193979">
        <w:trPr>
          <w:cantSplit/>
        </w:trPr>
        <w:tc>
          <w:tcPr>
            <w:tcW w:w="2884" w:type="dxa"/>
          </w:tcPr>
          <w:p w14:paraId="3768E5CA" w14:textId="77777777" w:rsidR="000E5686" w:rsidRPr="007E0B31" w:rsidRDefault="000E5686" w:rsidP="000E5686">
            <w:pPr>
              <w:pStyle w:val="Arial11Bold"/>
              <w:rPr>
                <w:rFonts w:cs="Arial"/>
                <w:highlight w:val="yellow"/>
              </w:rPr>
            </w:pPr>
            <w:r w:rsidRPr="007E0B31">
              <w:rPr>
                <w:rFonts w:cs="Arial"/>
              </w:rPr>
              <w:t>Onshore</w:t>
            </w:r>
          </w:p>
        </w:tc>
        <w:tc>
          <w:tcPr>
            <w:tcW w:w="6634" w:type="dxa"/>
          </w:tcPr>
          <w:p w14:paraId="4E4449A1" w14:textId="77777777" w:rsidR="000E5686" w:rsidRPr="007E0B31" w:rsidRDefault="000E5686" w:rsidP="000E5686">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0E5686" w:rsidRPr="007E0B31" w14:paraId="36B6B3C3" w14:textId="77777777" w:rsidTr="56193979">
        <w:trPr>
          <w:cantSplit/>
        </w:trPr>
        <w:tc>
          <w:tcPr>
            <w:tcW w:w="2884" w:type="dxa"/>
          </w:tcPr>
          <w:p w14:paraId="48043840" w14:textId="77777777" w:rsidR="000E5686" w:rsidRPr="007E0B31" w:rsidRDefault="000E5686" w:rsidP="000E5686">
            <w:pPr>
              <w:pStyle w:val="Arial11Bold"/>
              <w:rPr>
                <w:rFonts w:cs="Arial"/>
                <w:highlight w:val="yellow"/>
              </w:rPr>
            </w:pPr>
            <w:r w:rsidRPr="007E0B31">
              <w:rPr>
                <w:rFonts w:cs="Arial"/>
              </w:rPr>
              <w:lastRenderedPageBreak/>
              <w:t>Onshore DC Converter</w:t>
            </w:r>
          </w:p>
        </w:tc>
        <w:tc>
          <w:tcPr>
            <w:tcW w:w="6634" w:type="dxa"/>
          </w:tcPr>
          <w:p w14:paraId="64EEC2DE"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0E5686" w:rsidRPr="007E0B31" w14:paraId="4A68E7D9" w14:textId="77777777" w:rsidTr="56193979">
        <w:trPr>
          <w:cantSplit/>
        </w:trPr>
        <w:tc>
          <w:tcPr>
            <w:tcW w:w="2884" w:type="dxa"/>
          </w:tcPr>
          <w:p w14:paraId="1A1B1603" w14:textId="77777777" w:rsidR="000E5686" w:rsidRPr="007E0B31" w:rsidRDefault="000E5686" w:rsidP="000E5686">
            <w:pPr>
              <w:pStyle w:val="Arial11Bold"/>
              <w:rPr>
                <w:rFonts w:cs="Arial"/>
              </w:rPr>
            </w:pPr>
            <w:r w:rsidRPr="007E0B31">
              <w:rPr>
                <w:rFonts w:cs="Arial"/>
              </w:rPr>
              <w:t>Onshore Generating Unit</w:t>
            </w:r>
          </w:p>
        </w:tc>
        <w:tc>
          <w:tcPr>
            <w:tcW w:w="6634" w:type="dxa"/>
          </w:tcPr>
          <w:p w14:paraId="1C282039" w14:textId="3958CEB1" w:rsidR="000E5686" w:rsidRPr="007E0B31" w:rsidRDefault="000E5686" w:rsidP="000E5686">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0E5686" w:rsidRPr="007E0B31" w14:paraId="35FFB4AD" w14:textId="77777777" w:rsidTr="56193979">
        <w:trPr>
          <w:cantSplit/>
        </w:trPr>
        <w:tc>
          <w:tcPr>
            <w:tcW w:w="2884" w:type="dxa"/>
          </w:tcPr>
          <w:p w14:paraId="35935210" w14:textId="77777777" w:rsidR="000E5686" w:rsidRPr="007E0B31" w:rsidRDefault="000E5686" w:rsidP="000E5686">
            <w:pPr>
              <w:pStyle w:val="Arial11Bold"/>
              <w:rPr>
                <w:rFonts w:cs="Arial"/>
              </w:rPr>
            </w:pPr>
            <w:r w:rsidRPr="007E0B31">
              <w:rPr>
                <w:rFonts w:cs="Arial"/>
              </w:rPr>
              <w:t>Onshore Grid Entry Point</w:t>
            </w:r>
          </w:p>
        </w:tc>
        <w:tc>
          <w:tcPr>
            <w:tcW w:w="6634" w:type="dxa"/>
          </w:tcPr>
          <w:p w14:paraId="6FC00EAB" w14:textId="6552310D" w:rsidR="000E5686" w:rsidRPr="007E0B31" w:rsidRDefault="000E5686" w:rsidP="000E5686">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0E5686" w:rsidRPr="007E0B31" w14:paraId="7ABD28A6" w14:textId="77777777" w:rsidTr="56193979">
        <w:trPr>
          <w:cantSplit/>
        </w:trPr>
        <w:tc>
          <w:tcPr>
            <w:tcW w:w="2884" w:type="dxa"/>
          </w:tcPr>
          <w:p w14:paraId="2DC322BF" w14:textId="77777777" w:rsidR="000E5686" w:rsidRPr="007E0B31" w:rsidRDefault="000E5686" w:rsidP="000E5686">
            <w:pPr>
              <w:pStyle w:val="Arial11Bold"/>
              <w:rPr>
                <w:rFonts w:cs="Arial"/>
                <w:highlight w:val="yellow"/>
              </w:rPr>
            </w:pPr>
            <w:r w:rsidRPr="007E0B31">
              <w:rPr>
                <w:rFonts w:cs="Arial"/>
              </w:rPr>
              <w:t>Onshore HVDC Converter</w:t>
            </w:r>
          </w:p>
        </w:tc>
        <w:tc>
          <w:tcPr>
            <w:tcW w:w="6634" w:type="dxa"/>
          </w:tcPr>
          <w:p w14:paraId="3218C152" w14:textId="77777777" w:rsidR="000E5686" w:rsidRPr="007E0B31" w:rsidRDefault="000E5686" w:rsidP="000E5686">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0E5686" w:rsidRPr="007E0B31" w14:paraId="47B1C59A" w14:textId="77777777" w:rsidTr="56193979">
        <w:trPr>
          <w:cantSplit/>
        </w:trPr>
        <w:tc>
          <w:tcPr>
            <w:tcW w:w="2884" w:type="dxa"/>
          </w:tcPr>
          <w:p w14:paraId="45CD5B8B" w14:textId="77777777" w:rsidR="000E5686" w:rsidRPr="007E0B31" w:rsidRDefault="000E5686" w:rsidP="000E5686">
            <w:pPr>
              <w:pStyle w:val="Arial11Bold"/>
              <w:rPr>
                <w:rFonts w:cs="Arial"/>
              </w:rPr>
            </w:pPr>
            <w:r w:rsidRPr="007E0B31">
              <w:rPr>
                <w:rFonts w:cs="Arial"/>
              </w:rPr>
              <w:t>Onshore Non-Synchronous Generating Unit</w:t>
            </w:r>
          </w:p>
        </w:tc>
        <w:tc>
          <w:tcPr>
            <w:tcW w:w="6634" w:type="dxa"/>
          </w:tcPr>
          <w:p w14:paraId="723DCB6B" w14:textId="4724C80E"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0E5686" w:rsidRPr="007E0B31" w14:paraId="5C54790F" w14:textId="77777777" w:rsidTr="56193979">
        <w:trPr>
          <w:cantSplit/>
        </w:trPr>
        <w:tc>
          <w:tcPr>
            <w:tcW w:w="2884" w:type="dxa"/>
          </w:tcPr>
          <w:p w14:paraId="09F676FF" w14:textId="77777777" w:rsidR="000E5686" w:rsidRPr="007E0B31" w:rsidRDefault="000E5686" w:rsidP="000E5686">
            <w:pPr>
              <w:pStyle w:val="Arial11Bold"/>
              <w:rPr>
                <w:rFonts w:cs="Arial"/>
              </w:rPr>
            </w:pPr>
            <w:r w:rsidRPr="007E0B31">
              <w:rPr>
                <w:rFonts w:cs="Arial"/>
              </w:rPr>
              <w:t>Onshore Power Park Module</w:t>
            </w:r>
          </w:p>
        </w:tc>
        <w:tc>
          <w:tcPr>
            <w:tcW w:w="6634" w:type="dxa"/>
          </w:tcPr>
          <w:p w14:paraId="4F3FC424" w14:textId="4AD18E75" w:rsidR="000E5686" w:rsidRPr="007E0B31" w:rsidRDefault="000E5686" w:rsidP="000E5686">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0E5686" w:rsidRPr="007E0B31" w14:paraId="67BDC2D1" w14:textId="77777777" w:rsidTr="56193979">
        <w:trPr>
          <w:cantSplit/>
        </w:trPr>
        <w:tc>
          <w:tcPr>
            <w:tcW w:w="2884" w:type="dxa"/>
          </w:tcPr>
          <w:p w14:paraId="2FB52871" w14:textId="77777777" w:rsidR="000E5686" w:rsidRPr="007E0B31" w:rsidRDefault="000E5686" w:rsidP="000E5686">
            <w:pPr>
              <w:pStyle w:val="Arial11Bold"/>
              <w:rPr>
                <w:rFonts w:cs="Arial"/>
              </w:rPr>
            </w:pPr>
            <w:r w:rsidRPr="007E0B31">
              <w:rPr>
                <w:rFonts w:cs="Arial"/>
              </w:rPr>
              <w:t>Onshore Synchronous Generating Unit</w:t>
            </w:r>
          </w:p>
        </w:tc>
        <w:tc>
          <w:tcPr>
            <w:tcW w:w="6634" w:type="dxa"/>
          </w:tcPr>
          <w:p w14:paraId="53DD316B" w14:textId="296089E4" w:rsidR="000E5686" w:rsidRPr="007E0B31" w:rsidRDefault="000E5686" w:rsidP="000E5686">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0E5686" w:rsidRPr="007E0B31" w14:paraId="322DBDDD" w14:textId="77777777" w:rsidTr="56193979">
        <w:trPr>
          <w:cantSplit/>
        </w:trPr>
        <w:tc>
          <w:tcPr>
            <w:tcW w:w="2884" w:type="dxa"/>
          </w:tcPr>
          <w:p w14:paraId="75E7A9CF" w14:textId="77777777" w:rsidR="000E5686" w:rsidRPr="007E0B31" w:rsidDel="004B6FBB" w:rsidRDefault="000E5686" w:rsidP="000E5686">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lastRenderedPageBreak/>
              <w:t>Onshore Synchronous Power Generating Module</w:t>
            </w:r>
          </w:p>
        </w:tc>
        <w:tc>
          <w:tcPr>
            <w:tcW w:w="6634" w:type="dxa"/>
          </w:tcPr>
          <w:p w14:paraId="3DABEE66" w14:textId="7CF5D79C" w:rsidR="000E5686" w:rsidRDefault="000E5686" w:rsidP="000E5686">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0E5686" w:rsidRPr="00A87826" w:rsidDel="004B6FBB" w:rsidRDefault="000E5686" w:rsidP="000E5686">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0E5686" w:rsidRPr="007E0B31" w14:paraId="57567868" w14:textId="77777777" w:rsidTr="56193979">
        <w:trPr>
          <w:cantSplit/>
        </w:trPr>
        <w:tc>
          <w:tcPr>
            <w:tcW w:w="2884" w:type="dxa"/>
          </w:tcPr>
          <w:p w14:paraId="1FD98361" w14:textId="77777777" w:rsidR="000E5686" w:rsidRPr="007E0B31" w:rsidRDefault="000E5686" w:rsidP="000E5686">
            <w:pPr>
              <w:pStyle w:val="Arial11Bold"/>
              <w:rPr>
                <w:rFonts w:cs="Arial"/>
              </w:rPr>
            </w:pPr>
            <w:r w:rsidRPr="007E0B31">
              <w:rPr>
                <w:rFonts w:cs="Arial"/>
              </w:rPr>
              <w:t>Onshore Transmission Licensee</w:t>
            </w:r>
          </w:p>
        </w:tc>
        <w:tc>
          <w:tcPr>
            <w:tcW w:w="6634" w:type="dxa"/>
          </w:tcPr>
          <w:p w14:paraId="7691EDA3" w14:textId="1AA2E84A" w:rsidR="000E5686" w:rsidRPr="007E0B31" w:rsidRDefault="000E5686" w:rsidP="000E5686">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0E5686" w:rsidRPr="007E0B31" w14:paraId="0953DDC7" w14:textId="77777777" w:rsidTr="56193979">
        <w:trPr>
          <w:cantSplit/>
        </w:trPr>
        <w:tc>
          <w:tcPr>
            <w:tcW w:w="2884" w:type="dxa"/>
          </w:tcPr>
          <w:p w14:paraId="2B5600BA" w14:textId="77777777" w:rsidR="000E5686" w:rsidRPr="007E0B31" w:rsidRDefault="000E5686" w:rsidP="000E5686">
            <w:pPr>
              <w:pStyle w:val="Arial11Bold"/>
              <w:rPr>
                <w:rFonts w:cs="Arial"/>
              </w:rPr>
            </w:pPr>
            <w:r w:rsidRPr="007E0B31">
              <w:rPr>
                <w:rFonts w:cs="Arial"/>
              </w:rPr>
              <w:t>Onshore Transmission System</w:t>
            </w:r>
          </w:p>
        </w:tc>
        <w:tc>
          <w:tcPr>
            <w:tcW w:w="6634" w:type="dxa"/>
          </w:tcPr>
          <w:p w14:paraId="1D66BC55" w14:textId="3B198D30" w:rsidR="000E5686" w:rsidRPr="007E0B31" w:rsidRDefault="000E5686" w:rsidP="000E5686">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0E5686" w:rsidRPr="007E0B31" w14:paraId="31EBBBE3" w14:textId="77777777" w:rsidTr="56193979">
        <w:trPr>
          <w:cantSplit/>
        </w:trPr>
        <w:tc>
          <w:tcPr>
            <w:tcW w:w="2884" w:type="dxa"/>
          </w:tcPr>
          <w:p w14:paraId="716FC70C" w14:textId="77777777" w:rsidR="000E5686" w:rsidRPr="007E0B31" w:rsidRDefault="000E5686" w:rsidP="000E5686">
            <w:pPr>
              <w:pStyle w:val="Arial11Bold"/>
              <w:rPr>
                <w:rFonts w:cs="Arial"/>
              </w:rPr>
            </w:pPr>
            <w:r w:rsidRPr="007E0B31">
              <w:rPr>
                <w:rFonts w:cs="Arial"/>
              </w:rPr>
              <w:t>On-Site Generator Site</w:t>
            </w:r>
          </w:p>
        </w:tc>
        <w:tc>
          <w:tcPr>
            <w:tcW w:w="6634" w:type="dxa"/>
          </w:tcPr>
          <w:p w14:paraId="68341A8F" w14:textId="77777777" w:rsidR="000E5686" w:rsidRPr="007E0B31" w:rsidRDefault="000E5686" w:rsidP="000E5686">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0E5686" w:rsidRPr="007E0B31" w14:paraId="6EC47238" w14:textId="77777777" w:rsidTr="56193979">
        <w:trPr>
          <w:cantSplit/>
        </w:trPr>
        <w:tc>
          <w:tcPr>
            <w:tcW w:w="2884" w:type="dxa"/>
          </w:tcPr>
          <w:p w14:paraId="3B93C86F" w14:textId="77777777" w:rsidR="000E5686" w:rsidRPr="007E0B31" w:rsidRDefault="000E5686" w:rsidP="000E5686">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0E5686" w:rsidRPr="007E0B31" w14:paraId="0706312C" w14:textId="77777777" w:rsidTr="56193979">
        <w:trPr>
          <w:cantSplit/>
        </w:trPr>
        <w:tc>
          <w:tcPr>
            <w:tcW w:w="2884" w:type="dxa"/>
          </w:tcPr>
          <w:p w14:paraId="015ED0F3" w14:textId="77777777" w:rsidR="000E5686" w:rsidRPr="007E0B31" w:rsidRDefault="000E5686" w:rsidP="000E5686">
            <w:pPr>
              <w:pStyle w:val="Arial11Bold"/>
              <w:rPr>
                <w:rFonts w:cs="Arial"/>
              </w:rPr>
            </w:pPr>
            <w:r w:rsidRPr="007E0B31">
              <w:rPr>
                <w:rFonts w:cs="Arial"/>
              </w:rPr>
              <w:t>Operating Margin</w:t>
            </w:r>
          </w:p>
        </w:tc>
        <w:tc>
          <w:tcPr>
            <w:tcW w:w="6634" w:type="dxa"/>
          </w:tcPr>
          <w:p w14:paraId="2D829E78" w14:textId="77777777" w:rsidR="000E5686" w:rsidRPr="007E0B31" w:rsidRDefault="000E5686" w:rsidP="000E5686">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0E5686" w:rsidRPr="007E0B31" w14:paraId="6399AF34" w14:textId="77777777" w:rsidTr="56193979">
        <w:trPr>
          <w:cantSplit/>
        </w:trPr>
        <w:tc>
          <w:tcPr>
            <w:tcW w:w="2884" w:type="dxa"/>
          </w:tcPr>
          <w:p w14:paraId="13992038" w14:textId="77777777" w:rsidR="000E5686" w:rsidRPr="007E0B31" w:rsidRDefault="000E5686" w:rsidP="000E5686">
            <w:pPr>
              <w:pStyle w:val="Arial11Bold"/>
              <w:rPr>
                <w:rFonts w:cs="Arial"/>
              </w:rPr>
            </w:pPr>
            <w:r w:rsidRPr="007E0B31">
              <w:rPr>
                <w:rFonts w:cs="Arial"/>
              </w:rPr>
              <w:t>Operating Reserve</w:t>
            </w:r>
          </w:p>
        </w:tc>
        <w:tc>
          <w:tcPr>
            <w:tcW w:w="6634" w:type="dxa"/>
          </w:tcPr>
          <w:p w14:paraId="7475BB27" w14:textId="77777777" w:rsidR="000E5686" w:rsidRPr="007E0B31" w:rsidRDefault="000E5686" w:rsidP="000E5686">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0E5686" w:rsidRPr="007E0B31" w14:paraId="7103EDE6" w14:textId="77777777" w:rsidTr="56193979">
        <w:trPr>
          <w:cantSplit/>
        </w:trPr>
        <w:tc>
          <w:tcPr>
            <w:tcW w:w="2884" w:type="dxa"/>
          </w:tcPr>
          <w:p w14:paraId="19E35302" w14:textId="77777777" w:rsidR="000E5686" w:rsidRPr="007E0B31" w:rsidRDefault="000E5686" w:rsidP="000E5686">
            <w:pPr>
              <w:pStyle w:val="Arial11Bold"/>
              <w:rPr>
                <w:rFonts w:cs="Arial"/>
              </w:rPr>
            </w:pPr>
            <w:r w:rsidRPr="007E0B31">
              <w:rPr>
                <w:rFonts w:cs="Arial"/>
              </w:rPr>
              <w:t>Operation</w:t>
            </w:r>
          </w:p>
        </w:tc>
        <w:tc>
          <w:tcPr>
            <w:tcW w:w="6634" w:type="dxa"/>
          </w:tcPr>
          <w:p w14:paraId="40F42388" w14:textId="77777777" w:rsidR="000E5686" w:rsidRPr="007E0B31" w:rsidRDefault="000E5686" w:rsidP="000E5686">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0E5686" w:rsidRPr="007E0B31" w14:paraId="7F250311" w14:textId="77777777" w:rsidTr="56193979">
        <w:trPr>
          <w:cantSplit/>
        </w:trPr>
        <w:tc>
          <w:tcPr>
            <w:tcW w:w="2884" w:type="dxa"/>
          </w:tcPr>
          <w:p w14:paraId="3ECA740F" w14:textId="77777777" w:rsidR="000E5686" w:rsidRPr="007E0B31" w:rsidRDefault="000E5686" w:rsidP="000E5686">
            <w:pPr>
              <w:pStyle w:val="Arial11Bold"/>
              <w:rPr>
                <w:rFonts w:cs="Arial"/>
              </w:rPr>
            </w:pPr>
            <w:r w:rsidRPr="007E0B31">
              <w:rPr>
                <w:rFonts w:cs="Arial"/>
              </w:rPr>
              <w:t>Operational Data</w:t>
            </w:r>
          </w:p>
        </w:tc>
        <w:tc>
          <w:tcPr>
            <w:tcW w:w="6634" w:type="dxa"/>
          </w:tcPr>
          <w:p w14:paraId="77D345AD" w14:textId="77777777" w:rsidR="000E5686" w:rsidRPr="007E0B31" w:rsidRDefault="000E5686" w:rsidP="000E5686">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0E5686" w:rsidRPr="007E0B31" w14:paraId="72A00B17" w14:textId="77777777" w:rsidTr="56193979">
        <w:trPr>
          <w:cantSplit/>
        </w:trPr>
        <w:tc>
          <w:tcPr>
            <w:tcW w:w="2884" w:type="dxa"/>
          </w:tcPr>
          <w:p w14:paraId="49F3A1E1" w14:textId="77777777" w:rsidR="000E5686" w:rsidRPr="007E0B31" w:rsidRDefault="000E5686" w:rsidP="000E5686">
            <w:pPr>
              <w:pStyle w:val="Arial11Bold"/>
              <w:rPr>
                <w:rFonts w:cs="Arial"/>
              </w:rPr>
            </w:pPr>
            <w:r w:rsidRPr="007E0B31">
              <w:rPr>
                <w:rFonts w:cs="Arial"/>
              </w:rPr>
              <w:t>Operational Day</w:t>
            </w:r>
          </w:p>
        </w:tc>
        <w:tc>
          <w:tcPr>
            <w:tcW w:w="6634" w:type="dxa"/>
          </w:tcPr>
          <w:p w14:paraId="22961493" w14:textId="77777777" w:rsidR="000E5686" w:rsidRPr="007E0B31" w:rsidRDefault="000E5686" w:rsidP="000E5686">
            <w:pPr>
              <w:pStyle w:val="TableArial11"/>
              <w:rPr>
                <w:rFonts w:cs="Arial"/>
              </w:rPr>
            </w:pPr>
            <w:r w:rsidRPr="007E0B31">
              <w:rPr>
                <w:rFonts w:cs="Arial"/>
              </w:rPr>
              <w:t>The period from 0500 hours on one day to 0500 on the following day.</w:t>
            </w:r>
          </w:p>
        </w:tc>
      </w:tr>
      <w:tr w:rsidR="000E5686" w:rsidRPr="007E0B31" w14:paraId="4B79EEEB" w14:textId="77777777" w:rsidTr="56193979">
        <w:trPr>
          <w:cantSplit/>
        </w:trPr>
        <w:tc>
          <w:tcPr>
            <w:tcW w:w="2884" w:type="dxa"/>
          </w:tcPr>
          <w:p w14:paraId="00D65A56" w14:textId="77777777" w:rsidR="000E5686" w:rsidRPr="007E0B31" w:rsidRDefault="000E5686" w:rsidP="000E5686">
            <w:pPr>
              <w:pStyle w:val="Arial11Bold"/>
              <w:rPr>
                <w:rFonts w:cs="Arial"/>
              </w:rPr>
            </w:pPr>
            <w:r w:rsidRPr="007E0B31">
              <w:rPr>
                <w:rFonts w:cs="Arial"/>
              </w:rPr>
              <w:t>Operation Diagrams</w:t>
            </w:r>
          </w:p>
        </w:tc>
        <w:tc>
          <w:tcPr>
            <w:tcW w:w="6634" w:type="dxa"/>
          </w:tcPr>
          <w:p w14:paraId="3A5434CA" w14:textId="77777777" w:rsidR="000E5686" w:rsidRPr="007E0B31" w:rsidRDefault="000E5686" w:rsidP="000E5686">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0E5686" w:rsidRPr="007E0B31" w14:paraId="605B3609" w14:textId="77777777" w:rsidTr="56193979">
        <w:trPr>
          <w:cantSplit/>
        </w:trPr>
        <w:tc>
          <w:tcPr>
            <w:tcW w:w="2884" w:type="dxa"/>
          </w:tcPr>
          <w:p w14:paraId="1FCF81E4" w14:textId="77777777" w:rsidR="000E5686" w:rsidRPr="007E0B31" w:rsidRDefault="000E5686" w:rsidP="000E5686">
            <w:pPr>
              <w:pStyle w:val="Arial11Bold"/>
              <w:rPr>
                <w:rFonts w:cs="Arial"/>
              </w:rPr>
            </w:pPr>
            <w:r w:rsidRPr="007E0B31">
              <w:rPr>
                <w:rFonts w:cs="Arial"/>
              </w:rPr>
              <w:t>Operational Effect</w:t>
            </w:r>
          </w:p>
        </w:tc>
        <w:tc>
          <w:tcPr>
            <w:tcW w:w="6634" w:type="dxa"/>
          </w:tcPr>
          <w:p w14:paraId="76B6DD78" w14:textId="77777777" w:rsidR="000E5686" w:rsidRPr="007E0B31" w:rsidRDefault="000E5686" w:rsidP="000E5686">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0E5686" w:rsidRPr="007E0B31" w14:paraId="1CAC0F6C" w14:textId="77777777" w:rsidTr="56193979">
        <w:trPr>
          <w:cantSplit/>
        </w:trPr>
        <w:tc>
          <w:tcPr>
            <w:tcW w:w="2884" w:type="dxa"/>
          </w:tcPr>
          <w:p w14:paraId="2634D169" w14:textId="77777777" w:rsidR="000E5686" w:rsidRPr="007E0B31" w:rsidRDefault="000E5686" w:rsidP="000E5686">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0E5686" w:rsidRPr="007E0B31" w:rsidRDefault="000E5686" w:rsidP="000E5686">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0E5686" w:rsidRPr="007E0B31" w14:paraId="6473278D" w14:textId="77777777" w:rsidTr="56193979">
        <w:trPr>
          <w:cantSplit/>
        </w:trPr>
        <w:tc>
          <w:tcPr>
            <w:tcW w:w="2884" w:type="dxa"/>
          </w:tcPr>
          <w:p w14:paraId="0FD871F6" w14:textId="77777777" w:rsidR="000E5686" w:rsidRPr="007E0B31" w:rsidRDefault="000E5686" w:rsidP="000E5686">
            <w:pPr>
              <w:pStyle w:val="Arial11Bold"/>
              <w:rPr>
                <w:rFonts w:cs="Arial"/>
              </w:rPr>
            </w:pPr>
            <w:bookmarkStart w:id="95" w:name="_DV_C41"/>
            <w:r w:rsidRPr="007E0B31">
              <w:rPr>
                <w:rFonts w:cs="Arial"/>
              </w:rPr>
              <w:lastRenderedPageBreak/>
              <w:t>Operational Notifications</w:t>
            </w:r>
            <w:bookmarkEnd w:id="95"/>
          </w:p>
        </w:tc>
        <w:tc>
          <w:tcPr>
            <w:tcW w:w="6634" w:type="dxa"/>
          </w:tcPr>
          <w:p w14:paraId="7D98A808" w14:textId="07D64618" w:rsidR="000E5686" w:rsidRPr="007E0B31" w:rsidRDefault="000E5686" w:rsidP="000E5686">
            <w:pPr>
              <w:pStyle w:val="TableArial11"/>
              <w:rPr>
                <w:rFonts w:cs="Arial"/>
              </w:rPr>
            </w:pPr>
            <w:bookmarkStart w:id="96"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96"/>
          </w:p>
        </w:tc>
      </w:tr>
      <w:tr w:rsidR="000E5686" w:rsidRPr="007E0B31" w14:paraId="5A6E5201" w14:textId="77777777" w:rsidTr="56193979">
        <w:trPr>
          <w:cantSplit/>
        </w:trPr>
        <w:tc>
          <w:tcPr>
            <w:tcW w:w="2884" w:type="dxa"/>
          </w:tcPr>
          <w:p w14:paraId="30C134C0" w14:textId="77777777" w:rsidR="000E5686" w:rsidRPr="007E0B31" w:rsidRDefault="000E5686" w:rsidP="000E5686">
            <w:pPr>
              <w:pStyle w:val="Arial11Bold"/>
              <w:rPr>
                <w:rFonts w:cs="Arial"/>
              </w:rPr>
            </w:pPr>
            <w:r w:rsidRPr="007E0B31">
              <w:rPr>
                <w:rFonts w:cs="Arial"/>
              </w:rPr>
              <w:t>Operational Planning</w:t>
            </w:r>
          </w:p>
        </w:tc>
        <w:tc>
          <w:tcPr>
            <w:tcW w:w="6634" w:type="dxa"/>
          </w:tcPr>
          <w:p w14:paraId="7F116C22" w14:textId="4984E7DE" w:rsidR="000E5686" w:rsidRPr="007E0B31" w:rsidRDefault="000E5686" w:rsidP="000E5686">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0E5686" w:rsidRPr="007E0B31" w14:paraId="2391955F" w14:textId="77777777" w:rsidTr="56193979">
        <w:trPr>
          <w:cantSplit/>
        </w:trPr>
        <w:tc>
          <w:tcPr>
            <w:tcW w:w="2884" w:type="dxa"/>
          </w:tcPr>
          <w:p w14:paraId="554CE1BB" w14:textId="77777777" w:rsidR="000E5686" w:rsidRPr="007E0B31" w:rsidRDefault="000E5686" w:rsidP="000E5686">
            <w:pPr>
              <w:pStyle w:val="Arial11Bold"/>
              <w:rPr>
                <w:rFonts w:cs="Arial"/>
              </w:rPr>
            </w:pPr>
            <w:r w:rsidRPr="007E0B31">
              <w:rPr>
                <w:rFonts w:cs="Arial"/>
              </w:rPr>
              <w:t xml:space="preserve">Operational Planning Margin </w:t>
            </w:r>
          </w:p>
        </w:tc>
        <w:tc>
          <w:tcPr>
            <w:tcW w:w="6634" w:type="dxa"/>
          </w:tcPr>
          <w:p w14:paraId="017C95F5" w14:textId="0ABFFC9A" w:rsidR="000E5686" w:rsidRPr="007E0B31" w:rsidRDefault="000E5686" w:rsidP="000E5686">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0E5686" w:rsidRPr="007E0B31" w14:paraId="2C70A3EB" w14:textId="77777777" w:rsidTr="56193979">
        <w:trPr>
          <w:cantSplit/>
        </w:trPr>
        <w:tc>
          <w:tcPr>
            <w:tcW w:w="2884" w:type="dxa"/>
          </w:tcPr>
          <w:p w14:paraId="231C2E4A" w14:textId="77777777" w:rsidR="000E5686" w:rsidRPr="007E0B31" w:rsidRDefault="000E5686" w:rsidP="000E5686">
            <w:pPr>
              <w:pStyle w:val="Arial11Bold"/>
              <w:rPr>
                <w:rFonts w:cs="Arial"/>
              </w:rPr>
            </w:pPr>
            <w:r w:rsidRPr="007E0B31">
              <w:rPr>
                <w:rFonts w:cs="Arial"/>
              </w:rPr>
              <w:t>Operational Planning Phase</w:t>
            </w:r>
          </w:p>
        </w:tc>
        <w:tc>
          <w:tcPr>
            <w:tcW w:w="6634" w:type="dxa"/>
          </w:tcPr>
          <w:p w14:paraId="0B288485" w14:textId="77777777" w:rsidR="000E5686" w:rsidRPr="007E0B31" w:rsidRDefault="000E5686" w:rsidP="000E5686">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0E5686" w:rsidRPr="007E0B31" w14:paraId="5168CED3" w14:textId="77777777" w:rsidTr="56193979">
        <w:trPr>
          <w:cantSplit/>
        </w:trPr>
        <w:tc>
          <w:tcPr>
            <w:tcW w:w="2884" w:type="dxa"/>
          </w:tcPr>
          <w:p w14:paraId="784D3609" w14:textId="77777777" w:rsidR="000E5686" w:rsidRPr="007E0B31" w:rsidRDefault="000E5686" w:rsidP="000E5686">
            <w:pPr>
              <w:pStyle w:val="Arial11Bold"/>
              <w:rPr>
                <w:rFonts w:cs="Arial"/>
              </w:rPr>
            </w:pPr>
            <w:r w:rsidRPr="007E0B31">
              <w:rPr>
                <w:rFonts w:cs="Arial"/>
              </w:rPr>
              <w:t>Operational Procedures</w:t>
            </w:r>
          </w:p>
        </w:tc>
        <w:tc>
          <w:tcPr>
            <w:tcW w:w="6634" w:type="dxa"/>
          </w:tcPr>
          <w:p w14:paraId="451F00A7" w14:textId="77777777" w:rsidR="000E5686" w:rsidRPr="007E0B31" w:rsidRDefault="000E5686" w:rsidP="000E5686">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0E5686" w:rsidRPr="007E0B31" w14:paraId="756B3E49" w14:textId="77777777" w:rsidTr="56193979">
        <w:trPr>
          <w:cantSplit/>
        </w:trPr>
        <w:tc>
          <w:tcPr>
            <w:tcW w:w="2884" w:type="dxa"/>
          </w:tcPr>
          <w:p w14:paraId="3CD34B6B" w14:textId="77777777" w:rsidR="000E5686" w:rsidRPr="007E0B31" w:rsidRDefault="000E5686" w:rsidP="000E5686">
            <w:pPr>
              <w:pStyle w:val="Arial11Bold"/>
              <w:rPr>
                <w:rFonts w:cs="Arial"/>
              </w:rPr>
            </w:pPr>
            <w:r w:rsidRPr="007E0B31">
              <w:rPr>
                <w:rFonts w:cs="Arial"/>
              </w:rPr>
              <w:t>Operational Switching</w:t>
            </w:r>
          </w:p>
        </w:tc>
        <w:tc>
          <w:tcPr>
            <w:tcW w:w="6634" w:type="dxa"/>
          </w:tcPr>
          <w:p w14:paraId="11012EC0" w14:textId="782A13A7" w:rsidR="000E5686" w:rsidRPr="007E0B31" w:rsidRDefault="000E5686" w:rsidP="000E5686">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0E5686" w:rsidRPr="007E0B31" w14:paraId="19E6505D" w14:textId="77777777" w:rsidTr="56193979">
        <w:trPr>
          <w:cantSplit/>
        </w:trPr>
        <w:tc>
          <w:tcPr>
            <w:tcW w:w="2884" w:type="dxa"/>
          </w:tcPr>
          <w:p w14:paraId="2E415BC0" w14:textId="77777777" w:rsidR="000E5686" w:rsidRPr="007E0B31" w:rsidRDefault="000E5686" w:rsidP="000E5686">
            <w:pPr>
              <w:pStyle w:val="Arial11Bold"/>
              <w:rPr>
                <w:rFonts w:cs="Arial"/>
              </w:rPr>
            </w:pPr>
            <w:r w:rsidRPr="007E0B31">
              <w:rPr>
                <w:rFonts w:cs="Arial"/>
              </w:rPr>
              <w:t>Other Relevant Data</w:t>
            </w:r>
          </w:p>
        </w:tc>
        <w:tc>
          <w:tcPr>
            <w:tcW w:w="6634" w:type="dxa"/>
          </w:tcPr>
          <w:p w14:paraId="1C699783" w14:textId="77777777" w:rsidR="000E5686" w:rsidRPr="007E0B31" w:rsidRDefault="000E5686" w:rsidP="000E5686">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0E5686" w:rsidRPr="007E0B31" w14:paraId="24B77B54" w14:textId="77777777" w:rsidTr="56193979">
        <w:trPr>
          <w:cantSplit/>
        </w:trPr>
        <w:tc>
          <w:tcPr>
            <w:tcW w:w="2884" w:type="dxa"/>
          </w:tcPr>
          <w:p w14:paraId="33A5B61C" w14:textId="77777777" w:rsidR="000E5686" w:rsidRPr="007E0B31" w:rsidRDefault="000E5686" w:rsidP="000E5686">
            <w:pPr>
              <w:pStyle w:val="Arial11Bold"/>
              <w:rPr>
                <w:rFonts w:cs="Arial"/>
              </w:rPr>
            </w:pPr>
            <w:r w:rsidRPr="007E0B31">
              <w:rPr>
                <w:rFonts w:cs="Arial"/>
              </w:rPr>
              <w:t>OTSDUW Arrangements</w:t>
            </w:r>
          </w:p>
        </w:tc>
        <w:tc>
          <w:tcPr>
            <w:tcW w:w="6634" w:type="dxa"/>
          </w:tcPr>
          <w:p w14:paraId="77481E18" w14:textId="77777777" w:rsidR="000E5686" w:rsidRPr="007E0B31" w:rsidRDefault="000E5686" w:rsidP="000E5686">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0E5686" w:rsidRPr="007E0B31" w14:paraId="6566765E" w14:textId="77777777" w:rsidTr="56193979">
        <w:trPr>
          <w:cantSplit/>
        </w:trPr>
        <w:tc>
          <w:tcPr>
            <w:tcW w:w="2884" w:type="dxa"/>
          </w:tcPr>
          <w:p w14:paraId="2E02FBB1" w14:textId="77777777" w:rsidR="000E5686" w:rsidRPr="007E0B31" w:rsidRDefault="000E5686" w:rsidP="000E5686">
            <w:pPr>
              <w:pStyle w:val="Arial11Bold"/>
              <w:rPr>
                <w:rFonts w:cs="Arial"/>
              </w:rPr>
            </w:pPr>
            <w:r w:rsidRPr="007E0B31">
              <w:rPr>
                <w:rFonts w:cs="Arial"/>
              </w:rPr>
              <w:t>OTSDUW Data and Information</w:t>
            </w:r>
          </w:p>
        </w:tc>
        <w:tc>
          <w:tcPr>
            <w:tcW w:w="6634" w:type="dxa"/>
          </w:tcPr>
          <w:p w14:paraId="437E754A" w14:textId="7B9123D2" w:rsidR="000E5686" w:rsidRPr="007E0B31" w:rsidRDefault="000E5686" w:rsidP="000E5686">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0E5686" w:rsidRPr="007E0B31" w14:paraId="0DFC68CA" w14:textId="77777777" w:rsidTr="56193979">
        <w:trPr>
          <w:cantSplit/>
        </w:trPr>
        <w:tc>
          <w:tcPr>
            <w:tcW w:w="2884" w:type="dxa"/>
          </w:tcPr>
          <w:p w14:paraId="26D7CFDD" w14:textId="77777777" w:rsidR="000E5686" w:rsidRPr="007E0B31" w:rsidRDefault="000E5686" w:rsidP="000E5686">
            <w:pPr>
              <w:pStyle w:val="Arial11Bold"/>
              <w:rPr>
                <w:rFonts w:cs="Arial"/>
              </w:rPr>
            </w:pPr>
            <w:r w:rsidRPr="007E0B31">
              <w:rPr>
                <w:rFonts w:cs="Arial"/>
              </w:rPr>
              <w:t>OTSDUW DC Converter</w:t>
            </w:r>
          </w:p>
        </w:tc>
        <w:tc>
          <w:tcPr>
            <w:tcW w:w="6634" w:type="dxa"/>
          </w:tcPr>
          <w:p w14:paraId="404E1159" w14:textId="77777777" w:rsidR="000E5686" w:rsidRPr="007E0B31" w:rsidRDefault="000E5686" w:rsidP="000E5686">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0E5686" w:rsidRPr="007E0B31" w14:paraId="1F5DFCE4" w14:textId="77777777" w:rsidTr="56193979">
        <w:trPr>
          <w:cantSplit/>
        </w:trPr>
        <w:tc>
          <w:tcPr>
            <w:tcW w:w="2884" w:type="dxa"/>
          </w:tcPr>
          <w:p w14:paraId="274CBE9D" w14:textId="77777777" w:rsidR="000E5686" w:rsidRPr="007E0B31" w:rsidRDefault="000E5686" w:rsidP="000E5686">
            <w:pPr>
              <w:pStyle w:val="Arial11Bold"/>
              <w:rPr>
                <w:rFonts w:cs="Arial"/>
              </w:rPr>
            </w:pPr>
            <w:r w:rsidRPr="007E0B31">
              <w:rPr>
                <w:rFonts w:cs="Arial"/>
              </w:rPr>
              <w:t>OTSDUW Development and Data Timetable</w:t>
            </w:r>
          </w:p>
        </w:tc>
        <w:tc>
          <w:tcPr>
            <w:tcW w:w="6634" w:type="dxa"/>
          </w:tcPr>
          <w:p w14:paraId="46394D79" w14:textId="77777777" w:rsidR="000E5686" w:rsidRPr="007E0B31" w:rsidRDefault="000E5686" w:rsidP="000E5686">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0E5686" w:rsidRPr="007E0B31" w14:paraId="12983990" w14:textId="77777777" w:rsidTr="56193979">
        <w:trPr>
          <w:cantSplit/>
        </w:trPr>
        <w:tc>
          <w:tcPr>
            <w:tcW w:w="2884" w:type="dxa"/>
          </w:tcPr>
          <w:p w14:paraId="73BB79D0" w14:textId="77777777" w:rsidR="000E5686" w:rsidRPr="007E0B31" w:rsidRDefault="000E5686" w:rsidP="000E5686">
            <w:pPr>
              <w:pStyle w:val="Arial11Bold"/>
              <w:rPr>
                <w:rFonts w:cs="Arial"/>
              </w:rPr>
            </w:pPr>
            <w:r w:rsidRPr="007E0B31">
              <w:rPr>
                <w:rFonts w:cs="Arial"/>
              </w:rPr>
              <w:t xml:space="preserve">OTSDUW Network Data and Information </w:t>
            </w:r>
          </w:p>
        </w:tc>
        <w:tc>
          <w:tcPr>
            <w:tcW w:w="6634" w:type="dxa"/>
          </w:tcPr>
          <w:p w14:paraId="7A3D093C" w14:textId="0A18302C" w:rsidR="000E5686" w:rsidRPr="007E0B31" w:rsidRDefault="000E5686" w:rsidP="000E5686">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0E5686" w:rsidRPr="007E0B31" w14:paraId="2F357AF2" w14:textId="77777777" w:rsidTr="56193979">
        <w:trPr>
          <w:cantSplit/>
        </w:trPr>
        <w:tc>
          <w:tcPr>
            <w:tcW w:w="2884" w:type="dxa"/>
          </w:tcPr>
          <w:p w14:paraId="74E4F90A" w14:textId="77777777" w:rsidR="000E5686" w:rsidRPr="007E0B31" w:rsidRDefault="000E5686" w:rsidP="000E5686">
            <w:pPr>
              <w:pStyle w:val="Arial11Bold"/>
              <w:rPr>
                <w:rFonts w:cs="Arial"/>
              </w:rPr>
            </w:pPr>
            <w:r w:rsidRPr="007E0B31">
              <w:rPr>
                <w:rFonts w:cs="Arial"/>
              </w:rPr>
              <w:lastRenderedPageBreak/>
              <w:t>OTSDUW Plant and Apparatus</w:t>
            </w:r>
          </w:p>
        </w:tc>
        <w:tc>
          <w:tcPr>
            <w:tcW w:w="6634" w:type="dxa"/>
          </w:tcPr>
          <w:p w14:paraId="0F32E986" w14:textId="77777777" w:rsidR="000E5686" w:rsidRPr="007E0B31" w:rsidRDefault="000E5686" w:rsidP="000E5686">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0E5686" w:rsidRPr="007E0B31" w14:paraId="365142B1" w14:textId="77777777" w:rsidTr="56193979">
        <w:trPr>
          <w:cantSplit/>
        </w:trPr>
        <w:tc>
          <w:tcPr>
            <w:tcW w:w="2884" w:type="dxa"/>
          </w:tcPr>
          <w:p w14:paraId="31BA5169" w14:textId="77777777" w:rsidR="000E5686" w:rsidRPr="007E0B31" w:rsidRDefault="000E5686" w:rsidP="000E5686">
            <w:pPr>
              <w:pStyle w:val="Arial11Bold"/>
              <w:rPr>
                <w:rFonts w:cs="Arial"/>
              </w:rPr>
            </w:pPr>
            <w:r w:rsidRPr="007E0B31">
              <w:rPr>
                <w:rFonts w:cs="Arial"/>
              </w:rPr>
              <w:t>OTSUA Transfer Time</w:t>
            </w:r>
          </w:p>
        </w:tc>
        <w:tc>
          <w:tcPr>
            <w:tcW w:w="6634" w:type="dxa"/>
          </w:tcPr>
          <w:p w14:paraId="53D1E529" w14:textId="77777777" w:rsidR="000E5686" w:rsidRPr="007E0B31" w:rsidRDefault="000E5686" w:rsidP="000E5686">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0E5686" w:rsidRPr="007E0B31" w14:paraId="3D6D4D93" w14:textId="77777777" w:rsidTr="56193979">
        <w:trPr>
          <w:cantSplit/>
        </w:trPr>
        <w:tc>
          <w:tcPr>
            <w:tcW w:w="2884" w:type="dxa"/>
          </w:tcPr>
          <w:p w14:paraId="6678503F" w14:textId="77777777" w:rsidR="000E5686" w:rsidRPr="007E0B31" w:rsidRDefault="000E5686" w:rsidP="000E5686">
            <w:pPr>
              <w:pStyle w:val="Arial11Bold"/>
              <w:rPr>
                <w:rFonts w:cs="Arial"/>
              </w:rPr>
            </w:pPr>
            <w:r w:rsidRPr="007E0B31">
              <w:rPr>
                <w:rFonts w:cs="Arial"/>
              </w:rPr>
              <w:t>Out of Synchronism</w:t>
            </w:r>
          </w:p>
        </w:tc>
        <w:tc>
          <w:tcPr>
            <w:tcW w:w="6634" w:type="dxa"/>
          </w:tcPr>
          <w:p w14:paraId="30AB79D2" w14:textId="77777777" w:rsidR="000E5686" w:rsidRPr="007E0B31" w:rsidRDefault="000E5686" w:rsidP="000E5686">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0E5686" w:rsidRPr="007E0B31" w14:paraId="04D20161" w14:textId="77777777" w:rsidTr="56193979">
        <w:trPr>
          <w:cantSplit/>
        </w:trPr>
        <w:tc>
          <w:tcPr>
            <w:tcW w:w="2884" w:type="dxa"/>
          </w:tcPr>
          <w:p w14:paraId="2545C38A" w14:textId="77777777" w:rsidR="000E5686" w:rsidRPr="007E0B31" w:rsidRDefault="000E5686" w:rsidP="000E5686">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9FA7620" w:rsidR="000E5686" w:rsidRPr="007E0B31" w:rsidRDefault="000E5686" w:rsidP="000E5686">
            <w:pPr>
              <w:pStyle w:val="TableArial11"/>
              <w:rPr>
                <w:rFonts w:cs="Arial"/>
              </w:rPr>
            </w:pPr>
            <w:r w:rsidRPr="007E0B31">
              <w:rPr>
                <w:rFonts w:cs="Arial"/>
              </w:rPr>
              <w:t xml:space="preserve">The forecast value (in MW), </w:t>
            </w:r>
            <w:r>
              <w:rPr>
                <w:rFonts w:cs="Arial"/>
              </w:rPr>
              <w:t xml:space="preserve">profiled across the </w:t>
            </w:r>
            <w:proofErr w:type="gramStart"/>
            <w:r>
              <w:rPr>
                <w:rFonts w:cs="Arial"/>
              </w:rPr>
              <w:t>time period</w:t>
            </w:r>
            <w:proofErr w:type="gramEnd"/>
            <w:r>
              <w:rPr>
                <w:rFonts w:cs="Arial"/>
              </w:rPr>
              <w:t xml:space="preserve"> affected by the unplanned or planned Event of the </w:t>
            </w:r>
            <w:r w:rsidRPr="007E0B31">
              <w:rPr>
                <w:rFonts w:cs="Arial"/>
              </w:rPr>
              <w:t xml:space="preserve">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0E5686" w:rsidRPr="007E0B31" w:rsidRDefault="000E5686" w:rsidP="000E5686">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0E5686" w:rsidRPr="007E0B31" w14:paraId="4CD6C7B7" w14:textId="77777777" w:rsidTr="56193979">
        <w:trPr>
          <w:cantSplit/>
        </w:trPr>
        <w:tc>
          <w:tcPr>
            <w:tcW w:w="2884" w:type="dxa"/>
          </w:tcPr>
          <w:p w14:paraId="078B9004" w14:textId="77777777" w:rsidR="000E5686" w:rsidRPr="007E0B31" w:rsidRDefault="000E5686" w:rsidP="000E5686">
            <w:pPr>
              <w:pStyle w:val="Arial11Bold"/>
              <w:rPr>
                <w:rFonts w:cs="Arial"/>
              </w:rPr>
            </w:pPr>
            <w:r w:rsidRPr="007E0B31">
              <w:rPr>
                <w:rFonts w:cs="Arial"/>
              </w:rPr>
              <w:t>Over-excitation Limiter</w:t>
            </w:r>
          </w:p>
        </w:tc>
        <w:tc>
          <w:tcPr>
            <w:tcW w:w="6634" w:type="dxa"/>
          </w:tcPr>
          <w:p w14:paraId="102093E7" w14:textId="2C3E59FC"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30243EFA" w14:textId="77777777" w:rsidTr="56193979">
        <w:trPr>
          <w:cantSplit/>
        </w:trPr>
        <w:tc>
          <w:tcPr>
            <w:tcW w:w="2884" w:type="dxa"/>
          </w:tcPr>
          <w:p w14:paraId="66B8A1EA" w14:textId="0810689B" w:rsidR="000E5686" w:rsidRPr="007E0B31" w:rsidRDefault="000E5686" w:rsidP="000E5686">
            <w:pPr>
              <w:pStyle w:val="Arial11Bold"/>
              <w:rPr>
                <w:rFonts w:cs="Arial"/>
              </w:rPr>
            </w:pPr>
            <w:r w:rsidRPr="007E0B31">
              <w:rPr>
                <w:rFonts w:cs="Arial"/>
              </w:rPr>
              <w:t>Panel Chair</w:t>
            </w:r>
            <w:r>
              <w:rPr>
                <w:rFonts w:cs="Arial"/>
              </w:rPr>
              <w:t>person</w:t>
            </w:r>
          </w:p>
        </w:tc>
        <w:tc>
          <w:tcPr>
            <w:tcW w:w="6634" w:type="dxa"/>
          </w:tcPr>
          <w:p w14:paraId="54287BDA" w14:textId="77777777" w:rsidR="000E5686" w:rsidRPr="007E0B31" w:rsidRDefault="000E5686" w:rsidP="000E5686">
            <w:pPr>
              <w:pStyle w:val="TableArial11"/>
              <w:rPr>
                <w:rFonts w:cs="Arial"/>
              </w:rPr>
            </w:pPr>
            <w:r w:rsidRPr="007E0B31">
              <w:rPr>
                <w:rFonts w:cs="Arial"/>
              </w:rPr>
              <w:t>A person appointed as such in accordance with GR.4.1.</w:t>
            </w:r>
          </w:p>
        </w:tc>
      </w:tr>
      <w:tr w:rsidR="000E5686" w:rsidRPr="007E0B31" w14:paraId="407A0574" w14:textId="77777777" w:rsidTr="56193979">
        <w:trPr>
          <w:cantSplit/>
        </w:trPr>
        <w:tc>
          <w:tcPr>
            <w:tcW w:w="2884" w:type="dxa"/>
          </w:tcPr>
          <w:p w14:paraId="7990BC0E" w14:textId="77777777" w:rsidR="000E5686" w:rsidRPr="007E0B31" w:rsidRDefault="000E5686" w:rsidP="000E5686">
            <w:pPr>
              <w:pStyle w:val="Arial11Bold"/>
              <w:rPr>
                <w:rFonts w:cs="Arial"/>
              </w:rPr>
            </w:pPr>
            <w:r w:rsidRPr="007E0B31">
              <w:rPr>
                <w:rFonts w:cs="Arial"/>
              </w:rPr>
              <w:t>Panel Member</w:t>
            </w:r>
          </w:p>
        </w:tc>
        <w:tc>
          <w:tcPr>
            <w:tcW w:w="6634" w:type="dxa"/>
          </w:tcPr>
          <w:p w14:paraId="408B70FA" w14:textId="77777777" w:rsidR="000E5686" w:rsidRPr="007E0B31" w:rsidRDefault="000E5686" w:rsidP="000E5686">
            <w:pPr>
              <w:pStyle w:val="TableArial11"/>
              <w:rPr>
                <w:rFonts w:cs="Arial"/>
              </w:rPr>
            </w:pPr>
            <w:r w:rsidRPr="007E0B31">
              <w:rPr>
                <w:rFonts w:cs="Arial"/>
              </w:rPr>
              <w:t>Any of the persons identified as such in GR.4.</w:t>
            </w:r>
          </w:p>
        </w:tc>
      </w:tr>
      <w:tr w:rsidR="000E5686" w:rsidRPr="007E0B31" w14:paraId="4408AF49" w14:textId="77777777" w:rsidTr="56193979">
        <w:trPr>
          <w:cantSplit/>
        </w:trPr>
        <w:tc>
          <w:tcPr>
            <w:tcW w:w="2884" w:type="dxa"/>
          </w:tcPr>
          <w:p w14:paraId="24301CCB" w14:textId="77777777" w:rsidR="000E5686" w:rsidRPr="007E0B31" w:rsidRDefault="000E5686" w:rsidP="000E5686">
            <w:pPr>
              <w:pStyle w:val="Arial11Bold"/>
              <w:rPr>
                <w:rFonts w:cs="Arial"/>
              </w:rPr>
            </w:pPr>
            <w:r w:rsidRPr="007E0B31">
              <w:rPr>
                <w:rFonts w:cs="Arial"/>
              </w:rPr>
              <w:t>Panel Members’</w:t>
            </w:r>
          </w:p>
          <w:p w14:paraId="64CD4F91" w14:textId="77777777" w:rsidR="000E5686" w:rsidRPr="007E0B31" w:rsidRDefault="000E5686" w:rsidP="000E5686">
            <w:pPr>
              <w:pStyle w:val="Arial11Bold"/>
              <w:rPr>
                <w:rFonts w:cs="Arial"/>
              </w:rPr>
            </w:pPr>
            <w:r w:rsidRPr="007E0B31">
              <w:rPr>
                <w:rFonts w:cs="Arial"/>
              </w:rPr>
              <w:t>Recommendation</w:t>
            </w:r>
          </w:p>
        </w:tc>
        <w:tc>
          <w:tcPr>
            <w:tcW w:w="6634" w:type="dxa"/>
          </w:tcPr>
          <w:p w14:paraId="337253E1" w14:textId="33E0395A" w:rsidR="000E5686" w:rsidRPr="007E0B31" w:rsidRDefault="000E5686" w:rsidP="000E5686">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0E5686" w:rsidRPr="007E0B31" w14:paraId="73919D58" w14:textId="77777777" w:rsidTr="56193979">
        <w:trPr>
          <w:cantSplit/>
        </w:trPr>
        <w:tc>
          <w:tcPr>
            <w:tcW w:w="2884" w:type="dxa"/>
          </w:tcPr>
          <w:p w14:paraId="1C39677A" w14:textId="77777777" w:rsidR="000E5686" w:rsidRPr="007E0B31" w:rsidRDefault="000E5686" w:rsidP="000E5686">
            <w:pPr>
              <w:pStyle w:val="Arial11Bold"/>
              <w:rPr>
                <w:rFonts w:cs="Arial"/>
              </w:rPr>
            </w:pPr>
            <w:r w:rsidRPr="007E0B31">
              <w:rPr>
                <w:rFonts w:cs="Arial"/>
              </w:rPr>
              <w:t>Panel Secretary</w:t>
            </w:r>
          </w:p>
        </w:tc>
        <w:tc>
          <w:tcPr>
            <w:tcW w:w="6634" w:type="dxa"/>
          </w:tcPr>
          <w:p w14:paraId="614372A2" w14:textId="77777777" w:rsidR="000E5686" w:rsidRPr="007E0B31" w:rsidRDefault="000E5686" w:rsidP="000E5686">
            <w:pPr>
              <w:pStyle w:val="TableArial11"/>
              <w:rPr>
                <w:rFonts w:cs="Arial"/>
              </w:rPr>
            </w:pPr>
            <w:r w:rsidRPr="007E0B31">
              <w:rPr>
                <w:rFonts w:cs="Arial"/>
              </w:rPr>
              <w:t>A person appointed as such in accordance with GR.3.1.2(d).</w:t>
            </w:r>
          </w:p>
        </w:tc>
      </w:tr>
      <w:tr w:rsidR="000E5686" w:rsidRPr="007E0B31" w14:paraId="1D7F1B6B" w14:textId="77777777" w:rsidTr="56193979">
        <w:trPr>
          <w:cantSplit/>
        </w:trPr>
        <w:tc>
          <w:tcPr>
            <w:tcW w:w="2884" w:type="dxa"/>
          </w:tcPr>
          <w:p w14:paraId="344E39C6" w14:textId="77777777" w:rsidR="000E5686" w:rsidRPr="007E0B31" w:rsidRDefault="000E5686" w:rsidP="000E5686">
            <w:pPr>
              <w:pStyle w:val="Arial11Bold"/>
              <w:rPr>
                <w:rFonts w:cs="Arial"/>
              </w:rPr>
            </w:pPr>
            <w:r w:rsidRPr="007E0B31">
              <w:rPr>
                <w:rFonts w:cs="Arial"/>
              </w:rPr>
              <w:t>Part 1 System Ancillary Services</w:t>
            </w:r>
          </w:p>
        </w:tc>
        <w:tc>
          <w:tcPr>
            <w:tcW w:w="6634" w:type="dxa"/>
          </w:tcPr>
          <w:p w14:paraId="380B1DB3" w14:textId="77777777" w:rsidR="000E5686" w:rsidRPr="007E0B31" w:rsidRDefault="000E5686" w:rsidP="000E5686">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0E5686" w:rsidRPr="007E0B31" w14:paraId="0D7E215D" w14:textId="77777777" w:rsidTr="56193979">
        <w:trPr>
          <w:cantSplit/>
        </w:trPr>
        <w:tc>
          <w:tcPr>
            <w:tcW w:w="2884" w:type="dxa"/>
          </w:tcPr>
          <w:p w14:paraId="304BA4F9" w14:textId="77777777" w:rsidR="000E5686" w:rsidRPr="007E0B31" w:rsidRDefault="000E5686" w:rsidP="000E5686">
            <w:pPr>
              <w:pStyle w:val="Arial11Bold"/>
              <w:rPr>
                <w:rFonts w:cs="Arial"/>
              </w:rPr>
            </w:pPr>
            <w:r w:rsidRPr="007E0B31">
              <w:rPr>
                <w:rFonts w:cs="Arial"/>
              </w:rPr>
              <w:t>Part 2 System Ancillary Services</w:t>
            </w:r>
          </w:p>
        </w:tc>
        <w:tc>
          <w:tcPr>
            <w:tcW w:w="6634" w:type="dxa"/>
          </w:tcPr>
          <w:p w14:paraId="6104BAC6" w14:textId="77777777" w:rsidR="000E5686" w:rsidRPr="007E0B31" w:rsidRDefault="000E5686" w:rsidP="000E5686">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0E5686" w:rsidRPr="007E0B31" w14:paraId="15BCB468" w14:textId="77777777" w:rsidTr="56193979">
        <w:trPr>
          <w:cantSplit/>
        </w:trPr>
        <w:tc>
          <w:tcPr>
            <w:tcW w:w="2884" w:type="dxa"/>
          </w:tcPr>
          <w:p w14:paraId="3AD2A1AF" w14:textId="77777777" w:rsidR="000E5686" w:rsidRPr="007E0B31" w:rsidRDefault="000E5686" w:rsidP="000E5686">
            <w:pPr>
              <w:pStyle w:val="Arial11Bold"/>
              <w:rPr>
                <w:rFonts w:cs="Arial"/>
              </w:rPr>
            </w:pPr>
            <w:r w:rsidRPr="007E0B31">
              <w:rPr>
                <w:rFonts w:cs="Arial"/>
              </w:rPr>
              <w:t>Part Load</w:t>
            </w:r>
          </w:p>
        </w:tc>
        <w:tc>
          <w:tcPr>
            <w:tcW w:w="6634" w:type="dxa"/>
          </w:tcPr>
          <w:p w14:paraId="3D91998E" w14:textId="77777777" w:rsidR="000E5686" w:rsidRPr="007E0B31" w:rsidRDefault="000E5686" w:rsidP="000E5686">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0E5686" w:rsidRPr="007E0B31" w14:paraId="2651AA6E" w14:textId="77777777" w:rsidTr="56193979">
        <w:trPr>
          <w:cantSplit/>
        </w:trPr>
        <w:tc>
          <w:tcPr>
            <w:tcW w:w="2884" w:type="dxa"/>
          </w:tcPr>
          <w:p w14:paraId="18C02C4B" w14:textId="05548110" w:rsidR="000E5686" w:rsidRPr="0053170A" w:rsidRDefault="000E5686" w:rsidP="000E5686">
            <w:pPr>
              <w:pStyle w:val="Arial11Bold"/>
              <w:rPr>
                <w:rFonts w:cs="Arial"/>
              </w:rPr>
            </w:pPr>
            <w:r w:rsidRPr="002510FF">
              <w:rPr>
                <w:rFonts w:cs="Arial"/>
              </w:rPr>
              <w:t>Peak Current Rating</w:t>
            </w:r>
          </w:p>
        </w:tc>
        <w:tc>
          <w:tcPr>
            <w:tcW w:w="6634" w:type="dxa"/>
          </w:tcPr>
          <w:p w14:paraId="15E7F46B" w14:textId="77777777" w:rsidR="000E5686" w:rsidRPr="002510FF" w:rsidRDefault="000E5686" w:rsidP="000E5686">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0E5686" w:rsidRPr="002510FF" w:rsidRDefault="000E5686" w:rsidP="000E5686">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0E5686" w:rsidRPr="002510FF" w:rsidRDefault="000E5686" w:rsidP="000E5686">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0E5686" w:rsidRPr="0053170A" w:rsidRDefault="000E5686" w:rsidP="000E5686">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0E5686" w:rsidRPr="007E0B31" w14:paraId="55F461B9" w14:textId="77777777" w:rsidTr="56193979">
        <w:trPr>
          <w:cantSplit/>
        </w:trPr>
        <w:tc>
          <w:tcPr>
            <w:tcW w:w="2884" w:type="dxa"/>
          </w:tcPr>
          <w:p w14:paraId="0361A8C4" w14:textId="77777777" w:rsidR="000E5686" w:rsidRPr="007E0B31" w:rsidRDefault="000E5686" w:rsidP="000E5686">
            <w:pPr>
              <w:pStyle w:val="Arial11Bold"/>
              <w:rPr>
                <w:rFonts w:cs="Arial"/>
              </w:rPr>
            </w:pPr>
            <w:r w:rsidRPr="007E0B31">
              <w:rPr>
                <w:rFonts w:cs="Arial"/>
              </w:rPr>
              <w:lastRenderedPageBreak/>
              <w:t>Permit for Work for proximity work</w:t>
            </w:r>
          </w:p>
        </w:tc>
        <w:tc>
          <w:tcPr>
            <w:tcW w:w="6634" w:type="dxa"/>
          </w:tcPr>
          <w:p w14:paraId="54941668" w14:textId="77777777" w:rsidR="000E5686" w:rsidRPr="007E0B31" w:rsidRDefault="000E5686" w:rsidP="000E5686">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0E5686" w:rsidRPr="007E0B31" w:rsidRDefault="000E5686" w:rsidP="000E5686">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0E5686" w:rsidRPr="007E0B31" w14:paraId="1F8F8A6D" w14:textId="77777777" w:rsidTr="56193979">
        <w:trPr>
          <w:cantSplit/>
        </w:trPr>
        <w:tc>
          <w:tcPr>
            <w:tcW w:w="2884" w:type="dxa"/>
          </w:tcPr>
          <w:p w14:paraId="1B55D572" w14:textId="77777777" w:rsidR="000E5686" w:rsidRPr="007E0B31" w:rsidRDefault="000E5686" w:rsidP="000E5686">
            <w:pPr>
              <w:pStyle w:val="Arial11Bold"/>
              <w:rPr>
                <w:rFonts w:cs="Arial"/>
              </w:rPr>
            </w:pPr>
            <w:r w:rsidRPr="007E0B31">
              <w:rPr>
                <w:rFonts w:cs="Arial"/>
              </w:rPr>
              <w:t>Partial Shutdown</w:t>
            </w:r>
          </w:p>
        </w:tc>
        <w:tc>
          <w:tcPr>
            <w:tcW w:w="6634" w:type="dxa"/>
          </w:tcPr>
          <w:p w14:paraId="46EA24B8" w14:textId="5CFCBC5C" w:rsidR="000E5686" w:rsidRPr="007E0B31" w:rsidRDefault="000E5686" w:rsidP="000E5686">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0E5686" w:rsidRPr="007E0B31" w14:paraId="01813162" w14:textId="77777777" w:rsidTr="56193979">
        <w:trPr>
          <w:cantSplit/>
        </w:trPr>
        <w:tc>
          <w:tcPr>
            <w:tcW w:w="2884" w:type="dxa"/>
          </w:tcPr>
          <w:p w14:paraId="60BE3A6F" w14:textId="77777777" w:rsidR="000E5686" w:rsidRPr="007E0B31" w:rsidRDefault="000E5686" w:rsidP="000E5686">
            <w:pPr>
              <w:pStyle w:val="Arial11Bold"/>
              <w:rPr>
                <w:rFonts w:cs="Arial"/>
              </w:rPr>
            </w:pPr>
            <w:r w:rsidRPr="007E0B31">
              <w:rPr>
                <w:rFonts w:cs="Arial"/>
              </w:rPr>
              <w:t>Pending Grid Code Modification Proposal</w:t>
            </w:r>
          </w:p>
        </w:tc>
        <w:tc>
          <w:tcPr>
            <w:tcW w:w="6634" w:type="dxa"/>
          </w:tcPr>
          <w:p w14:paraId="7CD48F0F"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0E5686" w:rsidRPr="007E0B31" w14:paraId="6FD50AA9" w14:textId="77777777" w:rsidTr="56193979">
        <w:trPr>
          <w:cantSplit/>
        </w:trPr>
        <w:tc>
          <w:tcPr>
            <w:tcW w:w="2884" w:type="dxa"/>
          </w:tcPr>
          <w:p w14:paraId="18519627" w14:textId="64385BF6" w:rsidR="000E5686" w:rsidRPr="00247DBF" w:rsidRDefault="000E5686" w:rsidP="000E5686">
            <w:pPr>
              <w:pStyle w:val="Arial11Bold"/>
              <w:rPr>
                <w:rFonts w:cs="Arial"/>
              </w:rPr>
            </w:pPr>
            <w:r w:rsidRPr="002510FF">
              <w:rPr>
                <w:rFonts w:cs="Arial"/>
              </w:rPr>
              <w:t>Phase Jump Angle</w:t>
            </w:r>
          </w:p>
        </w:tc>
        <w:tc>
          <w:tcPr>
            <w:tcW w:w="6634" w:type="dxa"/>
          </w:tcPr>
          <w:p w14:paraId="0CFA0D18" w14:textId="612CCA40" w:rsidR="000E5686" w:rsidRPr="00247DBF" w:rsidRDefault="000E5686" w:rsidP="000E5686">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0E5686" w:rsidRPr="007E0B31" w14:paraId="4A36544F" w14:textId="77777777" w:rsidTr="56193979">
        <w:trPr>
          <w:cantSplit/>
        </w:trPr>
        <w:tc>
          <w:tcPr>
            <w:tcW w:w="2884" w:type="dxa"/>
          </w:tcPr>
          <w:p w14:paraId="4B64D01C" w14:textId="0E57E9F2" w:rsidR="000E5686" w:rsidRPr="00247DBF" w:rsidRDefault="000E5686" w:rsidP="000E5686">
            <w:pPr>
              <w:pStyle w:val="Arial11Bold"/>
              <w:rPr>
                <w:rFonts w:cs="Arial"/>
              </w:rPr>
            </w:pPr>
            <w:r w:rsidRPr="002510FF">
              <w:rPr>
                <w:rFonts w:cs="Arial"/>
              </w:rPr>
              <w:t xml:space="preserve">Phase Jump Angle Limit </w:t>
            </w:r>
          </w:p>
        </w:tc>
        <w:tc>
          <w:tcPr>
            <w:tcW w:w="6634" w:type="dxa"/>
          </w:tcPr>
          <w:p w14:paraId="7590AC7E" w14:textId="5DB6A395" w:rsidR="000E5686" w:rsidRPr="00247DBF" w:rsidRDefault="000E5686" w:rsidP="000E5686">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0E5686" w:rsidRPr="007E0B31" w14:paraId="6A5A8541" w14:textId="77777777" w:rsidTr="56193979">
        <w:trPr>
          <w:cantSplit/>
        </w:trPr>
        <w:tc>
          <w:tcPr>
            <w:tcW w:w="2884" w:type="dxa"/>
          </w:tcPr>
          <w:p w14:paraId="22CECB1C" w14:textId="42AE6D96" w:rsidR="000E5686" w:rsidRPr="00247DBF" w:rsidRDefault="000E5686" w:rsidP="000E5686">
            <w:pPr>
              <w:pStyle w:val="Arial11Bold"/>
              <w:rPr>
                <w:rFonts w:cs="Arial"/>
              </w:rPr>
            </w:pPr>
            <w:r w:rsidRPr="002510FF">
              <w:rPr>
                <w:rFonts w:cs="Arial"/>
              </w:rPr>
              <w:t>Phase Jump Angle Withstand</w:t>
            </w:r>
          </w:p>
        </w:tc>
        <w:tc>
          <w:tcPr>
            <w:tcW w:w="6634" w:type="dxa"/>
          </w:tcPr>
          <w:p w14:paraId="7252B79A" w14:textId="38AEE0E5" w:rsidR="000E5686" w:rsidRPr="00247DBF" w:rsidRDefault="000E5686" w:rsidP="000E5686">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0E5686" w:rsidRPr="007E0B31" w14:paraId="05663CAA" w14:textId="77777777" w:rsidTr="56193979">
        <w:trPr>
          <w:cantSplit/>
        </w:trPr>
        <w:tc>
          <w:tcPr>
            <w:tcW w:w="2884" w:type="dxa"/>
          </w:tcPr>
          <w:p w14:paraId="545024B0" w14:textId="77777777" w:rsidR="000E5686" w:rsidRPr="007E0B31" w:rsidRDefault="000E5686" w:rsidP="000E5686">
            <w:pPr>
              <w:pStyle w:val="Arial11Bold"/>
              <w:rPr>
                <w:rFonts w:cs="Arial"/>
              </w:rPr>
            </w:pPr>
            <w:r w:rsidRPr="007E0B31">
              <w:rPr>
                <w:rFonts w:cs="Arial"/>
              </w:rPr>
              <w:t>Phase (Voltage) Unbalance</w:t>
            </w:r>
          </w:p>
        </w:tc>
        <w:tc>
          <w:tcPr>
            <w:tcW w:w="6634" w:type="dxa"/>
          </w:tcPr>
          <w:p w14:paraId="219C5499" w14:textId="77777777" w:rsidR="000E5686" w:rsidRPr="007E0B31" w:rsidRDefault="000E5686" w:rsidP="000E5686">
            <w:pPr>
              <w:pStyle w:val="TableArial11"/>
              <w:rPr>
                <w:rFonts w:cs="Arial"/>
              </w:rPr>
            </w:pPr>
            <w:r w:rsidRPr="007E0B31">
              <w:rPr>
                <w:rFonts w:cs="Arial"/>
              </w:rPr>
              <w:t>The ratio (in percent) between the rms values of the negative sequence component and the positive sequence component of the voltage.</w:t>
            </w:r>
          </w:p>
        </w:tc>
      </w:tr>
      <w:tr w:rsidR="000E5686" w:rsidRPr="007E0B31" w14:paraId="0C635CC5" w14:textId="77777777" w:rsidTr="56193979">
        <w:trPr>
          <w:cantSplit/>
        </w:trPr>
        <w:tc>
          <w:tcPr>
            <w:tcW w:w="2884" w:type="dxa"/>
          </w:tcPr>
          <w:p w14:paraId="3E31F962" w14:textId="77777777" w:rsidR="000E5686" w:rsidRPr="007E0B31" w:rsidRDefault="000E5686" w:rsidP="000E5686">
            <w:pPr>
              <w:pStyle w:val="Arial11Bold"/>
              <w:rPr>
                <w:rFonts w:cs="Arial"/>
              </w:rPr>
            </w:pPr>
            <w:r w:rsidRPr="007E0B31">
              <w:rPr>
                <w:rFonts w:cs="Arial"/>
              </w:rPr>
              <w:lastRenderedPageBreak/>
              <w:t>Physical Notification</w:t>
            </w:r>
          </w:p>
        </w:tc>
        <w:tc>
          <w:tcPr>
            <w:tcW w:w="6634" w:type="dxa"/>
          </w:tcPr>
          <w:p w14:paraId="1E390436" w14:textId="6EB99028" w:rsidR="000E5686" w:rsidRPr="007E0B31" w:rsidRDefault="000E5686" w:rsidP="000E5686">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0E5686" w:rsidRPr="007E0B31" w14:paraId="583C475D" w14:textId="77777777" w:rsidTr="56193979">
        <w:trPr>
          <w:cantSplit/>
        </w:trPr>
        <w:tc>
          <w:tcPr>
            <w:tcW w:w="2884" w:type="dxa"/>
          </w:tcPr>
          <w:p w14:paraId="5AEA9A2D" w14:textId="77777777" w:rsidR="000E5686" w:rsidRPr="007E0B31" w:rsidRDefault="000E5686" w:rsidP="000E5686">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0E5686" w:rsidRPr="007E0B31" w14:paraId="5058EEC1" w14:textId="77777777" w:rsidTr="56193979">
        <w:trPr>
          <w:cantSplit/>
        </w:trPr>
        <w:tc>
          <w:tcPr>
            <w:tcW w:w="2884" w:type="dxa"/>
          </w:tcPr>
          <w:p w14:paraId="1B8A9F6B" w14:textId="77777777" w:rsidR="000E5686" w:rsidRPr="007E0B31" w:rsidRDefault="000E5686" w:rsidP="000E5686">
            <w:pPr>
              <w:pStyle w:val="Arial11Bold"/>
              <w:rPr>
                <w:rFonts w:cs="Arial"/>
              </w:rPr>
            </w:pPr>
            <w:r w:rsidRPr="007E0B31">
              <w:rPr>
                <w:rFonts w:cs="Arial"/>
              </w:rPr>
              <w:t>Planned Maintenance Outage</w:t>
            </w:r>
          </w:p>
        </w:tc>
        <w:tc>
          <w:tcPr>
            <w:tcW w:w="6634" w:type="dxa"/>
          </w:tcPr>
          <w:p w14:paraId="30127D2D" w14:textId="435FEC76" w:rsidR="000E5686" w:rsidRPr="007E0B31" w:rsidRDefault="000E5686" w:rsidP="000E5686">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0E5686" w:rsidRPr="007E0B31" w14:paraId="0012AFBC" w14:textId="77777777" w:rsidTr="56193979">
        <w:trPr>
          <w:cantSplit/>
        </w:trPr>
        <w:tc>
          <w:tcPr>
            <w:tcW w:w="2884" w:type="dxa"/>
          </w:tcPr>
          <w:p w14:paraId="7ECC3FEC" w14:textId="77777777" w:rsidR="000E5686" w:rsidRPr="007E0B31" w:rsidRDefault="000E5686" w:rsidP="000E5686">
            <w:pPr>
              <w:pStyle w:val="Arial11Bold"/>
              <w:rPr>
                <w:rFonts w:cs="Arial"/>
              </w:rPr>
            </w:pPr>
            <w:r w:rsidRPr="007E0B31">
              <w:rPr>
                <w:rFonts w:cs="Arial"/>
              </w:rPr>
              <w:t>Planned Outage</w:t>
            </w:r>
          </w:p>
        </w:tc>
        <w:tc>
          <w:tcPr>
            <w:tcW w:w="6634" w:type="dxa"/>
          </w:tcPr>
          <w:p w14:paraId="7CBD2A74" w14:textId="51FF4C20" w:rsidR="000E5686" w:rsidRPr="007E0B31" w:rsidRDefault="000E5686" w:rsidP="000E5686">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0E5686" w:rsidRPr="007E0B31" w14:paraId="5F0D47AA" w14:textId="77777777" w:rsidTr="56193979">
        <w:trPr>
          <w:cantSplit/>
        </w:trPr>
        <w:tc>
          <w:tcPr>
            <w:tcW w:w="2884" w:type="dxa"/>
          </w:tcPr>
          <w:p w14:paraId="67EC820E" w14:textId="77777777" w:rsidR="000E5686" w:rsidRPr="007E0B31" w:rsidRDefault="000E5686" w:rsidP="000E5686">
            <w:pPr>
              <w:pStyle w:val="Arial11Bold"/>
              <w:rPr>
                <w:rFonts w:cs="Arial"/>
              </w:rPr>
            </w:pPr>
            <w:r w:rsidRPr="007E0B31">
              <w:rPr>
                <w:rFonts w:cs="Arial"/>
              </w:rPr>
              <w:t>Plant</w:t>
            </w:r>
          </w:p>
        </w:tc>
        <w:tc>
          <w:tcPr>
            <w:tcW w:w="6634" w:type="dxa"/>
          </w:tcPr>
          <w:p w14:paraId="77464D38" w14:textId="77777777" w:rsidR="000E5686" w:rsidRPr="007E0B31" w:rsidRDefault="000E5686" w:rsidP="000E5686">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0E5686" w:rsidRPr="007E0B31" w14:paraId="78245E04" w14:textId="77777777" w:rsidTr="56193979">
        <w:trPr>
          <w:cantSplit/>
        </w:trPr>
        <w:tc>
          <w:tcPr>
            <w:tcW w:w="2884" w:type="dxa"/>
          </w:tcPr>
          <w:p w14:paraId="1B833B5F" w14:textId="77777777" w:rsidR="000E5686" w:rsidRPr="007E0B31" w:rsidRDefault="000E5686" w:rsidP="000E5686">
            <w:pPr>
              <w:pStyle w:val="Arial11Bold"/>
              <w:rPr>
                <w:rFonts w:cs="Arial"/>
              </w:rPr>
            </w:pPr>
            <w:r w:rsidRPr="007E0B31">
              <w:rPr>
                <w:rFonts w:cs="Arial"/>
              </w:rPr>
              <w:t>Point of Common Coupling</w:t>
            </w:r>
          </w:p>
        </w:tc>
        <w:tc>
          <w:tcPr>
            <w:tcW w:w="6634" w:type="dxa"/>
          </w:tcPr>
          <w:p w14:paraId="14897399" w14:textId="77777777" w:rsidR="000E5686" w:rsidRPr="007E0B31" w:rsidRDefault="000E5686" w:rsidP="000E5686">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0E5686" w:rsidRPr="007E0B31" w14:paraId="5E9A00B9" w14:textId="77777777" w:rsidTr="56193979">
        <w:trPr>
          <w:cantSplit/>
        </w:trPr>
        <w:tc>
          <w:tcPr>
            <w:tcW w:w="2884" w:type="dxa"/>
          </w:tcPr>
          <w:p w14:paraId="2637AA74" w14:textId="77777777" w:rsidR="000E5686" w:rsidRPr="007E0B31" w:rsidRDefault="000E5686" w:rsidP="000E5686">
            <w:pPr>
              <w:pStyle w:val="Arial11Bold"/>
              <w:rPr>
                <w:rFonts w:cs="Arial"/>
              </w:rPr>
            </w:pPr>
            <w:r w:rsidRPr="007E0B31">
              <w:rPr>
                <w:rFonts w:cs="Arial"/>
              </w:rPr>
              <w:t>Point of Connection</w:t>
            </w:r>
          </w:p>
        </w:tc>
        <w:tc>
          <w:tcPr>
            <w:tcW w:w="6634" w:type="dxa"/>
          </w:tcPr>
          <w:p w14:paraId="4092E64D" w14:textId="77777777" w:rsidR="000E5686" w:rsidRPr="007E0B31" w:rsidRDefault="000E5686" w:rsidP="000E5686">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0E5686" w:rsidRPr="007E0B31" w14:paraId="12DBCD04" w14:textId="77777777" w:rsidTr="56193979">
        <w:trPr>
          <w:cantSplit/>
        </w:trPr>
        <w:tc>
          <w:tcPr>
            <w:tcW w:w="2884" w:type="dxa"/>
          </w:tcPr>
          <w:p w14:paraId="551A907F" w14:textId="77777777" w:rsidR="000E5686" w:rsidRPr="007E0B31" w:rsidRDefault="000E5686" w:rsidP="000E5686">
            <w:pPr>
              <w:pStyle w:val="Arial11Bold"/>
              <w:rPr>
                <w:rFonts w:cs="Arial"/>
              </w:rPr>
            </w:pPr>
            <w:r w:rsidRPr="007E0B31">
              <w:rPr>
                <w:rFonts w:cs="Arial"/>
              </w:rPr>
              <w:t>Point of Isolation</w:t>
            </w:r>
          </w:p>
        </w:tc>
        <w:tc>
          <w:tcPr>
            <w:tcW w:w="6634" w:type="dxa"/>
          </w:tcPr>
          <w:p w14:paraId="7726496D" w14:textId="77777777" w:rsidR="000E5686" w:rsidRPr="007E0B31" w:rsidRDefault="000E5686" w:rsidP="000E5686">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0E5686" w:rsidRPr="007E0B31" w14:paraId="79CC6E2F" w14:textId="77777777" w:rsidTr="56193979">
        <w:trPr>
          <w:cantSplit/>
        </w:trPr>
        <w:tc>
          <w:tcPr>
            <w:tcW w:w="2884" w:type="dxa"/>
          </w:tcPr>
          <w:p w14:paraId="1554D405" w14:textId="77777777" w:rsidR="000E5686" w:rsidRPr="007E0B31" w:rsidRDefault="000E5686" w:rsidP="000E5686">
            <w:pPr>
              <w:pStyle w:val="Arial11Bold"/>
              <w:rPr>
                <w:rFonts w:cs="Arial"/>
              </w:rPr>
            </w:pPr>
            <w:r w:rsidRPr="007E0B31">
              <w:rPr>
                <w:rFonts w:cs="Arial"/>
              </w:rPr>
              <w:t>Post-Control Phase</w:t>
            </w:r>
          </w:p>
        </w:tc>
        <w:tc>
          <w:tcPr>
            <w:tcW w:w="6634" w:type="dxa"/>
          </w:tcPr>
          <w:p w14:paraId="725674D1" w14:textId="77777777" w:rsidR="000E5686" w:rsidRPr="007E0B31" w:rsidRDefault="000E5686" w:rsidP="000E5686">
            <w:pPr>
              <w:pStyle w:val="TableArial11"/>
              <w:rPr>
                <w:rFonts w:cs="Arial"/>
              </w:rPr>
            </w:pPr>
            <w:r w:rsidRPr="007E0B31">
              <w:rPr>
                <w:rFonts w:cs="Arial"/>
              </w:rPr>
              <w:t>The period following real time operation.</w:t>
            </w:r>
          </w:p>
        </w:tc>
      </w:tr>
      <w:tr w:rsidR="000E5686" w:rsidRPr="007E0B31" w14:paraId="6D586683" w14:textId="77777777" w:rsidTr="56193979">
        <w:trPr>
          <w:cantSplit/>
        </w:trPr>
        <w:tc>
          <w:tcPr>
            <w:tcW w:w="2884" w:type="dxa"/>
          </w:tcPr>
          <w:p w14:paraId="32ABEF72" w14:textId="77777777" w:rsidR="000E5686" w:rsidRPr="007E0B31" w:rsidRDefault="000E5686" w:rsidP="000E5686">
            <w:pPr>
              <w:pStyle w:val="Arial11Bold"/>
              <w:rPr>
                <w:rFonts w:cs="Arial"/>
              </w:rPr>
            </w:pPr>
            <w:r w:rsidRPr="007E0B31">
              <w:rPr>
                <w:rFonts w:cs="Arial"/>
              </w:rPr>
              <w:t>Power Available</w:t>
            </w:r>
          </w:p>
        </w:tc>
        <w:tc>
          <w:tcPr>
            <w:tcW w:w="6634" w:type="dxa"/>
          </w:tcPr>
          <w:p w14:paraId="090DB153" w14:textId="783F911A" w:rsidR="000E5686" w:rsidRPr="007E0B31" w:rsidRDefault="000E5686" w:rsidP="000E5686">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0E5686" w:rsidRPr="007E0B31" w14:paraId="345CCB51" w14:textId="77777777" w:rsidTr="56193979">
        <w:trPr>
          <w:cantSplit/>
        </w:trPr>
        <w:tc>
          <w:tcPr>
            <w:tcW w:w="2884" w:type="dxa"/>
          </w:tcPr>
          <w:p w14:paraId="7361939E" w14:textId="77777777" w:rsidR="000E5686" w:rsidRPr="007E0B31" w:rsidRDefault="000E5686" w:rsidP="000E5686">
            <w:pPr>
              <w:pStyle w:val="Arial11Bold"/>
              <w:rPr>
                <w:rFonts w:cs="Arial"/>
              </w:rPr>
            </w:pPr>
            <w:r w:rsidRPr="007E0B31">
              <w:rPr>
                <w:rFonts w:cs="Arial"/>
              </w:rPr>
              <w:lastRenderedPageBreak/>
              <w:t>Power Factor</w:t>
            </w:r>
          </w:p>
        </w:tc>
        <w:tc>
          <w:tcPr>
            <w:tcW w:w="6634" w:type="dxa"/>
          </w:tcPr>
          <w:p w14:paraId="01690120" w14:textId="77777777" w:rsidR="000E5686" w:rsidRPr="007E0B31" w:rsidRDefault="000E5686" w:rsidP="000E5686">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0E5686" w:rsidRPr="007E0B31" w14:paraId="2852E6E0" w14:textId="77777777" w:rsidTr="56193979">
        <w:trPr>
          <w:cantSplit/>
        </w:trPr>
        <w:tc>
          <w:tcPr>
            <w:tcW w:w="2884" w:type="dxa"/>
          </w:tcPr>
          <w:p w14:paraId="66F0C016" w14:textId="77777777" w:rsidR="000E5686" w:rsidRPr="007E0B31" w:rsidRDefault="000E5686" w:rsidP="000E5686">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0E5686" w:rsidRPr="007E0B31" w14:paraId="562ACF6D" w14:textId="77777777" w:rsidTr="56193979">
        <w:trPr>
          <w:cantSplit/>
        </w:trPr>
        <w:tc>
          <w:tcPr>
            <w:tcW w:w="2884" w:type="dxa"/>
          </w:tcPr>
          <w:p w14:paraId="0F6FF16D"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0E5686" w:rsidRPr="007E0B31" w14:paraId="53E0E2A7" w14:textId="77777777" w:rsidTr="56193979">
        <w:trPr>
          <w:cantSplit/>
        </w:trPr>
        <w:tc>
          <w:tcPr>
            <w:tcW w:w="2884" w:type="dxa"/>
          </w:tcPr>
          <w:p w14:paraId="43647C9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0E5686" w:rsidRPr="007E0B31" w14:paraId="06D65955" w14:textId="77777777" w:rsidTr="56193979">
        <w:trPr>
          <w:cantSplit/>
        </w:trPr>
        <w:tc>
          <w:tcPr>
            <w:tcW w:w="2884" w:type="dxa"/>
          </w:tcPr>
          <w:p w14:paraId="7563FE8D" w14:textId="77777777" w:rsidR="000E5686" w:rsidRPr="007E0B31" w:rsidRDefault="000E5686" w:rsidP="000E5686">
            <w:pPr>
              <w:pStyle w:val="Arial11Bold"/>
              <w:rPr>
                <w:rFonts w:cs="Arial"/>
              </w:rPr>
            </w:pPr>
            <w:r w:rsidRPr="007E0B31">
              <w:rPr>
                <w:rFonts w:cs="Arial"/>
              </w:rPr>
              <w:t>Power Island</w:t>
            </w:r>
          </w:p>
        </w:tc>
        <w:tc>
          <w:tcPr>
            <w:tcW w:w="6634" w:type="dxa"/>
          </w:tcPr>
          <w:p w14:paraId="18296362" w14:textId="77777777" w:rsidR="000E5686" w:rsidRPr="007E0B31" w:rsidRDefault="000E5686" w:rsidP="000E5686">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0E5686" w:rsidRPr="007E0B31" w14:paraId="7C3D7BF6" w14:textId="77777777" w:rsidTr="56193979">
        <w:trPr>
          <w:cantSplit/>
        </w:trPr>
        <w:tc>
          <w:tcPr>
            <w:tcW w:w="2884" w:type="dxa"/>
          </w:tcPr>
          <w:p w14:paraId="682DC43B" w14:textId="77777777" w:rsidR="000E5686" w:rsidRPr="007E0B31" w:rsidRDefault="000E5686" w:rsidP="000E5686">
            <w:pPr>
              <w:pStyle w:val="Arial11Bold"/>
              <w:rPr>
                <w:rFonts w:cs="Arial"/>
              </w:rPr>
            </w:pPr>
            <w:r w:rsidRPr="007E0B31">
              <w:rPr>
                <w:rFonts w:cs="Arial"/>
              </w:rPr>
              <w:t>Power Park Module</w:t>
            </w:r>
          </w:p>
        </w:tc>
        <w:tc>
          <w:tcPr>
            <w:tcW w:w="6634" w:type="dxa"/>
          </w:tcPr>
          <w:p w14:paraId="3ECDE7AC" w14:textId="77777777" w:rsidR="000E5686" w:rsidRPr="007E0B31" w:rsidRDefault="000E5686" w:rsidP="000E5686">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0E5686" w:rsidRPr="007E0B31" w14:paraId="6D897286" w14:textId="77777777" w:rsidTr="56193979">
        <w:trPr>
          <w:cantSplit/>
        </w:trPr>
        <w:tc>
          <w:tcPr>
            <w:tcW w:w="2884" w:type="dxa"/>
          </w:tcPr>
          <w:p w14:paraId="5DC97B56" w14:textId="77777777" w:rsidR="000E5686" w:rsidRPr="007E0B31" w:rsidRDefault="000E5686" w:rsidP="000E5686">
            <w:pPr>
              <w:pStyle w:val="Arial11Bold"/>
              <w:rPr>
                <w:rFonts w:cs="Arial"/>
              </w:rPr>
            </w:pPr>
            <w:r w:rsidRPr="007E0B31">
              <w:rPr>
                <w:rFonts w:cs="Arial"/>
              </w:rPr>
              <w:t>Power Park Module Availability Matrix</w:t>
            </w:r>
          </w:p>
        </w:tc>
        <w:tc>
          <w:tcPr>
            <w:tcW w:w="6634" w:type="dxa"/>
          </w:tcPr>
          <w:p w14:paraId="158D6C89" w14:textId="77777777" w:rsidR="000E5686" w:rsidRPr="007E0B31" w:rsidRDefault="000E5686" w:rsidP="000E5686">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0E5686" w:rsidRPr="007E0B31" w14:paraId="4C2DEAED" w14:textId="77777777" w:rsidTr="56193979">
        <w:trPr>
          <w:cantSplit/>
        </w:trPr>
        <w:tc>
          <w:tcPr>
            <w:tcW w:w="2884" w:type="dxa"/>
          </w:tcPr>
          <w:p w14:paraId="4CFB65B5" w14:textId="77777777" w:rsidR="000E5686" w:rsidRPr="007E0B31" w:rsidRDefault="000E5686" w:rsidP="000E5686">
            <w:pPr>
              <w:pStyle w:val="Arial11Bold"/>
              <w:rPr>
                <w:rFonts w:cs="Arial"/>
              </w:rPr>
            </w:pPr>
            <w:r w:rsidRPr="007E0B31">
              <w:rPr>
                <w:rFonts w:cs="Arial"/>
              </w:rPr>
              <w:t>Power Park Module Planning Matrix</w:t>
            </w:r>
          </w:p>
        </w:tc>
        <w:tc>
          <w:tcPr>
            <w:tcW w:w="6634" w:type="dxa"/>
          </w:tcPr>
          <w:p w14:paraId="6379A14D" w14:textId="77777777" w:rsidR="000E5686" w:rsidRPr="007E0B31" w:rsidRDefault="000E5686" w:rsidP="000E5686">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0E5686" w:rsidRPr="007E0B31" w14:paraId="73636B09" w14:textId="77777777" w:rsidTr="56193979">
        <w:trPr>
          <w:cantSplit/>
        </w:trPr>
        <w:tc>
          <w:tcPr>
            <w:tcW w:w="2884" w:type="dxa"/>
          </w:tcPr>
          <w:p w14:paraId="189A6BC7" w14:textId="77777777" w:rsidR="000E5686" w:rsidRPr="007E0B31" w:rsidRDefault="000E5686" w:rsidP="000E5686">
            <w:pPr>
              <w:pStyle w:val="Arial11Bold"/>
              <w:rPr>
                <w:rFonts w:cs="Arial"/>
              </w:rPr>
            </w:pPr>
            <w:r w:rsidRPr="007E0B31">
              <w:rPr>
                <w:rFonts w:cs="Arial"/>
              </w:rPr>
              <w:t>Power Park Unit</w:t>
            </w:r>
          </w:p>
        </w:tc>
        <w:tc>
          <w:tcPr>
            <w:tcW w:w="6634" w:type="dxa"/>
          </w:tcPr>
          <w:p w14:paraId="7725776C"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0E5686" w:rsidRPr="007E0B31" w14:paraId="45419B2C" w14:textId="77777777" w:rsidTr="56193979">
        <w:trPr>
          <w:cantSplit/>
        </w:trPr>
        <w:tc>
          <w:tcPr>
            <w:tcW w:w="2884" w:type="dxa"/>
          </w:tcPr>
          <w:p w14:paraId="480E1B66" w14:textId="77777777" w:rsidR="000E5686" w:rsidRPr="007E0B31" w:rsidRDefault="000E5686" w:rsidP="000E5686">
            <w:pPr>
              <w:pStyle w:val="Arial11Bold"/>
              <w:rPr>
                <w:rFonts w:cs="Arial"/>
              </w:rPr>
            </w:pPr>
            <w:r w:rsidRPr="007E0B31">
              <w:rPr>
                <w:rFonts w:cs="Arial"/>
              </w:rPr>
              <w:t xml:space="preserve">Power Station </w:t>
            </w:r>
          </w:p>
        </w:tc>
        <w:tc>
          <w:tcPr>
            <w:tcW w:w="6634" w:type="dxa"/>
          </w:tcPr>
          <w:p w14:paraId="603DFDE1" w14:textId="32880D9B" w:rsidR="000E5686" w:rsidRPr="007E0B31" w:rsidRDefault="000E5686" w:rsidP="000E5686">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0E5686" w:rsidRPr="007E0B31" w14:paraId="6AE088B1" w14:textId="77777777" w:rsidTr="56193979">
        <w:trPr>
          <w:cantSplit/>
        </w:trPr>
        <w:tc>
          <w:tcPr>
            <w:tcW w:w="2884" w:type="dxa"/>
          </w:tcPr>
          <w:p w14:paraId="00EAB92F" w14:textId="77777777" w:rsidR="000E5686" w:rsidRPr="007E0B31" w:rsidRDefault="000E5686" w:rsidP="000E5686">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0E5686" w:rsidRPr="007E0B31" w:rsidRDefault="000E5686" w:rsidP="000E5686">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0E5686" w:rsidRPr="007E0B31" w14:paraId="4E0EED07" w14:textId="77777777" w:rsidTr="56193979">
        <w:trPr>
          <w:cantSplit/>
        </w:trPr>
        <w:tc>
          <w:tcPr>
            <w:tcW w:w="2884" w:type="dxa"/>
          </w:tcPr>
          <w:p w14:paraId="42E8EE81" w14:textId="77777777" w:rsidR="000E5686" w:rsidRPr="007E0B31" w:rsidRDefault="000E5686" w:rsidP="000E5686">
            <w:pPr>
              <w:pStyle w:val="Arial11Bold"/>
              <w:rPr>
                <w:rFonts w:cs="Arial"/>
              </w:rPr>
            </w:pPr>
            <w:r w:rsidRPr="007E0B31">
              <w:rPr>
                <w:rFonts w:cs="Arial"/>
              </w:rPr>
              <w:t>Preface</w:t>
            </w:r>
          </w:p>
        </w:tc>
        <w:tc>
          <w:tcPr>
            <w:tcW w:w="6634" w:type="dxa"/>
          </w:tcPr>
          <w:p w14:paraId="7D129C9B" w14:textId="77777777" w:rsidR="000E5686" w:rsidRPr="007E0B31" w:rsidRDefault="000E5686" w:rsidP="000E5686">
            <w:pPr>
              <w:pStyle w:val="TableArial11"/>
              <w:rPr>
                <w:rFonts w:cs="Arial"/>
              </w:rPr>
            </w:pPr>
            <w:r w:rsidRPr="007E0B31">
              <w:rPr>
                <w:rFonts w:cs="Arial"/>
              </w:rPr>
              <w:t>The preface to the Grid Code (which does not form part of the Grid Code and therefore is not binding).</w:t>
            </w:r>
          </w:p>
        </w:tc>
      </w:tr>
      <w:tr w:rsidR="000E5686" w:rsidRPr="007E0B31" w14:paraId="1E032995" w14:textId="77777777" w:rsidTr="56193979">
        <w:trPr>
          <w:cantSplit/>
        </w:trPr>
        <w:tc>
          <w:tcPr>
            <w:tcW w:w="2884" w:type="dxa"/>
          </w:tcPr>
          <w:p w14:paraId="2DA81629" w14:textId="77777777" w:rsidR="000E5686" w:rsidRPr="007E0B31" w:rsidRDefault="000E5686" w:rsidP="000E5686">
            <w:pPr>
              <w:pStyle w:val="Arial11Bold"/>
              <w:rPr>
                <w:rFonts w:cs="Arial"/>
              </w:rPr>
            </w:pPr>
            <w:r w:rsidRPr="007E0B31">
              <w:rPr>
                <w:rFonts w:cs="Arial"/>
              </w:rPr>
              <w:t>Preliminary Notice</w:t>
            </w:r>
          </w:p>
        </w:tc>
        <w:tc>
          <w:tcPr>
            <w:tcW w:w="6634" w:type="dxa"/>
          </w:tcPr>
          <w:p w14:paraId="2466FCF6" w14:textId="4188FF36" w:rsidR="000E5686" w:rsidRPr="007E0B31" w:rsidRDefault="000E5686" w:rsidP="000E5686">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0E5686" w:rsidRPr="007E0B31" w14:paraId="717ACE5D" w14:textId="77777777" w:rsidTr="56193979">
        <w:trPr>
          <w:cantSplit/>
        </w:trPr>
        <w:tc>
          <w:tcPr>
            <w:tcW w:w="2884" w:type="dxa"/>
          </w:tcPr>
          <w:p w14:paraId="7A5F0627" w14:textId="77777777" w:rsidR="000E5686" w:rsidRPr="007E0B31" w:rsidRDefault="000E5686" w:rsidP="000E5686">
            <w:pPr>
              <w:pStyle w:val="Arial11Bold"/>
              <w:rPr>
                <w:rFonts w:cs="Arial"/>
              </w:rPr>
            </w:pPr>
            <w:r w:rsidRPr="007E0B31">
              <w:rPr>
                <w:rFonts w:cs="Arial"/>
              </w:rPr>
              <w:t>Preliminary Project Planning Data</w:t>
            </w:r>
          </w:p>
        </w:tc>
        <w:tc>
          <w:tcPr>
            <w:tcW w:w="6634" w:type="dxa"/>
          </w:tcPr>
          <w:p w14:paraId="2A7BFBE2" w14:textId="77777777" w:rsidR="000E5686" w:rsidRPr="007E0B31" w:rsidRDefault="000E5686" w:rsidP="000E5686">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0E5686" w:rsidRPr="007E0B31" w14:paraId="3A69BCE4" w14:textId="77777777" w:rsidTr="56193979">
        <w:trPr>
          <w:cantSplit/>
        </w:trPr>
        <w:tc>
          <w:tcPr>
            <w:tcW w:w="2884" w:type="dxa"/>
          </w:tcPr>
          <w:p w14:paraId="7E5AC1B9" w14:textId="77777777" w:rsidR="000E5686" w:rsidRPr="007E0B31" w:rsidRDefault="000E5686" w:rsidP="000E5686">
            <w:pPr>
              <w:pStyle w:val="Arial11Bold"/>
              <w:rPr>
                <w:rFonts w:cs="Arial"/>
              </w:rPr>
            </w:pPr>
            <w:r w:rsidRPr="007E0B31">
              <w:rPr>
                <w:rFonts w:cs="Arial"/>
              </w:rPr>
              <w:lastRenderedPageBreak/>
              <w:t>Primary Response</w:t>
            </w:r>
          </w:p>
        </w:tc>
        <w:tc>
          <w:tcPr>
            <w:tcW w:w="6634" w:type="dxa"/>
          </w:tcPr>
          <w:p w14:paraId="7AC6DF19" w14:textId="77777777" w:rsidR="000E5686" w:rsidRPr="007E0B31" w:rsidRDefault="000E5686" w:rsidP="000E5686">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0E5686" w:rsidRPr="007E0B31" w14:paraId="2901EA52" w14:textId="77777777" w:rsidTr="56193979">
        <w:trPr>
          <w:cantSplit/>
        </w:trPr>
        <w:tc>
          <w:tcPr>
            <w:tcW w:w="2884" w:type="dxa"/>
          </w:tcPr>
          <w:p w14:paraId="05804595" w14:textId="77777777" w:rsidR="000E5686" w:rsidRPr="007E0B31" w:rsidRDefault="000E5686" w:rsidP="000E5686">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0E5686" w:rsidRPr="007E0B31" w:rsidRDefault="000E5686" w:rsidP="000E5686">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0E5686" w:rsidRPr="007E0B31" w14:paraId="147F892A" w14:textId="77777777" w:rsidTr="56193979">
        <w:trPr>
          <w:cantSplit/>
        </w:trPr>
        <w:tc>
          <w:tcPr>
            <w:tcW w:w="2884" w:type="dxa"/>
          </w:tcPr>
          <w:p w14:paraId="498708EE" w14:textId="77777777" w:rsidR="000E5686" w:rsidRPr="007E0B31" w:rsidRDefault="000E5686" w:rsidP="000E5686">
            <w:pPr>
              <w:pStyle w:val="Arial11Bold"/>
              <w:rPr>
                <w:rFonts w:cs="Arial"/>
              </w:rPr>
            </w:pPr>
            <w:r w:rsidRPr="007E0B31">
              <w:rPr>
                <w:rFonts w:cs="Arial"/>
              </w:rPr>
              <w:t>Programming Phase</w:t>
            </w:r>
          </w:p>
        </w:tc>
        <w:tc>
          <w:tcPr>
            <w:tcW w:w="6634" w:type="dxa"/>
          </w:tcPr>
          <w:p w14:paraId="5C6E74B1" w14:textId="77777777" w:rsidR="000E5686" w:rsidRPr="007E0B31" w:rsidRDefault="000E5686" w:rsidP="000E5686">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0E5686" w:rsidRPr="007E0B31" w14:paraId="528BEDE3" w14:textId="77777777" w:rsidTr="56193979">
        <w:trPr>
          <w:cantSplit/>
        </w:trPr>
        <w:tc>
          <w:tcPr>
            <w:tcW w:w="2884" w:type="dxa"/>
          </w:tcPr>
          <w:p w14:paraId="7BBDC215" w14:textId="77777777" w:rsidR="000E5686" w:rsidRPr="007E0B31" w:rsidRDefault="000E5686" w:rsidP="000E5686">
            <w:pPr>
              <w:pStyle w:val="Arial11Bold"/>
              <w:rPr>
                <w:rFonts w:cs="Arial"/>
              </w:rPr>
            </w:pPr>
            <w:r w:rsidRPr="007E0B31">
              <w:rPr>
                <w:rFonts w:cs="Arial"/>
              </w:rPr>
              <w:t>Proposal Notice</w:t>
            </w:r>
          </w:p>
        </w:tc>
        <w:tc>
          <w:tcPr>
            <w:tcW w:w="6634" w:type="dxa"/>
          </w:tcPr>
          <w:p w14:paraId="39CB97D1" w14:textId="64B55C4F" w:rsidR="000E5686" w:rsidRPr="007E0B31" w:rsidRDefault="000E5686" w:rsidP="000E5686">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0E5686" w:rsidRPr="007E0B31" w14:paraId="432EF504" w14:textId="77777777" w:rsidTr="56193979">
        <w:trPr>
          <w:cantSplit/>
        </w:trPr>
        <w:tc>
          <w:tcPr>
            <w:tcW w:w="2884" w:type="dxa"/>
          </w:tcPr>
          <w:p w14:paraId="5D3209CF" w14:textId="77777777" w:rsidR="000E5686" w:rsidRPr="007E0B31" w:rsidRDefault="000E5686" w:rsidP="000E5686">
            <w:pPr>
              <w:pStyle w:val="Arial11Bold"/>
              <w:rPr>
                <w:rFonts w:cs="Arial"/>
              </w:rPr>
            </w:pPr>
            <w:r w:rsidRPr="007E0B31">
              <w:rPr>
                <w:rFonts w:cs="Arial"/>
              </w:rPr>
              <w:t>Proposal Report</w:t>
            </w:r>
          </w:p>
        </w:tc>
        <w:tc>
          <w:tcPr>
            <w:tcW w:w="6634" w:type="dxa"/>
          </w:tcPr>
          <w:p w14:paraId="63AF3D10" w14:textId="77777777" w:rsidR="000E5686" w:rsidRPr="007E0B31" w:rsidRDefault="000E5686" w:rsidP="000E5686">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0E5686" w:rsidRPr="007E0B31" w:rsidRDefault="000E5686" w:rsidP="000E5686">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0E5686" w:rsidRPr="007E0B31" w14:paraId="6C46AF56" w14:textId="77777777" w:rsidTr="56193979">
        <w:trPr>
          <w:cantSplit/>
        </w:trPr>
        <w:tc>
          <w:tcPr>
            <w:tcW w:w="2884" w:type="dxa"/>
          </w:tcPr>
          <w:p w14:paraId="7B7A60CF" w14:textId="77777777" w:rsidR="000E5686" w:rsidRPr="007E0B31" w:rsidRDefault="000E5686" w:rsidP="000E5686">
            <w:pPr>
              <w:pStyle w:val="Arial11Bold"/>
              <w:rPr>
                <w:rFonts w:cs="Arial"/>
              </w:rPr>
            </w:pPr>
            <w:r w:rsidRPr="007E0B31">
              <w:rPr>
                <w:rFonts w:cs="Arial"/>
              </w:rPr>
              <w:t>Proposed Implementation Date</w:t>
            </w:r>
          </w:p>
        </w:tc>
        <w:tc>
          <w:tcPr>
            <w:tcW w:w="6634" w:type="dxa"/>
          </w:tcPr>
          <w:p w14:paraId="20E0D48B" w14:textId="77777777" w:rsidR="000E5686" w:rsidRPr="007E0B31" w:rsidRDefault="000E5686" w:rsidP="000E5686">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0E5686" w:rsidRPr="007E0B31" w14:paraId="600FA7E2" w14:textId="77777777" w:rsidTr="56193979">
        <w:trPr>
          <w:cantSplit/>
        </w:trPr>
        <w:tc>
          <w:tcPr>
            <w:tcW w:w="2884" w:type="dxa"/>
          </w:tcPr>
          <w:p w14:paraId="2EF9FB68" w14:textId="57079F41" w:rsidR="000E5686" w:rsidRPr="007E0B31" w:rsidRDefault="000E5686" w:rsidP="000E5686">
            <w:pPr>
              <w:pStyle w:val="Arial11Bold"/>
              <w:rPr>
                <w:rFonts w:cs="Arial"/>
              </w:rPr>
            </w:pPr>
            <w:r w:rsidRPr="00090EF5">
              <w:rPr>
                <w:rFonts w:eastAsia="Calibri" w:cs="Arial"/>
                <w:lang w:val="en-US"/>
              </w:rPr>
              <w:t>Proposer</w:t>
            </w:r>
          </w:p>
        </w:tc>
        <w:tc>
          <w:tcPr>
            <w:tcW w:w="6634" w:type="dxa"/>
          </w:tcPr>
          <w:p w14:paraId="472E8E23" w14:textId="5A7572BA" w:rsidR="000E5686" w:rsidRPr="007E0B31" w:rsidRDefault="000E5686" w:rsidP="000E5686">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0E5686" w:rsidRPr="007E0B31" w14:paraId="2FDD1EFD" w14:textId="77777777" w:rsidTr="56193979">
        <w:trPr>
          <w:cantSplit/>
        </w:trPr>
        <w:tc>
          <w:tcPr>
            <w:tcW w:w="2884" w:type="dxa"/>
          </w:tcPr>
          <w:p w14:paraId="6EC16416" w14:textId="77777777" w:rsidR="000E5686" w:rsidRPr="007E0B31" w:rsidRDefault="000E5686" w:rsidP="000E5686">
            <w:pPr>
              <w:pStyle w:val="Arial11Bold"/>
              <w:rPr>
                <w:rFonts w:cs="Arial"/>
              </w:rPr>
            </w:pPr>
            <w:r w:rsidRPr="007E0B31">
              <w:rPr>
                <w:rFonts w:cs="Arial"/>
              </w:rPr>
              <w:t>Protection</w:t>
            </w:r>
          </w:p>
        </w:tc>
        <w:tc>
          <w:tcPr>
            <w:tcW w:w="6634" w:type="dxa"/>
          </w:tcPr>
          <w:p w14:paraId="0C2984ED" w14:textId="77777777" w:rsidR="000E5686" w:rsidRPr="007E0B31" w:rsidRDefault="000E5686" w:rsidP="000E5686">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0E5686" w:rsidRPr="007E0B31" w14:paraId="339E4B68" w14:textId="77777777" w:rsidTr="56193979">
        <w:trPr>
          <w:cantSplit/>
        </w:trPr>
        <w:tc>
          <w:tcPr>
            <w:tcW w:w="2884" w:type="dxa"/>
          </w:tcPr>
          <w:p w14:paraId="50FA8DCD" w14:textId="77777777" w:rsidR="000E5686" w:rsidRPr="007E0B31" w:rsidRDefault="000E5686" w:rsidP="000E5686">
            <w:pPr>
              <w:pStyle w:val="Arial11Bold"/>
              <w:rPr>
                <w:rFonts w:cs="Arial"/>
              </w:rPr>
            </w:pPr>
            <w:r w:rsidRPr="007E0B31">
              <w:rPr>
                <w:rFonts w:cs="Arial"/>
              </w:rPr>
              <w:t>Protection Apparatus</w:t>
            </w:r>
          </w:p>
        </w:tc>
        <w:tc>
          <w:tcPr>
            <w:tcW w:w="6634" w:type="dxa"/>
          </w:tcPr>
          <w:p w14:paraId="371ECCA9" w14:textId="77777777" w:rsidR="000E5686" w:rsidRPr="007E0B31" w:rsidRDefault="000E5686" w:rsidP="000E5686">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0E5686" w:rsidRPr="007E0B31" w14:paraId="0D949FA8" w14:textId="77777777" w:rsidTr="56193979">
        <w:trPr>
          <w:cantSplit/>
        </w:trPr>
        <w:tc>
          <w:tcPr>
            <w:tcW w:w="2884" w:type="dxa"/>
          </w:tcPr>
          <w:p w14:paraId="5ABFB0B8" w14:textId="1B073C6D" w:rsidR="000E5686" w:rsidRPr="007E0B31" w:rsidRDefault="000E5686" w:rsidP="000E5686">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0E5686" w:rsidRPr="007E0B31" w:rsidRDefault="000E5686" w:rsidP="000E5686">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0E5686" w:rsidRPr="007E0B31" w14:paraId="763F95A9" w14:textId="77777777" w:rsidTr="56193979">
        <w:trPr>
          <w:cantSplit/>
        </w:trPr>
        <w:tc>
          <w:tcPr>
            <w:tcW w:w="2884" w:type="dxa"/>
          </w:tcPr>
          <w:p w14:paraId="3489E2F3" w14:textId="4937B4CF" w:rsidR="000E5686" w:rsidRPr="007E0B31" w:rsidRDefault="000E5686" w:rsidP="000E5686">
            <w:pPr>
              <w:pStyle w:val="Arial11Bold"/>
              <w:rPr>
                <w:rFonts w:cs="Arial"/>
              </w:rPr>
            </w:pPr>
            <w:r>
              <w:lastRenderedPageBreak/>
              <w:t>Pumped Storage Generating Unit</w:t>
            </w:r>
          </w:p>
        </w:tc>
        <w:tc>
          <w:tcPr>
            <w:tcW w:w="6634" w:type="dxa"/>
          </w:tcPr>
          <w:p w14:paraId="28D45EA5" w14:textId="78281C6F" w:rsidR="000E5686" w:rsidRPr="007E0B31" w:rsidRDefault="000E5686" w:rsidP="000E5686">
            <w:pPr>
              <w:pStyle w:val="TableArial11"/>
              <w:rPr>
                <w:rFonts w:cs="Arial"/>
              </w:rPr>
            </w:pPr>
            <w:r>
              <w:t xml:space="preserve">A </w:t>
            </w:r>
            <w:r w:rsidRPr="00C67361">
              <w:rPr>
                <w:b/>
              </w:rPr>
              <w:t>Generating Unit</w:t>
            </w:r>
            <w:r>
              <w:t xml:space="preserve"> at a </w:t>
            </w:r>
            <w:r w:rsidRPr="00C67361">
              <w:rPr>
                <w:b/>
              </w:rPr>
              <w:t>Pumped Storage Plant</w:t>
            </w:r>
          </w:p>
        </w:tc>
      </w:tr>
      <w:tr w:rsidR="000E5686" w:rsidRPr="007E0B31" w14:paraId="1F4EB396" w14:textId="77777777" w:rsidTr="56193979">
        <w:trPr>
          <w:cantSplit/>
        </w:trPr>
        <w:tc>
          <w:tcPr>
            <w:tcW w:w="2884" w:type="dxa"/>
          </w:tcPr>
          <w:p w14:paraId="19BDA263" w14:textId="77777777" w:rsidR="000E5686" w:rsidRPr="007E0B31" w:rsidRDefault="000E5686" w:rsidP="000E5686">
            <w:pPr>
              <w:pStyle w:val="Arial11Bold"/>
              <w:rPr>
                <w:rFonts w:cs="Arial"/>
              </w:rPr>
            </w:pPr>
            <w:r w:rsidRPr="007E0B31">
              <w:rPr>
                <w:rFonts w:cs="Arial"/>
              </w:rPr>
              <w:t>Pumped Storage Generator</w:t>
            </w:r>
          </w:p>
        </w:tc>
        <w:tc>
          <w:tcPr>
            <w:tcW w:w="6634" w:type="dxa"/>
          </w:tcPr>
          <w:p w14:paraId="1B0B65D7" w14:textId="77777777" w:rsidR="000E5686" w:rsidRPr="007E0B31" w:rsidRDefault="000E5686" w:rsidP="000E5686">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0E5686" w:rsidRPr="007E0B31" w14:paraId="5C5DE0C2" w14:textId="77777777" w:rsidTr="56193979">
        <w:trPr>
          <w:cantSplit/>
        </w:trPr>
        <w:tc>
          <w:tcPr>
            <w:tcW w:w="2884" w:type="dxa"/>
          </w:tcPr>
          <w:p w14:paraId="294C4A19" w14:textId="77777777" w:rsidR="000E5686" w:rsidRPr="007E0B31" w:rsidRDefault="000E5686" w:rsidP="000E5686">
            <w:pPr>
              <w:pStyle w:val="Arial11Bold"/>
              <w:rPr>
                <w:rFonts w:cs="Arial"/>
              </w:rPr>
            </w:pPr>
            <w:r w:rsidRPr="007E0B31">
              <w:rPr>
                <w:rFonts w:cs="Arial"/>
              </w:rPr>
              <w:t>Pumped Storage Plant</w:t>
            </w:r>
          </w:p>
        </w:tc>
        <w:tc>
          <w:tcPr>
            <w:tcW w:w="6634" w:type="dxa"/>
          </w:tcPr>
          <w:p w14:paraId="6EC37B4B" w14:textId="3205A98B" w:rsidR="000E5686" w:rsidRPr="007E0B31" w:rsidRDefault="000E5686" w:rsidP="000E5686">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0E5686" w:rsidRPr="007E0B31" w14:paraId="374B3C1B" w14:textId="77777777" w:rsidTr="56193979">
        <w:trPr>
          <w:cantSplit/>
        </w:trPr>
        <w:tc>
          <w:tcPr>
            <w:tcW w:w="2884" w:type="dxa"/>
          </w:tcPr>
          <w:p w14:paraId="18845DB4" w14:textId="77777777" w:rsidR="000E5686" w:rsidRPr="007E0B31" w:rsidRDefault="000E5686" w:rsidP="000E5686">
            <w:pPr>
              <w:pStyle w:val="Arial11Bold"/>
              <w:rPr>
                <w:rFonts w:cs="Arial"/>
              </w:rPr>
            </w:pPr>
            <w:r w:rsidRPr="007E0B31">
              <w:rPr>
                <w:rFonts w:cs="Arial"/>
              </w:rPr>
              <w:t>Pumped Storage Unit</w:t>
            </w:r>
          </w:p>
        </w:tc>
        <w:tc>
          <w:tcPr>
            <w:tcW w:w="6634" w:type="dxa"/>
          </w:tcPr>
          <w:p w14:paraId="290B7319" w14:textId="7CE3B4C0"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0E5686" w:rsidRPr="007E0B31" w14:paraId="449CBA4A" w14:textId="77777777" w:rsidTr="56193979">
        <w:trPr>
          <w:cantSplit/>
        </w:trPr>
        <w:tc>
          <w:tcPr>
            <w:tcW w:w="2884" w:type="dxa"/>
          </w:tcPr>
          <w:p w14:paraId="5C4DB039" w14:textId="77777777" w:rsidR="000E5686" w:rsidRPr="007E0B31" w:rsidRDefault="000E5686" w:rsidP="000E5686">
            <w:pPr>
              <w:pStyle w:val="Arial11Bold"/>
              <w:rPr>
                <w:rFonts w:cs="Arial"/>
              </w:rPr>
            </w:pPr>
            <w:r w:rsidRPr="007E0B31">
              <w:rPr>
                <w:rFonts w:cs="Arial"/>
              </w:rPr>
              <w:t>Purchase Contracts</w:t>
            </w:r>
          </w:p>
        </w:tc>
        <w:tc>
          <w:tcPr>
            <w:tcW w:w="6634" w:type="dxa"/>
          </w:tcPr>
          <w:p w14:paraId="2B6E616F" w14:textId="77777777" w:rsidR="000E5686" w:rsidRPr="007E0B31" w:rsidRDefault="000E5686" w:rsidP="000E5686">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0E5686" w:rsidRPr="007E0B31" w14:paraId="169C7FAB" w14:textId="77777777" w:rsidTr="56193979">
        <w:trPr>
          <w:cantSplit/>
        </w:trPr>
        <w:tc>
          <w:tcPr>
            <w:tcW w:w="2884" w:type="dxa"/>
          </w:tcPr>
          <w:p w14:paraId="4BA36FFD"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0E5686" w:rsidRPr="007E0B31" w:rsidRDefault="000E5686" w:rsidP="000E5686">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0E5686" w:rsidRPr="007E0B31" w:rsidRDefault="000E5686" w:rsidP="000E5686">
            <w:pPr>
              <w:pStyle w:val="Level1Text"/>
              <w:tabs>
                <w:tab w:val="left" w:pos="0"/>
              </w:tabs>
              <w:ind w:left="0" w:firstLine="0"/>
              <w:rPr>
                <w:rFonts w:cs="Arial"/>
                <w:color w:val="auto"/>
              </w:rPr>
            </w:pPr>
          </w:p>
          <w:p w14:paraId="3CF8247C" w14:textId="77777777" w:rsidR="000E5686" w:rsidRPr="007E0B31" w:rsidDel="00FD6436" w:rsidRDefault="000E5686" w:rsidP="000E5686">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0E5686" w:rsidRPr="007E0B31" w14:paraId="7C2E6242" w14:textId="77777777" w:rsidTr="56193979">
        <w:trPr>
          <w:cantSplit/>
        </w:trPr>
        <w:tc>
          <w:tcPr>
            <w:tcW w:w="2884" w:type="dxa"/>
          </w:tcPr>
          <w:p w14:paraId="68D71726" w14:textId="238986E0" w:rsidR="000E5686" w:rsidRPr="000B675D" w:rsidRDefault="000E5686" w:rsidP="000E5686">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0676D3B7" w:rsidR="000E5686" w:rsidRPr="000B675D" w:rsidRDefault="000E5686" w:rsidP="000E5686">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0E5686" w:rsidRPr="007E0B31" w14:paraId="2E8D30AC" w14:textId="77777777" w:rsidTr="56193979">
        <w:trPr>
          <w:cantSplit/>
        </w:trPr>
        <w:tc>
          <w:tcPr>
            <w:tcW w:w="2884" w:type="dxa"/>
          </w:tcPr>
          <w:p w14:paraId="2AB6F035" w14:textId="5D123789" w:rsidR="000E5686" w:rsidRPr="000B675D" w:rsidRDefault="000E5686" w:rsidP="000E5686">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05C88E6D" w:rsidR="000E5686" w:rsidRPr="000B675D" w:rsidRDefault="000E5686" w:rsidP="000E5686">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0E5686" w:rsidRPr="007E0B31" w14:paraId="42E6F9C6" w14:textId="77777777" w:rsidTr="56193979">
        <w:trPr>
          <w:cantSplit/>
        </w:trPr>
        <w:tc>
          <w:tcPr>
            <w:tcW w:w="2884" w:type="dxa"/>
          </w:tcPr>
          <w:p w14:paraId="07A05229" w14:textId="77777777" w:rsidR="000E5686" w:rsidRPr="007E0B31" w:rsidRDefault="000E5686" w:rsidP="000E5686">
            <w:pPr>
              <w:pStyle w:val="Arial11Bold"/>
              <w:rPr>
                <w:rFonts w:cs="Arial"/>
              </w:rPr>
            </w:pPr>
            <w:r w:rsidRPr="007E0B31">
              <w:rPr>
                <w:rFonts w:cs="Arial"/>
              </w:rPr>
              <w:t>Range CCGT Module</w:t>
            </w:r>
          </w:p>
        </w:tc>
        <w:tc>
          <w:tcPr>
            <w:tcW w:w="6634" w:type="dxa"/>
          </w:tcPr>
          <w:p w14:paraId="2C7C982E" w14:textId="77777777" w:rsidR="000E5686" w:rsidRPr="007E0B31" w:rsidRDefault="000E5686" w:rsidP="000E5686">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0E5686" w:rsidRPr="007E0B31" w14:paraId="7556AD12" w14:textId="77777777" w:rsidTr="56193979">
        <w:trPr>
          <w:cantSplit/>
        </w:trPr>
        <w:tc>
          <w:tcPr>
            <w:tcW w:w="2884" w:type="dxa"/>
          </w:tcPr>
          <w:p w14:paraId="3208EB56" w14:textId="77777777" w:rsidR="000E5686" w:rsidRPr="007E0B31" w:rsidRDefault="000E5686" w:rsidP="000E5686">
            <w:pPr>
              <w:pStyle w:val="Arial11Bold"/>
              <w:rPr>
                <w:rFonts w:cs="Arial"/>
              </w:rPr>
            </w:pPr>
            <w:r w:rsidRPr="007E0B31">
              <w:rPr>
                <w:rFonts w:cs="Arial"/>
              </w:rPr>
              <w:t>Rated Field Voltage</w:t>
            </w:r>
          </w:p>
        </w:tc>
        <w:tc>
          <w:tcPr>
            <w:tcW w:w="6634" w:type="dxa"/>
          </w:tcPr>
          <w:p w14:paraId="1B3903E2" w14:textId="26BE47F5" w:rsidR="000E5686" w:rsidRPr="007E0B31" w:rsidRDefault="000E5686" w:rsidP="000E5686">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51D42A6E" w14:textId="77777777" w:rsidTr="56193979">
        <w:trPr>
          <w:cantSplit/>
        </w:trPr>
        <w:tc>
          <w:tcPr>
            <w:tcW w:w="2884" w:type="dxa"/>
          </w:tcPr>
          <w:p w14:paraId="193A7FAE" w14:textId="77777777" w:rsidR="000E5686" w:rsidRPr="007E0B31" w:rsidRDefault="000E5686" w:rsidP="000E5686">
            <w:pPr>
              <w:pStyle w:val="Arial11Bold"/>
              <w:rPr>
                <w:rFonts w:cs="Arial"/>
              </w:rPr>
            </w:pPr>
            <w:r w:rsidRPr="007E0B31">
              <w:rPr>
                <w:rFonts w:cs="Arial"/>
              </w:rPr>
              <w:lastRenderedPageBreak/>
              <w:t>Rated MW</w:t>
            </w:r>
          </w:p>
        </w:tc>
        <w:tc>
          <w:tcPr>
            <w:tcW w:w="6634" w:type="dxa"/>
          </w:tcPr>
          <w:p w14:paraId="7440FEAA" w14:textId="5AE0AD7F" w:rsidR="000E5686" w:rsidRPr="007E0B31" w:rsidRDefault="000E5686" w:rsidP="000E5686">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0E5686" w:rsidRDefault="000E5686" w:rsidP="000E5686">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0E5686" w:rsidRDefault="000E5686" w:rsidP="000E5686">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0E5686" w:rsidRDefault="000E5686" w:rsidP="000E5686">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0E5686" w:rsidRPr="007E0B31" w:rsidRDefault="000E5686" w:rsidP="000E5686">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0E5686" w:rsidRPr="007E0B31" w14:paraId="273F78B3" w14:textId="77777777" w:rsidTr="56193979">
        <w:trPr>
          <w:cantSplit/>
        </w:trPr>
        <w:tc>
          <w:tcPr>
            <w:tcW w:w="2884" w:type="dxa"/>
          </w:tcPr>
          <w:p w14:paraId="536CA4E9" w14:textId="77777777" w:rsidR="000E5686" w:rsidRPr="007E0B31" w:rsidRDefault="000E5686" w:rsidP="000E5686">
            <w:pPr>
              <w:pStyle w:val="Arial11Bold"/>
              <w:rPr>
                <w:rFonts w:cs="Arial"/>
              </w:rPr>
            </w:pPr>
            <w:r w:rsidRPr="007E0B31">
              <w:rPr>
                <w:rFonts w:cs="Arial"/>
              </w:rPr>
              <w:t>Reactive Despatch Instruction</w:t>
            </w:r>
          </w:p>
        </w:tc>
        <w:tc>
          <w:tcPr>
            <w:tcW w:w="6634" w:type="dxa"/>
          </w:tcPr>
          <w:p w14:paraId="09FF6E84"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109CC66C" w14:textId="77777777" w:rsidTr="56193979">
        <w:trPr>
          <w:cantSplit/>
        </w:trPr>
        <w:tc>
          <w:tcPr>
            <w:tcW w:w="2884" w:type="dxa"/>
          </w:tcPr>
          <w:p w14:paraId="49062E17" w14:textId="77777777" w:rsidR="000E5686" w:rsidRPr="007E0B31" w:rsidRDefault="000E5686" w:rsidP="000E5686">
            <w:pPr>
              <w:pStyle w:val="Arial11Bold"/>
              <w:rPr>
                <w:rFonts w:cs="Arial"/>
              </w:rPr>
            </w:pPr>
            <w:r w:rsidRPr="007E0B31">
              <w:rPr>
                <w:rFonts w:cs="Arial"/>
              </w:rPr>
              <w:t>Reactive Despatch Network Restriction</w:t>
            </w:r>
          </w:p>
        </w:tc>
        <w:tc>
          <w:tcPr>
            <w:tcW w:w="6634" w:type="dxa"/>
          </w:tcPr>
          <w:p w14:paraId="0D22F1A4" w14:textId="6CDB39AC" w:rsidR="000E5686" w:rsidRPr="007E0B31" w:rsidRDefault="000E5686" w:rsidP="000E5686">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0E5686" w:rsidRPr="0079139F" w14:paraId="41F1D243" w14:textId="77777777" w:rsidTr="56193979">
        <w:trPr>
          <w:cantSplit/>
        </w:trPr>
        <w:tc>
          <w:tcPr>
            <w:tcW w:w="2884" w:type="dxa"/>
          </w:tcPr>
          <w:p w14:paraId="09E990EB" w14:textId="53E66CB7" w:rsidR="000E5686" w:rsidRPr="0079139F" w:rsidRDefault="000E5686" w:rsidP="000E5686">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0E5686" w:rsidRPr="0079139F" w:rsidRDefault="000E5686" w:rsidP="000E5686">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0E5686" w:rsidRPr="007E0B31" w14:paraId="46314AF8" w14:textId="77777777" w:rsidTr="56193979">
        <w:trPr>
          <w:cantSplit/>
        </w:trPr>
        <w:tc>
          <w:tcPr>
            <w:tcW w:w="2884" w:type="dxa"/>
          </w:tcPr>
          <w:p w14:paraId="6974C64B" w14:textId="77777777" w:rsidR="000E5686" w:rsidRPr="007E0B31" w:rsidRDefault="000E5686" w:rsidP="000E5686">
            <w:pPr>
              <w:pStyle w:val="Arial11Bold"/>
              <w:rPr>
                <w:rFonts w:cs="Arial"/>
              </w:rPr>
            </w:pPr>
            <w:r w:rsidRPr="007E0B31">
              <w:rPr>
                <w:rFonts w:cs="Arial"/>
              </w:rPr>
              <w:t>Reactive Energy</w:t>
            </w:r>
          </w:p>
        </w:tc>
        <w:tc>
          <w:tcPr>
            <w:tcW w:w="6634" w:type="dxa"/>
          </w:tcPr>
          <w:p w14:paraId="3FE819C4" w14:textId="77777777" w:rsidR="000E5686" w:rsidRPr="007E0B31" w:rsidRDefault="000E5686" w:rsidP="000E5686">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0E5686" w:rsidRPr="007E0B31" w14:paraId="4C6A9206" w14:textId="77777777" w:rsidTr="56193979">
        <w:trPr>
          <w:cantSplit/>
        </w:trPr>
        <w:tc>
          <w:tcPr>
            <w:tcW w:w="2884" w:type="dxa"/>
          </w:tcPr>
          <w:p w14:paraId="6C15F2F8" w14:textId="77777777" w:rsidR="000E5686" w:rsidRPr="007E0B31" w:rsidRDefault="000E5686" w:rsidP="000E5686">
            <w:pPr>
              <w:pStyle w:val="Arial11Bold"/>
              <w:rPr>
                <w:rFonts w:cs="Arial"/>
              </w:rPr>
            </w:pPr>
            <w:r w:rsidRPr="007E0B31">
              <w:rPr>
                <w:rFonts w:cs="Arial"/>
              </w:rPr>
              <w:lastRenderedPageBreak/>
              <w:t>Reactive Power</w:t>
            </w:r>
          </w:p>
        </w:tc>
        <w:tc>
          <w:tcPr>
            <w:tcW w:w="6634" w:type="dxa"/>
          </w:tcPr>
          <w:p w14:paraId="2116FCFF" w14:textId="77777777" w:rsidR="000E5686" w:rsidRPr="007E0B31" w:rsidRDefault="000E5686" w:rsidP="000E5686">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0E5686" w:rsidRPr="007E0B31" w:rsidRDefault="000E5686" w:rsidP="000E5686">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0E5686" w:rsidRPr="007E0B31" w:rsidRDefault="000E5686" w:rsidP="000E5686">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0E5686" w:rsidRPr="007E0B31" w14:paraId="3CD853A2" w14:textId="77777777" w:rsidTr="56193979">
        <w:trPr>
          <w:cantSplit/>
        </w:trPr>
        <w:tc>
          <w:tcPr>
            <w:tcW w:w="2884" w:type="dxa"/>
          </w:tcPr>
          <w:p w14:paraId="2F70D0FD" w14:textId="77777777" w:rsidR="000E5686" w:rsidRPr="007E0B31" w:rsidRDefault="000E5686" w:rsidP="000E5686">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0E5686" w:rsidRPr="007E0B31" w:rsidRDefault="000E5686" w:rsidP="000E5686">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0E5686" w:rsidRPr="007E0B31" w14:paraId="0FE2CCF3" w14:textId="77777777" w:rsidTr="56193979">
        <w:trPr>
          <w:cantSplit/>
        </w:trPr>
        <w:tc>
          <w:tcPr>
            <w:tcW w:w="2884" w:type="dxa"/>
          </w:tcPr>
          <w:p w14:paraId="4CA01335" w14:textId="11F1E4DD" w:rsidR="000E5686" w:rsidRPr="007E0B31" w:rsidRDefault="000E5686" w:rsidP="000E5686">
            <w:pPr>
              <w:pStyle w:val="Arial11Bold"/>
              <w:rPr>
                <w:rFonts w:cs="Arial"/>
              </w:rPr>
            </w:pPr>
            <w:r>
              <w:t>Regenerative Braking</w:t>
            </w:r>
          </w:p>
        </w:tc>
        <w:tc>
          <w:tcPr>
            <w:tcW w:w="6634" w:type="dxa"/>
          </w:tcPr>
          <w:p w14:paraId="340DC8F2" w14:textId="18ACDBC8" w:rsidR="000E5686" w:rsidRPr="007E0B31" w:rsidRDefault="000E5686" w:rsidP="000E5686">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0E5686" w:rsidRPr="007E0B31" w14:paraId="02810D1E" w14:textId="77777777" w:rsidTr="56193979">
        <w:trPr>
          <w:cantSplit/>
        </w:trPr>
        <w:tc>
          <w:tcPr>
            <w:tcW w:w="2884" w:type="dxa"/>
          </w:tcPr>
          <w:p w14:paraId="520D388E" w14:textId="77777777" w:rsidR="000E5686" w:rsidRPr="007E0B31" w:rsidRDefault="000E5686" w:rsidP="000E5686">
            <w:pPr>
              <w:pStyle w:val="Arial11Bold"/>
              <w:rPr>
                <w:rFonts w:cs="Arial"/>
              </w:rPr>
            </w:pPr>
            <w:r w:rsidRPr="007E0B31">
              <w:rPr>
                <w:rFonts w:cs="Arial"/>
              </w:rPr>
              <w:lastRenderedPageBreak/>
              <w:t>Registered Capacity</w:t>
            </w:r>
          </w:p>
        </w:tc>
        <w:tc>
          <w:tcPr>
            <w:tcW w:w="6634" w:type="dxa"/>
          </w:tcPr>
          <w:p w14:paraId="603F7D1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62B0ED34"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w:t>
            </w:r>
            <w:del w:id="97" w:author="ESO Code Admin" w:date="2024-01-17T14:05:00Z">
              <w:r w:rsidRPr="007E0B31" w:rsidDel="00D22C82">
                <w:rPr>
                  <w:rFonts w:cs="Arial"/>
                </w:rPr>
                <w:delText xml:space="preserve">For the avoidance of doubt </w:delText>
              </w:r>
              <w:r w:rsidRPr="007E0B31" w:rsidDel="00D22C82">
                <w:rPr>
                  <w:rFonts w:cs="Arial"/>
                  <w:b/>
                </w:rPr>
                <w:delText>Maximum Capacity</w:delText>
              </w:r>
              <w:r w:rsidRPr="007E0B31" w:rsidDel="00D22C82">
                <w:rPr>
                  <w:rFonts w:cs="Arial"/>
                </w:rPr>
                <w:delText xml:space="preserve"> would apply to </w:delText>
              </w:r>
              <w:r w:rsidRPr="007E0B31" w:rsidDel="00D22C82">
                <w:rPr>
                  <w:rFonts w:cs="Arial"/>
                  <w:b/>
                </w:rPr>
                <w:delText>Power Generating Modules</w:delText>
              </w:r>
              <w:r w:rsidRPr="007E0B31" w:rsidDel="00D22C82">
                <w:rPr>
                  <w:rFonts w:cs="Arial"/>
                </w:rPr>
                <w:delText xml:space="preserve"> which form part of a </w:delText>
              </w:r>
              <w:r w:rsidRPr="007E0B31" w:rsidDel="00D22C82">
                <w:rPr>
                  <w:rFonts w:cs="Arial"/>
                  <w:b/>
                </w:rPr>
                <w:delText>Large</w:delText>
              </w:r>
              <w:r w:rsidRPr="007E0B31" w:rsidDel="00D22C82">
                <w:rPr>
                  <w:rFonts w:cs="Arial"/>
                </w:rPr>
                <w:delText xml:space="preserve">, </w:delText>
              </w:r>
              <w:r w:rsidRPr="007E0B31" w:rsidDel="00D22C82">
                <w:rPr>
                  <w:rFonts w:cs="Arial"/>
                  <w:b/>
                </w:rPr>
                <w:delText>Medium</w:delText>
              </w:r>
              <w:r w:rsidRPr="007E0B31" w:rsidDel="00D22C82">
                <w:rPr>
                  <w:rFonts w:cs="Arial"/>
                </w:rPr>
                <w:delText xml:space="preserve"> or </w:delText>
              </w:r>
              <w:r w:rsidRPr="007E0B31" w:rsidDel="00D22C82">
                <w:rPr>
                  <w:rFonts w:cs="Arial"/>
                  <w:b/>
                </w:rPr>
                <w:delText>Small Power Station</w:delText>
              </w:r>
              <w:r w:rsidRPr="007E0B31" w:rsidDel="00D22C82">
                <w:rPr>
                  <w:rFonts w:cs="Arial"/>
                </w:rPr>
                <w:delText>.</w:delText>
              </w:r>
            </w:del>
          </w:p>
          <w:p w14:paraId="191DA11A" w14:textId="0A17549C" w:rsidR="000E5686" w:rsidRPr="007E0B31" w:rsidRDefault="000E5686" w:rsidP="000E5686">
            <w:pPr>
              <w:pStyle w:val="TableArial11"/>
              <w:ind w:left="567" w:hanging="567"/>
              <w:rPr>
                <w:rFonts w:cs="Arial"/>
              </w:rPr>
            </w:pPr>
            <w:r w:rsidRPr="007E0B31">
              <w:rPr>
                <w:rFonts w:cs="Arial"/>
              </w:rPr>
              <w:t>(c)</w:t>
            </w:r>
            <w:r w:rsidRPr="007E0B31">
              <w:rPr>
                <w:rFonts w:cs="Arial"/>
              </w:rPr>
              <w:tab/>
              <w:t>In the case of a</w:t>
            </w:r>
            <w:del w:id="98" w:author="ESO Code Admin" w:date="2024-01-17T14:06:00Z">
              <w:r w:rsidRPr="007E0B31" w:rsidDel="00225963">
                <w:rPr>
                  <w:rFonts w:cs="Arial"/>
                </w:rPr>
                <w:delText xml:space="preserve"> </w:delText>
              </w:r>
              <w:r w:rsidRPr="007E0B31" w:rsidDel="00225963">
                <w:rPr>
                  <w:rFonts w:cs="Arial"/>
                  <w:b/>
                </w:rPr>
                <w:delText>Power Station</w:delText>
              </w:r>
            </w:del>
            <w:ins w:id="99" w:author="ESO Code Admin" w:date="2024-01-17T14:06:00Z">
              <w:r w:rsidR="00225963">
                <w:rPr>
                  <w:rFonts w:cs="Arial"/>
                  <w:b/>
                </w:rPr>
                <w:t xml:space="preserve"> </w:t>
              </w:r>
              <w:r w:rsidR="00225963" w:rsidRPr="00D32503">
                <w:rPr>
                  <w:rFonts w:cs="Arial"/>
                  <w:b/>
                  <w:bCs/>
                </w:rPr>
                <w:t>Generator</w:t>
              </w:r>
              <w:r w:rsidR="00225963">
                <w:rPr>
                  <w:rFonts w:cs="Arial"/>
                </w:rPr>
                <w:t xml:space="preserve"> in respect of a </w:t>
              </w:r>
              <w:r w:rsidR="00225963" w:rsidRPr="00D32503">
                <w:rPr>
                  <w:rFonts w:cs="Arial"/>
                  <w:b/>
                  <w:bCs/>
                </w:rPr>
                <w:t>Power Station</w:t>
              </w:r>
              <w:r w:rsidR="00225963">
                <w:rPr>
                  <w:rFonts w:cs="Arial"/>
                </w:rPr>
                <w:t xml:space="preserve"> which applied for a </w:t>
              </w:r>
              <w:r w:rsidR="00225963" w:rsidRPr="00D32503">
                <w:rPr>
                  <w:rFonts w:cs="Arial"/>
                  <w:b/>
                  <w:bCs/>
                </w:rPr>
                <w:t>CUSC Contract</w:t>
              </w:r>
              <w:r w:rsidR="00225963">
                <w:rPr>
                  <w:rFonts w:cs="Arial"/>
                </w:rPr>
                <w:t xml:space="preserve"> or </w:t>
              </w:r>
              <w:r w:rsidR="00225963" w:rsidRPr="00D32503">
                <w:rPr>
                  <w:rFonts w:cs="Arial"/>
                  <w:b/>
                  <w:bCs/>
                </w:rPr>
                <w:t>Connection Agreement</w:t>
              </w:r>
              <w:r w:rsidR="00225963">
                <w:rPr>
                  <w:rFonts w:cs="Arial"/>
                </w:rPr>
                <w:t xml:space="preserve"> before XXXXXX </w:t>
              </w:r>
              <w:r w:rsidR="00225963" w:rsidRPr="00AF5D1F">
                <w:rPr>
                  <w:rFonts w:cs="Arial"/>
                  <w:highlight w:val="yellow"/>
                </w:rPr>
                <w:t>[</w:t>
              </w:r>
              <w:r w:rsidR="00225963" w:rsidRPr="00AF5D1F">
                <w:rPr>
                  <w:rFonts w:cs="Arial"/>
                  <w:i/>
                  <w:iCs/>
                  <w:highlight w:val="yellow"/>
                </w:rPr>
                <w:t>XXXXXX this being the implementation date, which is 10 working days after the Authority Decision date</w:t>
              </w:r>
              <w:r w:rsidR="00225963" w:rsidRPr="00AF5D1F">
                <w:rPr>
                  <w:rFonts w:cs="Arial"/>
                  <w:highlight w:val="yellow"/>
                </w:rPr>
                <w:t>]</w:t>
              </w:r>
              <w:r w:rsidR="00225963" w:rsidRPr="00837095">
                <w:rPr>
                  <w:rFonts w:cs="Arial"/>
                </w:rPr>
                <w:t>,</w:t>
              </w:r>
              <w:r w:rsidR="00225963">
                <w:rPr>
                  <w:rFonts w:cs="Arial"/>
                </w:rPr>
                <w:t xml:space="preserve"> then the </w:t>
              </w:r>
              <w:r w:rsidR="00225963" w:rsidRPr="00D32503">
                <w:rPr>
                  <w:rFonts w:cs="Arial"/>
                  <w:b/>
                  <w:bCs/>
                </w:rPr>
                <w:t>Registered Capacity</w:t>
              </w:r>
              <w:r w:rsidR="00225963">
                <w:rPr>
                  <w:rFonts w:cs="Arial"/>
                  <w:b/>
                  <w:bCs/>
                </w:rPr>
                <w:t xml:space="preserve"> </w:t>
              </w:r>
              <w:r w:rsidR="00225963" w:rsidRPr="00D32503">
                <w:rPr>
                  <w:rFonts w:cs="Arial"/>
                </w:rPr>
                <w:t>is</w:t>
              </w:r>
            </w:ins>
            <w:del w:id="100" w:author="ESO Code Admin" w:date="2024-01-17T14:06:00Z">
              <w:r w:rsidRPr="007E0B31" w:rsidDel="00225963">
                <w:rPr>
                  <w:rFonts w:cs="Arial"/>
                </w:rPr>
                <w:delText>,</w:delText>
              </w:r>
            </w:del>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0E5686" w:rsidRDefault="000E5686" w:rsidP="000E5686">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446394DD" w14:textId="77777777" w:rsidR="000E5686" w:rsidRDefault="000E5686" w:rsidP="000E5686">
            <w:pPr>
              <w:pStyle w:val="TableArial11"/>
              <w:ind w:left="567" w:hanging="567"/>
              <w:rPr>
                <w:ins w:id="101" w:author="ESO Code Admin" w:date="2024-01-17T14:07:00Z"/>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p w14:paraId="29E79BBC" w14:textId="77777777" w:rsidR="004332FF" w:rsidRDefault="004332FF" w:rsidP="004332FF">
            <w:pPr>
              <w:pStyle w:val="TableArial11"/>
              <w:ind w:left="207" w:hanging="283"/>
              <w:rPr>
                <w:ins w:id="102" w:author="ESO Code Admin" w:date="2024-01-17T14:07:00Z"/>
                <w:rFonts w:cs="Arial"/>
              </w:rPr>
            </w:pPr>
            <w:ins w:id="103" w:author="ESO Code Admin" w:date="2024-01-17T14:07:00Z">
              <w:r>
                <w:rPr>
                  <w:rFonts w:cs="Arial"/>
                </w:rPr>
                <w:t>(g)</w:t>
              </w:r>
              <w:r>
                <w:rPr>
                  <w:rFonts w:cs="Arial"/>
                </w:rPr>
                <w:tab/>
              </w:r>
              <w:r w:rsidRPr="00837095">
                <w:rPr>
                  <w:rFonts w:cs="Arial"/>
                </w:rPr>
                <w:t>In the case of a</w:t>
              </w:r>
              <w:r>
                <w:rPr>
                  <w:rFonts w:cs="Arial"/>
                </w:rPr>
                <w:t xml:space="preserve"> </w:t>
              </w:r>
              <w:r w:rsidRPr="00D32503">
                <w:rPr>
                  <w:rFonts w:cs="Arial"/>
                  <w:b/>
                  <w:bCs/>
                </w:rPr>
                <w:t>Generator</w:t>
              </w:r>
              <w:r>
                <w:rPr>
                  <w:rFonts w:cs="Arial"/>
                </w:rPr>
                <w:t xml:space="preserve"> in respect of a </w:t>
              </w:r>
              <w:r w:rsidRPr="00D32503">
                <w:rPr>
                  <w:rFonts w:cs="Arial"/>
                  <w:b/>
                  <w:bCs/>
                </w:rPr>
                <w:t>Power Station</w:t>
              </w:r>
              <w:r>
                <w:rPr>
                  <w:rFonts w:cs="Arial"/>
                </w:rPr>
                <w:t xml:space="preserve"> which applied for a </w:t>
              </w:r>
              <w:r w:rsidRPr="00D32503">
                <w:rPr>
                  <w:rFonts w:cs="Arial"/>
                  <w:b/>
                  <w:bCs/>
                </w:rPr>
                <w:t>CUSC Contract</w:t>
              </w:r>
              <w:r>
                <w:rPr>
                  <w:rFonts w:cs="Arial"/>
                </w:rPr>
                <w:t xml:space="preserve"> and/or </w:t>
              </w:r>
              <w:r w:rsidRPr="00D32503">
                <w:rPr>
                  <w:rFonts w:cs="Arial"/>
                  <w:b/>
                  <w:bCs/>
                </w:rPr>
                <w:t>Connection Agreement</w:t>
              </w:r>
              <w:r>
                <w:rPr>
                  <w:rFonts w:cs="Arial"/>
                </w:rPr>
                <w:t xml:space="preserve"> after 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837095">
                <w:rPr>
                  <w:rFonts w:cs="Arial"/>
                </w:rPr>
                <w:t>,</w:t>
              </w:r>
              <w:r>
                <w:rPr>
                  <w:rFonts w:cs="Arial"/>
                </w:rPr>
                <w:t xml:space="preserve"> </w:t>
              </w:r>
              <w:r>
                <w:rPr>
                  <w:rFonts w:cs="Arial"/>
                  <w:bCs/>
                </w:rPr>
                <w:t xml:space="preserve">or </w:t>
              </w:r>
              <w:r w:rsidRPr="00E01C71">
                <w:rPr>
                  <w:rFonts w:cs="Arial"/>
                </w:rPr>
                <w:t xml:space="preserve">where </w:t>
              </w:r>
              <w:r w:rsidRPr="00E01C71">
                <w:rPr>
                  <w:rFonts w:cs="Arial"/>
                  <w:b/>
                  <w:bCs/>
                </w:rPr>
                <w:t>Purchase Contracts</w:t>
              </w:r>
              <w:r w:rsidRPr="00E01C71">
                <w:rPr>
                  <w:rFonts w:cs="Arial"/>
                </w:rPr>
                <w:t xml:space="preserve"> relating to a </w:t>
              </w:r>
              <w:r w:rsidRPr="00E01C71">
                <w:rPr>
                  <w:rFonts w:cs="Arial"/>
                  <w:b/>
                </w:rPr>
                <w:t>Substantial Modification</w:t>
              </w:r>
              <w:r>
                <w:rPr>
                  <w:rFonts w:cs="Arial"/>
                  <w:b/>
                </w:rPr>
                <w:t xml:space="preserve"> </w:t>
              </w:r>
              <w:r w:rsidRPr="003859B8">
                <w:rPr>
                  <w:rFonts w:cs="Arial"/>
                  <w:bCs/>
                </w:rPr>
                <w:t>in respect of its</w:t>
              </w:r>
              <w:r>
                <w:rPr>
                  <w:rFonts w:cs="Arial"/>
                  <w:b/>
                </w:rPr>
                <w:t xml:space="preserve"> Main Plant </w:t>
              </w:r>
              <w:r w:rsidRPr="003859B8">
                <w:rPr>
                  <w:rFonts w:cs="Arial"/>
                  <w:bCs/>
                </w:rPr>
                <w:t>and</w:t>
              </w:r>
              <w:r>
                <w:rPr>
                  <w:rFonts w:cs="Arial"/>
                  <w:b/>
                </w:rPr>
                <w:t xml:space="preserve"> Apparatus</w:t>
              </w:r>
              <w:r w:rsidRPr="00E01C71">
                <w:rPr>
                  <w:rFonts w:cs="Arial"/>
                </w:rPr>
                <w:t xml:space="preserve"> had been concluded on or after </w:t>
              </w:r>
              <w:r>
                <w:rPr>
                  <w:rFonts w:cs="Arial"/>
                </w:rPr>
                <w:t xml:space="preserve">DDMMYY then the </w:t>
              </w:r>
              <w:r w:rsidRPr="00D32503">
                <w:rPr>
                  <w:rFonts w:cs="Arial"/>
                  <w:b/>
                  <w:bCs/>
                </w:rPr>
                <w:t>Registered Capacity</w:t>
              </w:r>
              <w:r>
                <w:rPr>
                  <w:rFonts w:cs="Arial"/>
                  <w:b/>
                  <w:bCs/>
                </w:rPr>
                <w:t xml:space="preserve"> </w:t>
              </w:r>
              <w:r w:rsidRPr="00361ABE">
                <w:rPr>
                  <w:rFonts w:cs="Arial"/>
                </w:rPr>
                <w:t>is</w:t>
              </w:r>
              <w:r w:rsidRPr="00837095">
                <w:rPr>
                  <w:rFonts w:cs="Arial"/>
                </w:rPr>
                <w:t xml:space="preserve"> the maximum amount of </w:t>
              </w:r>
              <w:r w:rsidRPr="00837095">
                <w:rPr>
                  <w:rFonts w:cs="Arial"/>
                  <w:b/>
                </w:rPr>
                <w:t>Active Power</w:t>
              </w:r>
              <w:r w:rsidRPr="00837095">
                <w:rPr>
                  <w:rFonts w:cs="Arial"/>
                </w:rPr>
                <w:t xml:space="preserve"> deliverable by the </w:t>
              </w:r>
              <w:r w:rsidRPr="00837095">
                <w:rPr>
                  <w:rFonts w:cs="Arial"/>
                  <w:b/>
                </w:rPr>
                <w:t>Power Station</w:t>
              </w:r>
              <w:r w:rsidRPr="00837095">
                <w:rPr>
                  <w:rFonts w:cs="Arial"/>
                </w:rPr>
                <w:t xml:space="preserve"> at the </w:t>
              </w:r>
              <w:r w:rsidRPr="00837095">
                <w:rPr>
                  <w:rFonts w:cs="Arial"/>
                  <w:b/>
                </w:rPr>
                <w:t>Grid Entry Point</w:t>
              </w:r>
              <w:r w:rsidRPr="00837095">
                <w:rPr>
                  <w:rFonts w:cs="Arial"/>
                </w:rPr>
                <w:t xml:space="preserve"> (or in the case of an </w:t>
              </w:r>
              <w:r w:rsidRPr="00837095">
                <w:rPr>
                  <w:rFonts w:cs="Arial"/>
                  <w:b/>
                </w:rPr>
                <w:t>Embedded Power Station</w:t>
              </w:r>
              <w:r w:rsidRPr="00837095">
                <w:rPr>
                  <w:rFonts w:cs="Arial"/>
                </w:rPr>
                <w:t xml:space="preserve"> at the </w:t>
              </w:r>
              <w:r w:rsidRPr="00837095">
                <w:rPr>
                  <w:rFonts w:cs="Arial"/>
                  <w:b/>
                </w:rPr>
                <w:t>User System Entry Point</w:t>
              </w:r>
              <w:r w:rsidRPr="00837095">
                <w:rPr>
                  <w:rFonts w:cs="Arial"/>
                </w:rPr>
                <w:t xml:space="preserve">), as declared by the </w:t>
              </w:r>
              <w:r w:rsidRPr="00837095">
                <w:rPr>
                  <w:rFonts w:cs="Arial"/>
                  <w:b/>
                </w:rPr>
                <w:t>Generator</w:t>
              </w:r>
              <w:r w:rsidRPr="00837095">
                <w:rPr>
                  <w:rFonts w:cs="Arial"/>
                </w:rPr>
                <w:t xml:space="preserve">, expressed in whole MW, or in MW to one decimal place. </w:t>
              </w:r>
            </w:ins>
          </w:p>
          <w:p w14:paraId="354E3225" w14:textId="77777777" w:rsidR="004332FF" w:rsidRDefault="004332FF" w:rsidP="004332FF">
            <w:pPr>
              <w:pStyle w:val="TableArial11"/>
              <w:ind w:left="207" w:hanging="207"/>
              <w:rPr>
                <w:ins w:id="104" w:author="ESO Code Admin" w:date="2024-01-17T14:07:00Z"/>
                <w:rFonts w:cs="Arial"/>
                <w:bCs/>
              </w:rPr>
            </w:pPr>
            <w:ins w:id="105" w:author="ESO Code Admin" w:date="2024-01-17T14:07:00Z">
              <w:r>
                <w:rPr>
                  <w:rFonts w:cs="Arial"/>
                </w:rPr>
                <w:t xml:space="preserve">    </w:t>
              </w:r>
              <w:r w:rsidRPr="00837095">
                <w:rPr>
                  <w:rFonts w:cs="Arial"/>
                </w:rPr>
                <w:t xml:space="preserve">The maximum </w:t>
              </w:r>
              <w:r w:rsidRPr="00837095">
                <w:rPr>
                  <w:rFonts w:cs="Arial"/>
                  <w:b/>
                </w:rPr>
                <w:t>Active Power</w:t>
              </w:r>
              <w:r w:rsidRPr="00837095">
                <w:rPr>
                  <w:rFonts w:cs="Arial"/>
                </w:rPr>
                <w:t xml:space="preserve"> deliverable is the maximum amount deliverable simultaneously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and/or</w:t>
              </w:r>
              <w:r w:rsidRPr="00837095">
                <w:rPr>
                  <w:rFonts w:cs="Arial"/>
                  <w:b/>
                </w:rPr>
                <w:t xml:space="preserve"> Power Park Modules</w:t>
              </w:r>
              <w:r w:rsidRPr="00837095">
                <w:rPr>
                  <w:rFonts w:cs="Arial"/>
                </w:rPr>
                <w:t xml:space="preserve"> less the MW consumed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in producing that </w:t>
              </w:r>
              <w:r w:rsidRPr="00837095">
                <w:rPr>
                  <w:rFonts w:cs="Arial"/>
                  <w:b/>
                </w:rPr>
                <w:t xml:space="preserve">Active Power </w:t>
              </w:r>
              <w:r w:rsidRPr="00837095">
                <w:rPr>
                  <w:rFonts w:cs="Arial"/>
                </w:rPr>
                <w:t xml:space="preserve">and forming part of a </w:t>
              </w:r>
              <w:r w:rsidRPr="00837095">
                <w:rPr>
                  <w:rFonts w:cs="Arial"/>
                  <w:b/>
                </w:rPr>
                <w:t>Power Station</w:t>
              </w:r>
              <w:r w:rsidRPr="00837095">
                <w:rPr>
                  <w:rFonts w:cs="Arial"/>
                  <w:bCs/>
                </w:rPr>
                <w:t>.</w:t>
              </w:r>
              <w:r w:rsidRPr="00837095">
                <w:rPr>
                  <w:rFonts w:cs="Arial"/>
                  <w:b/>
                </w:rPr>
                <w:t xml:space="preserve">  </w:t>
              </w:r>
              <w:r w:rsidRPr="00837095">
                <w:rPr>
                  <w:rFonts w:cs="Arial"/>
                  <w:bCs/>
                </w:rPr>
                <w:t xml:space="preserve">For the avoidance of doubt, the </w:t>
              </w:r>
              <w:r w:rsidRPr="00837095">
                <w:rPr>
                  <w:rFonts w:cs="Arial"/>
                  <w:b/>
                </w:rPr>
                <w:t>Registered Capacity</w:t>
              </w:r>
              <w:r w:rsidRPr="00837095">
                <w:rPr>
                  <w:rFonts w:cs="Arial"/>
                  <w:bCs/>
                </w:rPr>
                <w:t xml:space="preserve"> declared by the </w:t>
              </w:r>
              <w:r w:rsidRPr="00837095">
                <w:rPr>
                  <w:rFonts w:cs="Arial"/>
                  <w:b/>
                </w:rPr>
                <w:t>Generator</w:t>
              </w:r>
              <w:r w:rsidRPr="00837095">
                <w:rPr>
                  <w:rFonts w:cs="Arial"/>
                  <w:bCs/>
                </w:rPr>
                <w:t xml:space="preserve"> in respect of that </w:t>
              </w:r>
              <w:r w:rsidRPr="00837095">
                <w:rPr>
                  <w:rFonts w:cs="Arial"/>
                  <w:b/>
                </w:rPr>
                <w:t>Power Station</w:t>
              </w:r>
              <w:r w:rsidRPr="00837095">
                <w:rPr>
                  <w:rFonts w:cs="Arial"/>
                  <w:bCs/>
                </w:rPr>
                <w:t xml:space="preserve">, shall not </w:t>
              </w:r>
              <w:proofErr w:type="gramStart"/>
              <w:r w:rsidRPr="00837095">
                <w:rPr>
                  <w:rFonts w:cs="Arial"/>
                  <w:bCs/>
                </w:rPr>
                <w:t>take into account</w:t>
              </w:r>
              <w:proofErr w:type="gramEnd"/>
              <w:r w:rsidRPr="00837095">
                <w:rPr>
                  <w:rFonts w:cs="Arial"/>
                  <w:bCs/>
                </w:rPr>
                <w:t xml:space="preserve"> any </w:t>
              </w:r>
              <w:r w:rsidRPr="00837095">
                <w:rPr>
                  <w:rFonts w:cs="Arial"/>
                  <w:b/>
                </w:rPr>
                <w:t>Demand</w:t>
              </w:r>
              <w:r w:rsidRPr="00837095">
                <w:rPr>
                  <w:rFonts w:cs="Arial"/>
                  <w:bCs/>
                </w:rPr>
                <w:t xml:space="preserve"> separately consumed at the </w:t>
              </w:r>
              <w:r w:rsidRPr="00837095">
                <w:rPr>
                  <w:rFonts w:cs="Arial"/>
                  <w:b/>
                  <w:bCs/>
                </w:rPr>
                <w:t>User’s</w:t>
              </w:r>
              <w:r w:rsidRPr="00837095">
                <w:rPr>
                  <w:rFonts w:cs="Arial"/>
                  <w:b/>
                </w:rPr>
                <w:t xml:space="preserve"> Site </w:t>
              </w:r>
              <w:r w:rsidRPr="00837095">
                <w:rPr>
                  <w:rFonts w:cs="Arial"/>
                  <w:bCs/>
                </w:rPr>
                <w:t xml:space="preserve">and which is not used for the purposes of generating electricity at that </w:t>
              </w:r>
              <w:r w:rsidRPr="00837095">
                <w:rPr>
                  <w:rFonts w:cs="Arial"/>
                  <w:b/>
                </w:rPr>
                <w:t>Power Station</w:t>
              </w:r>
              <w:r w:rsidRPr="00837095">
                <w:rPr>
                  <w:rFonts w:cs="Arial"/>
                  <w:bCs/>
                </w:rPr>
                <w:t>.</w:t>
              </w:r>
              <w:r>
                <w:rPr>
                  <w:rFonts w:cs="Arial"/>
                  <w:bCs/>
                </w:rPr>
                <w:t xml:space="preserve">  </w:t>
              </w:r>
            </w:ins>
          </w:p>
          <w:p w14:paraId="1EF04483" w14:textId="13E68DC9" w:rsidR="00AA45C9" w:rsidRPr="007E0B31" w:rsidRDefault="004332FF" w:rsidP="00483EFC">
            <w:pPr>
              <w:pStyle w:val="TableArial11"/>
              <w:ind w:left="157" w:hanging="127"/>
              <w:rPr>
                <w:rFonts w:cs="Arial"/>
              </w:rPr>
            </w:pPr>
            <w:ins w:id="106" w:author="ESO Code Admin" w:date="2024-01-17T14:07:00Z">
              <w:r>
                <w:rPr>
                  <w:rFonts w:cs="Arial"/>
                  <w:bCs/>
                </w:rPr>
                <w:t xml:space="preserve">   </w:t>
              </w:r>
              <w:r w:rsidRPr="004332FF">
                <w:rPr>
                  <w:rFonts w:cs="Arial"/>
                </w:rPr>
                <w:t xml:space="preserve">For the avoidance of doubt </w:t>
              </w:r>
              <w:r w:rsidRPr="004332FF">
                <w:rPr>
                  <w:rFonts w:cs="Arial"/>
                  <w:b/>
                </w:rPr>
                <w:t>Maximum Capacity</w:t>
              </w:r>
              <w:r w:rsidRPr="004332FF">
                <w:rPr>
                  <w:rFonts w:cs="Arial"/>
                </w:rPr>
                <w:t xml:space="preserve"> would apply to </w:t>
              </w:r>
              <w:r w:rsidRPr="004332FF">
                <w:rPr>
                  <w:rFonts w:cs="Arial"/>
                  <w:b/>
                </w:rPr>
                <w:t>Power Generating Modules</w:t>
              </w:r>
              <w:r w:rsidRPr="004332FF">
                <w:rPr>
                  <w:rFonts w:cs="Arial"/>
                </w:rPr>
                <w:t xml:space="preserve"> which form part of a </w:t>
              </w:r>
              <w:r w:rsidRPr="004332FF">
                <w:rPr>
                  <w:rFonts w:cs="Arial"/>
                  <w:b/>
                </w:rPr>
                <w:t>Large</w:t>
              </w:r>
              <w:r w:rsidRPr="004332FF">
                <w:rPr>
                  <w:rFonts w:cs="Arial"/>
                </w:rPr>
                <w:t xml:space="preserve">, </w:t>
              </w:r>
              <w:r w:rsidRPr="004332FF">
                <w:rPr>
                  <w:rFonts w:cs="Arial"/>
                  <w:b/>
                </w:rPr>
                <w:t>Medium</w:t>
              </w:r>
              <w:r w:rsidRPr="004332FF">
                <w:rPr>
                  <w:rFonts w:cs="Arial"/>
                </w:rPr>
                <w:t xml:space="preserve"> or </w:t>
              </w:r>
              <w:r w:rsidRPr="004332FF">
                <w:rPr>
                  <w:rFonts w:cs="Arial"/>
                  <w:b/>
                </w:rPr>
                <w:t>Small Power Station</w:t>
              </w:r>
              <w:r w:rsidRPr="004332FF">
                <w:rPr>
                  <w:rFonts w:cs="Arial"/>
                </w:rPr>
                <w:t>.</w:t>
              </w:r>
            </w:ins>
          </w:p>
        </w:tc>
      </w:tr>
      <w:tr w:rsidR="000E5686" w:rsidRPr="007E0B31" w14:paraId="28E3B2E3" w14:textId="77777777" w:rsidTr="56193979">
        <w:trPr>
          <w:cantSplit/>
        </w:trPr>
        <w:tc>
          <w:tcPr>
            <w:tcW w:w="2884" w:type="dxa"/>
          </w:tcPr>
          <w:p w14:paraId="2BE0DBDE" w14:textId="77777777" w:rsidR="000E5686" w:rsidRPr="007E0B31" w:rsidRDefault="000E5686" w:rsidP="000E5686">
            <w:pPr>
              <w:pStyle w:val="Arial11Bold"/>
              <w:rPr>
                <w:rFonts w:cs="Arial"/>
              </w:rPr>
            </w:pPr>
            <w:r w:rsidRPr="007E0B31">
              <w:rPr>
                <w:rFonts w:cs="Arial"/>
              </w:rPr>
              <w:lastRenderedPageBreak/>
              <w:t>Registered Data</w:t>
            </w:r>
          </w:p>
        </w:tc>
        <w:tc>
          <w:tcPr>
            <w:tcW w:w="6634" w:type="dxa"/>
          </w:tcPr>
          <w:p w14:paraId="6C5F8E51"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0E5686" w:rsidRPr="007E0B31" w14:paraId="6D4F3B34" w14:textId="77777777" w:rsidTr="56193979">
        <w:trPr>
          <w:cantSplit/>
        </w:trPr>
        <w:tc>
          <w:tcPr>
            <w:tcW w:w="2884" w:type="dxa"/>
          </w:tcPr>
          <w:p w14:paraId="425272E0" w14:textId="77777777" w:rsidR="000E5686" w:rsidRPr="007E0B31" w:rsidRDefault="000E5686" w:rsidP="000E5686">
            <w:pPr>
              <w:pStyle w:val="Arial11Bold"/>
              <w:rPr>
                <w:rFonts w:cs="Arial"/>
              </w:rPr>
            </w:pPr>
            <w:r w:rsidRPr="007E0B31">
              <w:rPr>
                <w:rFonts w:cs="Arial"/>
              </w:rPr>
              <w:t>Registered Import Capability</w:t>
            </w:r>
          </w:p>
        </w:tc>
        <w:tc>
          <w:tcPr>
            <w:tcW w:w="6634" w:type="dxa"/>
          </w:tcPr>
          <w:p w14:paraId="700DCEFE" w14:textId="77777777" w:rsidR="000E5686" w:rsidRPr="007E0B31" w:rsidRDefault="000E5686" w:rsidP="000E5686">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0E5686" w:rsidRDefault="000E5686" w:rsidP="000E5686">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0E5686" w:rsidRPr="007E0B31" w:rsidRDefault="000E5686" w:rsidP="000E5686">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0E5686" w:rsidRPr="007E0B31" w14:paraId="2F4B1BA2" w14:textId="77777777" w:rsidTr="56193979">
        <w:trPr>
          <w:cantSplit/>
        </w:trPr>
        <w:tc>
          <w:tcPr>
            <w:tcW w:w="2884" w:type="dxa"/>
          </w:tcPr>
          <w:p w14:paraId="139F3CB8" w14:textId="77777777" w:rsidR="000E5686" w:rsidRPr="007E0B31" w:rsidRDefault="000E5686" w:rsidP="000E5686">
            <w:pPr>
              <w:pStyle w:val="Arial11Bold"/>
              <w:rPr>
                <w:rFonts w:cs="Arial"/>
              </w:rPr>
            </w:pPr>
            <w:r w:rsidRPr="007E0B31">
              <w:rPr>
                <w:rFonts w:cs="Arial"/>
              </w:rPr>
              <w:t>Regulations</w:t>
            </w:r>
          </w:p>
        </w:tc>
        <w:tc>
          <w:tcPr>
            <w:tcW w:w="6634" w:type="dxa"/>
          </w:tcPr>
          <w:p w14:paraId="5EE91803" w14:textId="77777777" w:rsidR="000E5686" w:rsidRPr="007E0B31" w:rsidRDefault="000E5686" w:rsidP="000E5686">
            <w:pPr>
              <w:pStyle w:val="TableArial11"/>
              <w:rPr>
                <w:rFonts w:cs="Arial"/>
              </w:rPr>
            </w:pPr>
            <w:r w:rsidRPr="007E0B31">
              <w:rPr>
                <w:rFonts w:cs="Arial"/>
              </w:rPr>
              <w:t>The Utilities Contracts Regulations 1996, as amended from time to time.</w:t>
            </w:r>
          </w:p>
        </w:tc>
      </w:tr>
      <w:tr w:rsidR="000E5686" w:rsidRPr="00DE788D" w14:paraId="2B2A16BA" w14:textId="77777777" w:rsidTr="56193979">
        <w:trPr>
          <w:cantSplit/>
        </w:trPr>
        <w:tc>
          <w:tcPr>
            <w:tcW w:w="2884" w:type="dxa"/>
          </w:tcPr>
          <w:p w14:paraId="07E0207E" w14:textId="00F1704F" w:rsidR="000E5686" w:rsidRPr="00845BD2" w:rsidRDefault="000E5686" w:rsidP="000E5686">
            <w:pPr>
              <w:pStyle w:val="Arial11Bold"/>
              <w:rPr>
                <w:rFonts w:cs="Arial"/>
              </w:rPr>
            </w:pPr>
            <w:r w:rsidRPr="00845BD2">
              <w:rPr>
                <w:rFonts w:cs="Arial"/>
                <w:snapToGrid/>
                <w:lang w:val="x-none" w:eastAsia="en-GB"/>
              </w:rPr>
              <w:t>Regulated Sections</w:t>
            </w:r>
          </w:p>
        </w:tc>
        <w:tc>
          <w:tcPr>
            <w:tcW w:w="6634" w:type="dxa"/>
          </w:tcPr>
          <w:p w14:paraId="198AE7F5" w14:textId="77777777" w:rsidR="000E5686" w:rsidRPr="00845BD2" w:rsidRDefault="000E5686" w:rsidP="000E5686">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0E5686" w:rsidRPr="00845BD2" w:rsidRDefault="000E5686" w:rsidP="000E5686">
            <w:pPr>
              <w:widowControl/>
              <w:autoSpaceDE w:val="0"/>
              <w:autoSpaceDN w:val="0"/>
              <w:adjustRightInd w:val="0"/>
              <w:snapToGrid w:val="0"/>
              <w:rPr>
                <w:rFonts w:cs="Arial"/>
              </w:rPr>
            </w:pPr>
          </w:p>
        </w:tc>
      </w:tr>
      <w:tr w:rsidR="000E5686" w:rsidRPr="00DE788D" w14:paraId="7DFB31AF" w14:textId="77777777" w:rsidTr="56193979">
        <w:trPr>
          <w:cantSplit/>
        </w:trPr>
        <w:tc>
          <w:tcPr>
            <w:tcW w:w="2884" w:type="dxa"/>
          </w:tcPr>
          <w:p w14:paraId="6F6FE8F2" w14:textId="77777777" w:rsidR="000E5686" w:rsidRPr="00DE788D" w:rsidRDefault="000E5686" w:rsidP="000E5686">
            <w:pPr>
              <w:pStyle w:val="Arial11Bold"/>
              <w:rPr>
                <w:rFonts w:cs="Arial"/>
              </w:rPr>
            </w:pPr>
            <w:r w:rsidRPr="00DE788D">
              <w:rPr>
                <w:rFonts w:cs="Arial"/>
              </w:rPr>
              <w:t>Reheater Time Constant</w:t>
            </w:r>
          </w:p>
        </w:tc>
        <w:tc>
          <w:tcPr>
            <w:tcW w:w="6634" w:type="dxa"/>
          </w:tcPr>
          <w:p w14:paraId="3348769D" w14:textId="77777777" w:rsidR="000E5686" w:rsidRPr="00DE788D" w:rsidRDefault="000E5686" w:rsidP="000E5686">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0E5686" w:rsidRPr="007E0B31" w14:paraId="23631208" w14:textId="77777777" w:rsidTr="56193979">
        <w:trPr>
          <w:cantSplit/>
        </w:trPr>
        <w:tc>
          <w:tcPr>
            <w:tcW w:w="2884" w:type="dxa"/>
          </w:tcPr>
          <w:p w14:paraId="28ADFFCF" w14:textId="77777777" w:rsidR="000E5686" w:rsidRPr="007E0B31" w:rsidRDefault="000E5686" w:rsidP="000E5686">
            <w:pPr>
              <w:pStyle w:val="Arial11Bold"/>
              <w:rPr>
                <w:rFonts w:cs="Arial"/>
              </w:rPr>
            </w:pPr>
            <w:r w:rsidRPr="007E0B31">
              <w:rPr>
                <w:rFonts w:cs="Arial"/>
              </w:rPr>
              <w:t>Rejected Grid Code Modification Proposal</w:t>
            </w:r>
          </w:p>
        </w:tc>
        <w:tc>
          <w:tcPr>
            <w:tcW w:w="6634" w:type="dxa"/>
          </w:tcPr>
          <w:p w14:paraId="363B7E25" w14:textId="41DB448D"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0E5686" w:rsidRPr="007E0B31" w14:paraId="35CFBFAD" w14:textId="77777777" w:rsidTr="56193979">
        <w:trPr>
          <w:cantSplit/>
        </w:trPr>
        <w:tc>
          <w:tcPr>
            <w:tcW w:w="2884" w:type="dxa"/>
          </w:tcPr>
          <w:p w14:paraId="2AB7866A" w14:textId="77777777" w:rsidR="000E5686" w:rsidRPr="007E0B31" w:rsidRDefault="000E5686" w:rsidP="000E5686">
            <w:pPr>
              <w:pStyle w:val="Arial11Bold"/>
              <w:rPr>
                <w:rFonts w:cs="Arial"/>
              </w:rPr>
            </w:pPr>
            <w:r w:rsidRPr="007E0B31">
              <w:rPr>
                <w:rFonts w:cs="Arial"/>
              </w:rPr>
              <w:t>Related Person</w:t>
            </w:r>
          </w:p>
        </w:tc>
        <w:tc>
          <w:tcPr>
            <w:tcW w:w="6634" w:type="dxa"/>
          </w:tcPr>
          <w:p w14:paraId="5DAC4B40" w14:textId="088FFBC5" w:rsidR="000E5686" w:rsidRPr="007E0B31" w:rsidRDefault="000E5686" w:rsidP="000E5686">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0E5686" w:rsidRPr="007E0B31" w14:paraId="09C3CE4E" w14:textId="77777777" w:rsidTr="56193979">
        <w:trPr>
          <w:cantSplit/>
        </w:trPr>
        <w:tc>
          <w:tcPr>
            <w:tcW w:w="2884" w:type="dxa"/>
          </w:tcPr>
          <w:p w14:paraId="7DF91920" w14:textId="77777777" w:rsidR="000E5686" w:rsidRPr="007E0B31" w:rsidRDefault="000E5686" w:rsidP="000E5686">
            <w:pPr>
              <w:pStyle w:val="Arial11Bold"/>
              <w:rPr>
                <w:rFonts w:cs="Arial"/>
              </w:rPr>
            </w:pPr>
            <w:r w:rsidRPr="007E0B31">
              <w:rPr>
                <w:rFonts w:cs="Arial"/>
              </w:rPr>
              <w:t>Relevant E&amp;W Transmission Licensee</w:t>
            </w:r>
          </w:p>
        </w:tc>
        <w:tc>
          <w:tcPr>
            <w:tcW w:w="6634" w:type="dxa"/>
          </w:tcPr>
          <w:p w14:paraId="5845D330" w14:textId="29A6343A" w:rsidR="000E5686" w:rsidRPr="007E0B31" w:rsidRDefault="000E5686" w:rsidP="000E5686">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0E5686" w:rsidRPr="007E0B31" w14:paraId="00495AD3" w14:textId="77777777" w:rsidTr="56193979">
        <w:trPr>
          <w:cantSplit/>
        </w:trPr>
        <w:tc>
          <w:tcPr>
            <w:tcW w:w="2884" w:type="dxa"/>
          </w:tcPr>
          <w:p w14:paraId="37CE2F19" w14:textId="77777777" w:rsidR="000E5686" w:rsidRPr="007E0B31" w:rsidRDefault="000E5686" w:rsidP="000E5686">
            <w:pPr>
              <w:pStyle w:val="Arial11Bold"/>
              <w:rPr>
                <w:rFonts w:cs="Arial"/>
              </w:rPr>
            </w:pPr>
            <w:r w:rsidRPr="007E0B31">
              <w:rPr>
                <w:rFonts w:cs="Arial"/>
              </w:rPr>
              <w:t>Relevant Party</w:t>
            </w:r>
          </w:p>
        </w:tc>
        <w:tc>
          <w:tcPr>
            <w:tcW w:w="6634" w:type="dxa"/>
          </w:tcPr>
          <w:p w14:paraId="7BF1A4B9" w14:textId="77777777" w:rsidR="000E5686" w:rsidRPr="007E0B31" w:rsidRDefault="000E5686" w:rsidP="000E5686">
            <w:pPr>
              <w:pStyle w:val="TableArial11"/>
              <w:rPr>
                <w:rFonts w:cs="Arial"/>
              </w:rPr>
            </w:pPr>
            <w:r w:rsidRPr="007E0B31">
              <w:rPr>
                <w:rFonts w:cs="Arial"/>
              </w:rPr>
              <w:t>Has the meaning given in GR15.10(a).</w:t>
            </w:r>
          </w:p>
        </w:tc>
      </w:tr>
      <w:tr w:rsidR="000E5686" w:rsidRPr="007E0B31" w14:paraId="0089BD19" w14:textId="77777777" w:rsidTr="56193979">
        <w:trPr>
          <w:cantSplit/>
        </w:trPr>
        <w:tc>
          <w:tcPr>
            <w:tcW w:w="2884" w:type="dxa"/>
          </w:tcPr>
          <w:p w14:paraId="192E0FD2" w14:textId="77777777" w:rsidR="000E5686" w:rsidRPr="007E0B31" w:rsidRDefault="000E5686" w:rsidP="000E5686">
            <w:pPr>
              <w:pStyle w:val="Arial11Bold"/>
              <w:rPr>
                <w:rFonts w:cs="Arial"/>
              </w:rPr>
            </w:pPr>
            <w:r w:rsidRPr="007E0B31">
              <w:rPr>
                <w:rFonts w:cs="Arial"/>
              </w:rPr>
              <w:lastRenderedPageBreak/>
              <w:t>Relevant Scottish Transmission Licensee</w:t>
            </w:r>
          </w:p>
        </w:tc>
        <w:tc>
          <w:tcPr>
            <w:tcW w:w="6634" w:type="dxa"/>
          </w:tcPr>
          <w:p w14:paraId="1721A37D" w14:textId="77777777" w:rsidR="000E5686" w:rsidRPr="007E0B31" w:rsidRDefault="000E5686" w:rsidP="000E5686">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0E5686" w:rsidRPr="007E0B31" w14:paraId="1E25E753" w14:textId="77777777" w:rsidTr="56193979">
        <w:trPr>
          <w:cantSplit/>
        </w:trPr>
        <w:tc>
          <w:tcPr>
            <w:tcW w:w="2884" w:type="dxa"/>
          </w:tcPr>
          <w:p w14:paraId="3F282714" w14:textId="77777777" w:rsidR="000E5686" w:rsidRPr="007E0B31" w:rsidRDefault="000E5686" w:rsidP="000E5686">
            <w:pPr>
              <w:pStyle w:val="Arial11Bold"/>
              <w:rPr>
                <w:rFonts w:cs="Arial"/>
              </w:rPr>
            </w:pPr>
            <w:r w:rsidRPr="007E0B31">
              <w:rPr>
                <w:rFonts w:cs="Arial"/>
              </w:rPr>
              <w:t>Relevant Transmission Licensee</w:t>
            </w:r>
          </w:p>
        </w:tc>
        <w:tc>
          <w:tcPr>
            <w:tcW w:w="6634" w:type="dxa"/>
          </w:tcPr>
          <w:p w14:paraId="027002BE" w14:textId="766B658F" w:rsidR="000E5686" w:rsidRPr="007E0B31" w:rsidRDefault="000E5686" w:rsidP="000E5686">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0E5686" w:rsidRPr="007E0B31" w14:paraId="2C38A6A1" w14:textId="77777777" w:rsidTr="56193979">
        <w:trPr>
          <w:cantSplit/>
        </w:trPr>
        <w:tc>
          <w:tcPr>
            <w:tcW w:w="2884" w:type="dxa"/>
          </w:tcPr>
          <w:p w14:paraId="2F282CC1" w14:textId="77777777" w:rsidR="000E5686" w:rsidRPr="007E0B31" w:rsidRDefault="000E5686" w:rsidP="000E5686">
            <w:pPr>
              <w:pStyle w:val="Arial11Bold"/>
              <w:rPr>
                <w:rFonts w:cs="Arial"/>
              </w:rPr>
            </w:pPr>
            <w:r w:rsidRPr="007E0B31">
              <w:rPr>
                <w:rFonts w:cs="Arial"/>
              </w:rPr>
              <w:t>Relevant Unit</w:t>
            </w:r>
          </w:p>
        </w:tc>
        <w:tc>
          <w:tcPr>
            <w:tcW w:w="6634" w:type="dxa"/>
          </w:tcPr>
          <w:p w14:paraId="3349AB2D" w14:textId="77777777" w:rsidR="000E5686" w:rsidRPr="007E0B31" w:rsidRDefault="000E5686" w:rsidP="000E5686">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0E5686" w:rsidRPr="007E0B31" w14:paraId="661512B9" w14:textId="77777777" w:rsidTr="56193979">
        <w:trPr>
          <w:cantSplit/>
        </w:trPr>
        <w:tc>
          <w:tcPr>
            <w:tcW w:w="2884" w:type="dxa"/>
          </w:tcPr>
          <w:p w14:paraId="145D3AB1"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0E5686" w:rsidRPr="007E0B31" w:rsidRDefault="000E5686" w:rsidP="000E5686">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0E5686" w:rsidRPr="007E0B31" w14:paraId="0FC4184C" w14:textId="77777777" w:rsidTr="56193979">
        <w:trPr>
          <w:cantSplit/>
        </w:trPr>
        <w:tc>
          <w:tcPr>
            <w:tcW w:w="2884" w:type="dxa"/>
          </w:tcPr>
          <w:p w14:paraId="517C4056" w14:textId="77777777" w:rsidR="000E5686" w:rsidRPr="007E0B31" w:rsidRDefault="000E5686" w:rsidP="000E5686">
            <w:pPr>
              <w:pStyle w:val="Arial11Bold"/>
              <w:rPr>
                <w:rFonts w:cs="Arial"/>
              </w:rPr>
            </w:pPr>
            <w:r w:rsidRPr="007E0B31">
              <w:rPr>
                <w:rFonts w:cs="Arial"/>
              </w:rPr>
              <w:t>Remote Transmission Assets</w:t>
            </w:r>
          </w:p>
        </w:tc>
        <w:tc>
          <w:tcPr>
            <w:tcW w:w="6634" w:type="dxa"/>
          </w:tcPr>
          <w:p w14:paraId="26BD0A1F" w14:textId="402ED181" w:rsidR="000E5686" w:rsidRPr="007E0B31" w:rsidRDefault="000E5686" w:rsidP="000E5686">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0E5686" w:rsidRPr="007E0B31" w:rsidRDefault="000E5686" w:rsidP="000E5686">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0E5686" w:rsidRPr="007E0B31" w14:paraId="4A5E7BA6" w14:textId="77777777" w:rsidTr="56193979">
        <w:trPr>
          <w:cantSplit/>
        </w:trPr>
        <w:tc>
          <w:tcPr>
            <w:tcW w:w="2884" w:type="dxa"/>
          </w:tcPr>
          <w:p w14:paraId="57C0BDFF" w14:textId="339174F7" w:rsidR="000E5686" w:rsidRPr="007E0B31" w:rsidRDefault="000E5686" w:rsidP="000E5686">
            <w:pPr>
              <w:pStyle w:val="Arial11Bold"/>
              <w:rPr>
                <w:rFonts w:cs="Arial"/>
              </w:rPr>
            </w:pPr>
            <w:r>
              <w:rPr>
                <w:rFonts w:cs="Arial"/>
              </w:rPr>
              <w:t>Replacement Reserves (RR)</w:t>
            </w:r>
          </w:p>
        </w:tc>
        <w:tc>
          <w:tcPr>
            <w:tcW w:w="6634" w:type="dxa"/>
          </w:tcPr>
          <w:p w14:paraId="1845D73A" w14:textId="2F61E8A5" w:rsidR="000E5686" w:rsidRPr="007E0B31" w:rsidRDefault="000E5686" w:rsidP="000E5686">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0E5686" w:rsidRPr="007E0B31" w14:paraId="3E793E1A" w14:textId="77777777" w:rsidTr="56193979">
        <w:trPr>
          <w:cantSplit/>
        </w:trPr>
        <w:tc>
          <w:tcPr>
            <w:tcW w:w="2884" w:type="dxa"/>
          </w:tcPr>
          <w:p w14:paraId="70E4C232" w14:textId="77777777" w:rsidR="000E5686" w:rsidRPr="007E0B31" w:rsidRDefault="000E5686" w:rsidP="000E5686">
            <w:pPr>
              <w:pStyle w:val="Arial11Bold"/>
              <w:rPr>
                <w:rFonts w:cs="Arial"/>
              </w:rPr>
            </w:pPr>
            <w:r w:rsidRPr="007E0B31">
              <w:rPr>
                <w:rFonts w:cs="Arial"/>
              </w:rPr>
              <w:t>Requesting Safety Co-ordinator</w:t>
            </w:r>
          </w:p>
        </w:tc>
        <w:tc>
          <w:tcPr>
            <w:tcW w:w="6634" w:type="dxa"/>
          </w:tcPr>
          <w:p w14:paraId="12FAE6E9" w14:textId="77777777" w:rsidR="000E5686" w:rsidRPr="007E0B31" w:rsidRDefault="000E5686" w:rsidP="000E5686">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0E5686" w:rsidRPr="007E0B31" w14:paraId="221B80DF" w14:textId="77777777" w:rsidTr="56193979">
        <w:trPr>
          <w:cantSplit/>
        </w:trPr>
        <w:tc>
          <w:tcPr>
            <w:tcW w:w="2884" w:type="dxa"/>
          </w:tcPr>
          <w:p w14:paraId="4C5053E5" w14:textId="77777777" w:rsidR="000E5686" w:rsidRPr="007E0B31" w:rsidRDefault="000E5686" w:rsidP="000E5686">
            <w:pPr>
              <w:pStyle w:val="Arial11Bold"/>
              <w:rPr>
                <w:rFonts w:cs="Arial"/>
              </w:rPr>
            </w:pPr>
            <w:r w:rsidRPr="007E0B31">
              <w:rPr>
                <w:rFonts w:cs="Arial"/>
              </w:rPr>
              <w:t>Responsible Engineer/ Operator</w:t>
            </w:r>
          </w:p>
        </w:tc>
        <w:tc>
          <w:tcPr>
            <w:tcW w:w="6634" w:type="dxa"/>
          </w:tcPr>
          <w:p w14:paraId="40AF59F9" w14:textId="77777777" w:rsidR="000E5686" w:rsidRPr="007E0B31" w:rsidRDefault="000E5686" w:rsidP="000E5686">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0E5686" w:rsidRPr="007E0B31" w14:paraId="43B07A92" w14:textId="77777777" w:rsidTr="56193979">
        <w:trPr>
          <w:cantSplit/>
        </w:trPr>
        <w:tc>
          <w:tcPr>
            <w:tcW w:w="2884" w:type="dxa"/>
          </w:tcPr>
          <w:p w14:paraId="142BB592" w14:textId="77777777" w:rsidR="000E5686" w:rsidRPr="007E0B31" w:rsidRDefault="000E5686" w:rsidP="000E5686">
            <w:pPr>
              <w:pStyle w:val="Arial11Bold"/>
              <w:rPr>
                <w:rFonts w:cs="Arial"/>
              </w:rPr>
            </w:pPr>
            <w:r w:rsidRPr="007E0B31">
              <w:rPr>
                <w:rFonts w:cs="Arial"/>
              </w:rPr>
              <w:t>Responsible Manager</w:t>
            </w:r>
          </w:p>
        </w:tc>
        <w:tc>
          <w:tcPr>
            <w:tcW w:w="6634" w:type="dxa"/>
          </w:tcPr>
          <w:p w14:paraId="3D10AC58" w14:textId="010E800C" w:rsidR="000E5686" w:rsidRPr="007E0B31" w:rsidRDefault="000E5686" w:rsidP="000E5686">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0E5686" w:rsidRPr="007E0B31" w14:paraId="359C52EC" w14:textId="77777777" w:rsidTr="56193979">
        <w:trPr>
          <w:cantSplit/>
        </w:trPr>
        <w:tc>
          <w:tcPr>
            <w:tcW w:w="2884" w:type="dxa"/>
          </w:tcPr>
          <w:p w14:paraId="600D70C7" w14:textId="51582C98" w:rsidR="000E5686" w:rsidRPr="007E0B31" w:rsidRDefault="000E5686" w:rsidP="000E5686">
            <w:pPr>
              <w:pStyle w:val="Arial11Bold"/>
              <w:rPr>
                <w:rFonts w:cs="Arial"/>
              </w:rPr>
            </w:pPr>
            <w:r>
              <w:rPr>
                <w:rFonts w:cs="Arial"/>
              </w:rPr>
              <w:t>Restoration Service Provider</w:t>
            </w:r>
          </w:p>
        </w:tc>
        <w:tc>
          <w:tcPr>
            <w:tcW w:w="6634" w:type="dxa"/>
          </w:tcPr>
          <w:p w14:paraId="7EAC5DED" w14:textId="212C2B15" w:rsidR="000E5686" w:rsidRPr="00A87826" w:rsidRDefault="000E5686" w:rsidP="000E5686">
            <w:pPr>
              <w:pStyle w:val="TableArial11"/>
              <w:rPr>
                <w:b/>
              </w:rPr>
            </w:pPr>
            <w:r>
              <w:rPr>
                <w:rFonts w:cs="Arial"/>
              </w:rPr>
              <w:t>A</w:t>
            </w:r>
            <w:r w:rsidRPr="00A87826">
              <w:t xml:space="preserve"> </w:t>
            </w:r>
            <w:r>
              <w:rPr>
                <w:rFonts w:cs="Arial"/>
                <w:b/>
                <w:bCs/>
              </w:rPr>
              <w:t xml:space="preserve">Black Start Service </w:t>
            </w:r>
            <w:r w:rsidR="00C74B78">
              <w:rPr>
                <w:rFonts w:cs="Arial"/>
                <w:b/>
                <w:bCs/>
              </w:rPr>
              <w:t>Provider</w:t>
            </w:r>
            <w:r w:rsidR="00C74B78">
              <w:rPr>
                <w:rFonts w:cs="Arial"/>
              </w:rPr>
              <w:t xml:space="preserve">, </w:t>
            </w:r>
            <w:r w:rsidR="00C74B78">
              <w:rPr>
                <w:rFonts w:cs="Arial"/>
                <w:b/>
                <w:bCs/>
              </w:rPr>
              <w:t xml:space="preserve">User </w:t>
            </w:r>
            <w:r w:rsidR="00C74B78" w:rsidRPr="007703DC">
              <w:rPr>
                <w:rFonts w:cs="Arial"/>
              </w:rPr>
              <w:t>or</w:t>
            </w:r>
            <w:r w:rsidR="00C74B78">
              <w:rPr>
                <w:rFonts w:cs="Arial"/>
                <w:b/>
                <w:bCs/>
              </w:rPr>
              <w:t xml:space="preserve"> Non-CUSC Party</w:t>
            </w:r>
            <w:r w:rsidR="00C74B78" w:rsidRPr="00A87826">
              <w:rPr>
                <w:b/>
              </w:rPr>
              <w:t xml:space="preserve"> </w:t>
            </w:r>
            <w:r w:rsidR="00C74B78">
              <w:rPr>
                <w:rFonts w:cs="Arial"/>
              </w:rPr>
              <w:t xml:space="preserve">with a legal or contractual obligation </w:t>
            </w:r>
            <w:r w:rsidR="00C74B78">
              <w:t>to</w:t>
            </w:r>
            <w:r w:rsidR="00C74B78">
              <w:rPr>
                <w:rFonts w:cs="Arial"/>
              </w:rPr>
              <w:t xml:space="preserve"> provide a service contributing to one or several</w:t>
            </w:r>
            <w:r w:rsidR="00C74B78" w:rsidRPr="00A87826">
              <w:t xml:space="preserve"> </w:t>
            </w:r>
            <w:r w:rsidR="00C74B78">
              <w:rPr>
                <w:rFonts w:cs="Arial"/>
              </w:rPr>
              <w:t xml:space="preserve">measures of the </w:t>
            </w:r>
            <w:r w:rsidR="00C74B78">
              <w:rPr>
                <w:rFonts w:cs="Arial"/>
                <w:b/>
                <w:bCs/>
              </w:rPr>
              <w:t>System Restoration Plan.</w:t>
            </w:r>
          </w:p>
        </w:tc>
      </w:tr>
      <w:tr w:rsidR="000E5686" w:rsidRPr="007E0B31" w14:paraId="200F923B" w14:textId="77777777" w:rsidTr="56193979">
        <w:trPr>
          <w:cantSplit/>
        </w:trPr>
        <w:tc>
          <w:tcPr>
            <w:tcW w:w="2884" w:type="dxa"/>
          </w:tcPr>
          <w:p w14:paraId="645AFB45" w14:textId="77777777" w:rsidR="000E5686" w:rsidRPr="007E0B31" w:rsidRDefault="000E5686" w:rsidP="000E5686">
            <w:pPr>
              <w:pStyle w:val="Arial11Bold"/>
              <w:rPr>
                <w:rFonts w:cs="Arial"/>
              </w:rPr>
            </w:pPr>
            <w:r w:rsidRPr="007E0B31">
              <w:rPr>
                <w:rFonts w:cs="Arial"/>
              </w:rPr>
              <w:t>Re-synchronisation</w:t>
            </w:r>
          </w:p>
        </w:tc>
        <w:tc>
          <w:tcPr>
            <w:tcW w:w="6634" w:type="dxa"/>
          </w:tcPr>
          <w:p w14:paraId="116663CE" w14:textId="77777777" w:rsidR="000E5686" w:rsidRPr="007E0B31" w:rsidRDefault="000E5686" w:rsidP="000E5686">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0E5686" w:rsidRPr="007E0B31" w14:paraId="5C8B475C" w14:textId="77777777" w:rsidTr="56193979">
        <w:trPr>
          <w:cantSplit/>
        </w:trPr>
        <w:tc>
          <w:tcPr>
            <w:tcW w:w="2884" w:type="dxa"/>
          </w:tcPr>
          <w:p w14:paraId="7A0A7098" w14:textId="6C07E83D" w:rsidR="000E5686" w:rsidRPr="00A24C6C" w:rsidRDefault="000E5686" w:rsidP="000E5686">
            <w:pPr>
              <w:pStyle w:val="Arial11Bold"/>
              <w:rPr>
                <w:rFonts w:cs="Arial"/>
              </w:rPr>
            </w:pPr>
            <w:r w:rsidRPr="00A24C6C">
              <w:rPr>
                <w:lang w:val="en-US"/>
              </w:rPr>
              <w:t>Retained EU Law</w:t>
            </w:r>
          </w:p>
        </w:tc>
        <w:tc>
          <w:tcPr>
            <w:tcW w:w="6634" w:type="dxa"/>
          </w:tcPr>
          <w:p w14:paraId="7D8E70D3" w14:textId="3160A6BF" w:rsidR="000E5686" w:rsidRPr="00A24C6C" w:rsidRDefault="000E5686" w:rsidP="000E5686">
            <w:pPr>
              <w:pStyle w:val="TableArial11"/>
              <w:rPr>
                <w:rFonts w:cs="Arial"/>
              </w:rPr>
            </w:pPr>
            <w:r w:rsidRPr="00A24C6C">
              <w:rPr>
                <w:lang w:val="en-US"/>
              </w:rPr>
              <w:t>31 December 2020 as defined in European Union (Withdrawal) Act 2018 as amended by the European Union (Withdrawal Agreement) Act 2020.</w:t>
            </w:r>
          </w:p>
        </w:tc>
      </w:tr>
      <w:tr w:rsidR="000E5686" w:rsidRPr="007E0B31" w14:paraId="6CA184A0" w14:textId="77777777" w:rsidTr="56193979">
        <w:trPr>
          <w:cantSplit/>
        </w:trPr>
        <w:tc>
          <w:tcPr>
            <w:tcW w:w="2884" w:type="dxa"/>
          </w:tcPr>
          <w:p w14:paraId="0F616CE0" w14:textId="68331982" w:rsidR="000E5686" w:rsidRPr="007E0B31" w:rsidRDefault="000E5686" w:rsidP="000E5686">
            <w:pPr>
              <w:pStyle w:val="Arial11Bold"/>
              <w:rPr>
                <w:rFonts w:cs="Arial"/>
              </w:rPr>
            </w:pPr>
            <w:r>
              <w:rPr>
                <w:rFonts w:cs="Arial"/>
              </w:rPr>
              <w:t>RR Acceptance</w:t>
            </w:r>
          </w:p>
        </w:tc>
        <w:tc>
          <w:tcPr>
            <w:tcW w:w="6634" w:type="dxa"/>
          </w:tcPr>
          <w:p w14:paraId="279A7C5B" w14:textId="3CF00C6B" w:rsidR="000E5686" w:rsidRPr="007E0B31" w:rsidRDefault="000E5686" w:rsidP="000E5686">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0E5686" w:rsidRPr="007E0B31" w14:paraId="375C4E00" w14:textId="77777777" w:rsidTr="56193979">
        <w:trPr>
          <w:cantSplit/>
        </w:trPr>
        <w:tc>
          <w:tcPr>
            <w:tcW w:w="2884" w:type="dxa"/>
          </w:tcPr>
          <w:p w14:paraId="1EAC68C5" w14:textId="2FCFB406" w:rsidR="000E5686" w:rsidRDefault="000E5686" w:rsidP="000E5686">
            <w:pPr>
              <w:pStyle w:val="Arial11Bold"/>
              <w:rPr>
                <w:rFonts w:cs="Arial"/>
              </w:rPr>
            </w:pPr>
            <w:r>
              <w:rPr>
                <w:rFonts w:cs="Arial"/>
              </w:rPr>
              <w:t>Restricted</w:t>
            </w:r>
          </w:p>
        </w:tc>
        <w:tc>
          <w:tcPr>
            <w:tcW w:w="6634" w:type="dxa"/>
          </w:tcPr>
          <w:p w14:paraId="573C1772" w14:textId="01CB4CF7" w:rsidR="000E5686" w:rsidRPr="008D5BEE" w:rsidRDefault="000E5686" w:rsidP="000E5686">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0E5686" w:rsidRPr="007E0B31" w14:paraId="43440108" w14:textId="77777777" w:rsidTr="56193979">
        <w:trPr>
          <w:cantSplit/>
        </w:trPr>
        <w:tc>
          <w:tcPr>
            <w:tcW w:w="2884" w:type="dxa"/>
          </w:tcPr>
          <w:p w14:paraId="2D0B4C2D" w14:textId="026534D0" w:rsidR="000E5686" w:rsidRPr="000B7208" w:rsidRDefault="000E5686" w:rsidP="000E5686">
            <w:pPr>
              <w:pStyle w:val="Arial11Bold"/>
              <w:rPr>
                <w:rFonts w:cs="Arial"/>
              </w:rPr>
            </w:pPr>
            <w:r w:rsidRPr="002510FF">
              <w:rPr>
                <w:rFonts w:cs="Arial"/>
                <w:bCs/>
              </w:rPr>
              <w:t>ROCOF</w:t>
            </w:r>
          </w:p>
        </w:tc>
        <w:tc>
          <w:tcPr>
            <w:tcW w:w="6634" w:type="dxa"/>
          </w:tcPr>
          <w:p w14:paraId="257637B6" w14:textId="7FA7C548" w:rsidR="000E5686" w:rsidRPr="000B7208" w:rsidRDefault="000E5686" w:rsidP="000E5686">
            <w:pPr>
              <w:pStyle w:val="TableArial11"/>
              <w:rPr>
                <w:rFonts w:cs="Arial"/>
                <w:b/>
              </w:rPr>
            </w:pPr>
            <w:r w:rsidRPr="002510FF">
              <w:rPr>
                <w:rFonts w:cs="Arial"/>
                <w:b/>
              </w:rPr>
              <w:t>Rate of Change of Frequency</w:t>
            </w:r>
          </w:p>
        </w:tc>
      </w:tr>
      <w:tr w:rsidR="000E5686" w:rsidRPr="007E0B31" w14:paraId="724EBAD0" w14:textId="77777777" w:rsidTr="56193979">
        <w:trPr>
          <w:cantSplit/>
        </w:trPr>
        <w:tc>
          <w:tcPr>
            <w:tcW w:w="2884" w:type="dxa"/>
          </w:tcPr>
          <w:p w14:paraId="389CD79A" w14:textId="38EDBFB4" w:rsidR="000E5686" w:rsidRDefault="000E5686" w:rsidP="000E5686">
            <w:pPr>
              <w:pStyle w:val="Arial11Bold"/>
              <w:rPr>
                <w:rFonts w:cs="Arial"/>
              </w:rPr>
            </w:pPr>
            <w:r>
              <w:rPr>
                <w:rFonts w:cs="Arial"/>
              </w:rPr>
              <w:lastRenderedPageBreak/>
              <w:t>RR Instruction</w:t>
            </w:r>
          </w:p>
        </w:tc>
        <w:tc>
          <w:tcPr>
            <w:tcW w:w="6634" w:type="dxa"/>
          </w:tcPr>
          <w:p w14:paraId="74080257" w14:textId="66AE87CD" w:rsidR="000E5686" w:rsidRPr="008D5BEE" w:rsidRDefault="000E5686" w:rsidP="000E5686">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0E5686" w:rsidRPr="007E0B31" w14:paraId="0F2AB24C" w14:textId="77777777" w:rsidTr="56193979">
        <w:trPr>
          <w:cantSplit/>
        </w:trPr>
        <w:tc>
          <w:tcPr>
            <w:tcW w:w="2884" w:type="dxa"/>
          </w:tcPr>
          <w:p w14:paraId="1069A459" w14:textId="77777777" w:rsidR="000E5686" w:rsidRPr="007E0B31" w:rsidRDefault="000E5686" w:rsidP="000E5686">
            <w:pPr>
              <w:pStyle w:val="Arial11Bold"/>
              <w:rPr>
                <w:rFonts w:cs="Arial"/>
              </w:rPr>
            </w:pPr>
            <w:r w:rsidRPr="007E0B31">
              <w:rPr>
                <w:rFonts w:cs="Arial"/>
              </w:rPr>
              <w:t>Safety Co-ordinator</w:t>
            </w:r>
          </w:p>
        </w:tc>
        <w:tc>
          <w:tcPr>
            <w:tcW w:w="6634" w:type="dxa"/>
          </w:tcPr>
          <w:p w14:paraId="3FD2A5AD" w14:textId="77777777" w:rsidR="000E5686" w:rsidRPr="007E0B31" w:rsidRDefault="000E5686" w:rsidP="000E5686">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0E5686" w:rsidRPr="007E0B31" w14:paraId="3A1DC384" w14:textId="77777777" w:rsidTr="56193979">
        <w:trPr>
          <w:cantSplit/>
        </w:trPr>
        <w:tc>
          <w:tcPr>
            <w:tcW w:w="2884" w:type="dxa"/>
          </w:tcPr>
          <w:p w14:paraId="7406B5EB" w14:textId="77777777" w:rsidR="000E5686" w:rsidRPr="007E0B31" w:rsidRDefault="000E5686" w:rsidP="000E5686">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0E5686" w:rsidRPr="007E0B31" w:rsidRDefault="000E5686" w:rsidP="000E5686">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0E5686" w:rsidRPr="007E0B31" w14:paraId="70243D83" w14:textId="77777777" w:rsidTr="56193979">
        <w:trPr>
          <w:cantSplit/>
        </w:trPr>
        <w:tc>
          <w:tcPr>
            <w:tcW w:w="2884" w:type="dxa"/>
          </w:tcPr>
          <w:p w14:paraId="22E262B1" w14:textId="77777777" w:rsidR="000E5686" w:rsidRPr="007E0B31" w:rsidRDefault="000E5686" w:rsidP="000E5686">
            <w:pPr>
              <w:pStyle w:val="Arial11Bold"/>
              <w:rPr>
                <w:rFonts w:cs="Arial"/>
              </w:rPr>
            </w:pPr>
            <w:r w:rsidRPr="007E0B31">
              <w:rPr>
                <w:rFonts w:cs="Arial"/>
              </w:rPr>
              <w:t xml:space="preserve">Safety Key </w:t>
            </w:r>
          </w:p>
        </w:tc>
        <w:tc>
          <w:tcPr>
            <w:tcW w:w="6634" w:type="dxa"/>
          </w:tcPr>
          <w:p w14:paraId="61F0DB91" w14:textId="77777777" w:rsidR="000E5686" w:rsidRPr="007E0B31" w:rsidRDefault="000E5686" w:rsidP="000E5686">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0E5686" w:rsidRPr="007E0B31" w14:paraId="30E0A369" w14:textId="77777777" w:rsidTr="56193979">
        <w:trPr>
          <w:cantSplit/>
        </w:trPr>
        <w:tc>
          <w:tcPr>
            <w:tcW w:w="2884" w:type="dxa"/>
          </w:tcPr>
          <w:p w14:paraId="3958C3C0" w14:textId="77777777" w:rsidR="000E5686" w:rsidRPr="007E0B31" w:rsidRDefault="000E5686" w:rsidP="000E5686">
            <w:pPr>
              <w:pStyle w:val="Arial11Bold"/>
              <w:rPr>
                <w:rFonts w:cs="Arial"/>
              </w:rPr>
            </w:pPr>
            <w:r w:rsidRPr="007E0B31">
              <w:rPr>
                <w:rFonts w:cs="Arial"/>
              </w:rPr>
              <w:t>Safety Log</w:t>
            </w:r>
          </w:p>
        </w:tc>
        <w:tc>
          <w:tcPr>
            <w:tcW w:w="6634" w:type="dxa"/>
          </w:tcPr>
          <w:p w14:paraId="1D5A6BA7" w14:textId="77777777" w:rsidR="000E5686" w:rsidRPr="007E0B31" w:rsidRDefault="000E5686" w:rsidP="000E5686">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0E5686" w:rsidRPr="007E0B31" w14:paraId="7B8B0D19" w14:textId="77777777" w:rsidTr="56193979">
        <w:trPr>
          <w:cantSplit/>
        </w:trPr>
        <w:tc>
          <w:tcPr>
            <w:tcW w:w="2884" w:type="dxa"/>
          </w:tcPr>
          <w:p w14:paraId="34E9C066" w14:textId="77777777" w:rsidR="000E5686" w:rsidRPr="007E0B31" w:rsidRDefault="000E5686" w:rsidP="000E5686">
            <w:pPr>
              <w:pStyle w:val="Arial11Bold"/>
              <w:rPr>
                <w:rFonts w:cs="Arial"/>
              </w:rPr>
            </w:pPr>
            <w:r w:rsidRPr="007E0B31">
              <w:rPr>
                <w:rFonts w:cs="Arial"/>
              </w:rPr>
              <w:t>Safety Precautions</w:t>
            </w:r>
          </w:p>
        </w:tc>
        <w:tc>
          <w:tcPr>
            <w:tcW w:w="6634" w:type="dxa"/>
          </w:tcPr>
          <w:p w14:paraId="0686C6F3" w14:textId="77777777" w:rsidR="000E5686" w:rsidRPr="007E0B31" w:rsidRDefault="000E5686" w:rsidP="000E5686">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0E5686" w:rsidRPr="007E0B31" w14:paraId="5883E205" w14:textId="77777777" w:rsidTr="56193979">
        <w:trPr>
          <w:cantSplit/>
        </w:trPr>
        <w:tc>
          <w:tcPr>
            <w:tcW w:w="2884" w:type="dxa"/>
          </w:tcPr>
          <w:p w14:paraId="20827A76" w14:textId="77777777" w:rsidR="000E5686" w:rsidRPr="007E0B31" w:rsidRDefault="000E5686" w:rsidP="000E5686">
            <w:pPr>
              <w:pStyle w:val="Arial11Bold"/>
              <w:rPr>
                <w:rFonts w:cs="Arial"/>
              </w:rPr>
            </w:pPr>
            <w:r w:rsidRPr="007E0B31">
              <w:rPr>
                <w:rFonts w:cs="Arial"/>
              </w:rPr>
              <w:t>Safety Rules</w:t>
            </w:r>
          </w:p>
        </w:tc>
        <w:tc>
          <w:tcPr>
            <w:tcW w:w="6634" w:type="dxa"/>
          </w:tcPr>
          <w:p w14:paraId="48A0B671" w14:textId="174D5A7A" w:rsidR="000E5686" w:rsidRPr="007E0B31" w:rsidRDefault="000E5686" w:rsidP="000E5686">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0E5686" w:rsidRPr="007E0B31" w14:paraId="44AE80E0" w14:textId="77777777" w:rsidTr="56193979">
        <w:trPr>
          <w:cantSplit/>
        </w:trPr>
        <w:tc>
          <w:tcPr>
            <w:tcW w:w="2884" w:type="dxa"/>
          </w:tcPr>
          <w:p w14:paraId="5682B2E8" w14:textId="77777777" w:rsidR="000E5686" w:rsidRPr="007E0B31" w:rsidRDefault="000E5686" w:rsidP="000E5686">
            <w:pPr>
              <w:pStyle w:val="Arial11Bold"/>
              <w:rPr>
                <w:rFonts w:cs="Arial"/>
              </w:rPr>
            </w:pPr>
            <w:r w:rsidRPr="007E0B31">
              <w:rPr>
                <w:rFonts w:cs="Arial"/>
              </w:rPr>
              <w:t>Scottish Offshore Transmission System</w:t>
            </w:r>
          </w:p>
        </w:tc>
        <w:tc>
          <w:tcPr>
            <w:tcW w:w="6634" w:type="dxa"/>
          </w:tcPr>
          <w:p w14:paraId="6F1646FE" w14:textId="77777777" w:rsidR="000E5686" w:rsidRPr="007E0B31" w:rsidRDefault="000E5686" w:rsidP="000E5686">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0E5686" w:rsidRPr="007E0B31" w14:paraId="4EC37483" w14:textId="77777777" w:rsidTr="56193979">
        <w:trPr>
          <w:cantSplit/>
        </w:trPr>
        <w:tc>
          <w:tcPr>
            <w:tcW w:w="2884" w:type="dxa"/>
          </w:tcPr>
          <w:p w14:paraId="7592DBED" w14:textId="77777777" w:rsidR="000E5686" w:rsidRPr="007E0B31" w:rsidRDefault="000E5686" w:rsidP="000E5686">
            <w:pPr>
              <w:pStyle w:val="Arial11Bold"/>
              <w:rPr>
                <w:rFonts w:cs="Arial"/>
              </w:rPr>
            </w:pPr>
            <w:r w:rsidRPr="007E0B31">
              <w:rPr>
                <w:rFonts w:cs="Arial"/>
              </w:rPr>
              <w:t>Scottish Offshore Transmission Licensee</w:t>
            </w:r>
          </w:p>
        </w:tc>
        <w:tc>
          <w:tcPr>
            <w:tcW w:w="6634" w:type="dxa"/>
          </w:tcPr>
          <w:p w14:paraId="1E0C090A" w14:textId="77777777" w:rsidR="000E5686" w:rsidRPr="007E0B31" w:rsidRDefault="000E5686" w:rsidP="000E5686">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0E5686" w:rsidRPr="007E0B31" w14:paraId="46996A6A" w14:textId="77777777" w:rsidTr="56193979">
        <w:trPr>
          <w:cantSplit/>
        </w:trPr>
        <w:tc>
          <w:tcPr>
            <w:tcW w:w="2884" w:type="dxa"/>
          </w:tcPr>
          <w:p w14:paraId="3B59A20D" w14:textId="77777777" w:rsidR="000E5686" w:rsidRPr="007E0B31" w:rsidRDefault="000E5686" w:rsidP="000E5686">
            <w:pPr>
              <w:pStyle w:val="Arial11Bold"/>
              <w:rPr>
                <w:rFonts w:cs="Arial"/>
              </w:rPr>
            </w:pPr>
            <w:r w:rsidRPr="007E0B31">
              <w:rPr>
                <w:rFonts w:cs="Arial"/>
              </w:rPr>
              <w:t>Scottish Transmission System</w:t>
            </w:r>
          </w:p>
        </w:tc>
        <w:tc>
          <w:tcPr>
            <w:tcW w:w="6634" w:type="dxa"/>
          </w:tcPr>
          <w:p w14:paraId="78AAAC1A" w14:textId="77777777" w:rsidR="000E5686" w:rsidRPr="007E0B31" w:rsidRDefault="000E5686" w:rsidP="000E5686">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0E5686" w:rsidRPr="007E0B31" w14:paraId="51287B91" w14:textId="77777777" w:rsidTr="56193979">
        <w:trPr>
          <w:cantSplit/>
        </w:trPr>
        <w:tc>
          <w:tcPr>
            <w:tcW w:w="2884" w:type="dxa"/>
          </w:tcPr>
          <w:p w14:paraId="06943FD9" w14:textId="77777777" w:rsidR="000E5686" w:rsidRPr="007E0B31" w:rsidRDefault="000E5686" w:rsidP="000E5686">
            <w:pPr>
              <w:pStyle w:val="Arial11Bold"/>
              <w:rPr>
                <w:rFonts w:cs="Arial"/>
              </w:rPr>
            </w:pPr>
            <w:r w:rsidRPr="007E0B31">
              <w:rPr>
                <w:rFonts w:cs="Arial"/>
              </w:rPr>
              <w:t>Scottish User</w:t>
            </w:r>
          </w:p>
        </w:tc>
        <w:tc>
          <w:tcPr>
            <w:tcW w:w="6634" w:type="dxa"/>
          </w:tcPr>
          <w:p w14:paraId="00622B6C"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0E5686" w:rsidRPr="007E0B31" w14:paraId="3C0B3E03" w14:textId="77777777" w:rsidTr="56193979">
        <w:trPr>
          <w:cantSplit/>
        </w:trPr>
        <w:tc>
          <w:tcPr>
            <w:tcW w:w="2884" w:type="dxa"/>
          </w:tcPr>
          <w:p w14:paraId="0790467A" w14:textId="0FEE74A2" w:rsidR="000E5686" w:rsidRPr="007E0B31" w:rsidRDefault="000E5686" w:rsidP="000E5686">
            <w:pPr>
              <w:pStyle w:val="Arial11Bold"/>
              <w:rPr>
                <w:rFonts w:cs="Arial"/>
              </w:rPr>
            </w:pPr>
            <w:r>
              <w:rPr>
                <w:rFonts w:cs="Arial"/>
              </w:rPr>
              <w:t>Secondary BM Unit</w:t>
            </w:r>
          </w:p>
        </w:tc>
        <w:tc>
          <w:tcPr>
            <w:tcW w:w="6634" w:type="dxa"/>
          </w:tcPr>
          <w:p w14:paraId="44EC65D4" w14:textId="2371A3C1" w:rsidR="000E5686" w:rsidRPr="007E0B31" w:rsidRDefault="000E5686" w:rsidP="000E5686">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0E5686" w:rsidRPr="007E0B31" w14:paraId="76062AB2" w14:textId="77777777" w:rsidTr="56193979">
        <w:trPr>
          <w:cantSplit/>
        </w:trPr>
        <w:tc>
          <w:tcPr>
            <w:tcW w:w="2884" w:type="dxa"/>
          </w:tcPr>
          <w:p w14:paraId="19193F66" w14:textId="77777777" w:rsidR="000E5686" w:rsidRPr="007E0B31" w:rsidRDefault="000E5686" w:rsidP="000E5686">
            <w:pPr>
              <w:pStyle w:val="Arial11Bold"/>
              <w:rPr>
                <w:rFonts w:cs="Arial"/>
              </w:rPr>
            </w:pPr>
            <w:r w:rsidRPr="007E0B31">
              <w:rPr>
                <w:rFonts w:cs="Arial"/>
              </w:rPr>
              <w:lastRenderedPageBreak/>
              <w:t>Secondary Response</w:t>
            </w:r>
          </w:p>
        </w:tc>
        <w:tc>
          <w:tcPr>
            <w:tcW w:w="6634" w:type="dxa"/>
          </w:tcPr>
          <w:p w14:paraId="78A1E61F" w14:textId="77777777" w:rsidR="000E5686" w:rsidRPr="007E0B31" w:rsidRDefault="000E5686" w:rsidP="000E5686">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0E5686" w:rsidRPr="007E0B31" w14:paraId="564540DA" w14:textId="77777777" w:rsidTr="56193979">
        <w:trPr>
          <w:cantSplit/>
        </w:trPr>
        <w:tc>
          <w:tcPr>
            <w:tcW w:w="2884" w:type="dxa"/>
          </w:tcPr>
          <w:p w14:paraId="65A0DD2E" w14:textId="77777777" w:rsidR="000E5686" w:rsidRPr="007E0B31" w:rsidRDefault="000E5686" w:rsidP="000E5686">
            <w:pPr>
              <w:pStyle w:val="Arial11Bold"/>
              <w:rPr>
                <w:rFonts w:cs="Arial"/>
              </w:rPr>
            </w:pPr>
            <w:r w:rsidRPr="007E0B31">
              <w:rPr>
                <w:rFonts w:cs="Arial"/>
              </w:rPr>
              <w:t>Secretary of State</w:t>
            </w:r>
          </w:p>
        </w:tc>
        <w:tc>
          <w:tcPr>
            <w:tcW w:w="6634" w:type="dxa"/>
          </w:tcPr>
          <w:p w14:paraId="67522AEA" w14:textId="77777777" w:rsidR="000E5686" w:rsidRPr="007E0B31" w:rsidRDefault="000E5686" w:rsidP="000E5686">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0E5686" w:rsidRPr="007E0B31" w14:paraId="240349FB" w14:textId="77777777" w:rsidTr="56193979">
        <w:trPr>
          <w:cantSplit/>
        </w:trPr>
        <w:tc>
          <w:tcPr>
            <w:tcW w:w="2884" w:type="dxa"/>
          </w:tcPr>
          <w:p w14:paraId="39D5CFF9" w14:textId="77777777" w:rsidR="000E5686" w:rsidRPr="007E0B31" w:rsidRDefault="000E5686" w:rsidP="000E5686">
            <w:pPr>
              <w:pStyle w:val="Arial11Bold"/>
              <w:rPr>
                <w:rFonts w:cs="Arial"/>
              </w:rPr>
            </w:pPr>
            <w:r w:rsidRPr="007E0B31">
              <w:rPr>
                <w:rFonts w:cs="Arial"/>
              </w:rPr>
              <w:t>Secured Event</w:t>
            </w:r>
          </w:p>
        </w:tc>
        <w:tc>
          <w:tcPr>
            <w:tcW w:w="6634" w:type="dxa"/>
          </w:tcPr>
          <w:p w14:paraId="5A98690F"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0E5686" w:rsidRPr="007E0B31" w14:paraId="646622AD" w14:textId="77777777" w:rsidTr="56193979">
        <w:trPr>
          <w:cantSplit/>
        </w:trPr>
        <w:tc>
          <w:tcPr>
            <w:tcW w:w="2884" w:type="dxa"/>
          </w:tcPr>
          <w:p w14:paraId="2D39DA62" w14:textId="77777777" w:rsidR="000E5686" w:rsidRPr="007E0B31" w:rsidRDefault="000E5686" w:rsidP="000E5686">
            <w:pPr>
              <w:pStyle w:val="Arial11Bold"/>
              <w:rPr>
                <w:rFonts w:cs="Arial"/>
              </w:rPr>
            </w:pPr>
            <w:r w:rsidRPr="007E0B31">
              <w:rPr>
                <w:rFonts w:cs="Arial"/>
              </w:rPr>
              <w:t>Security and Quality of Supply Standard (SQSS)</w:t>
            </w:r>
          </w:p>
        </w:tc>
        <w:tc>
          <w:tcPr>
            <w:tcW w:w="6634" w:type="dxa"/>
          </w:tcPr>
          <w:p w14:paraId="1F7B9DEC" w14:textId="77777777" w:rsidR="000E5686" w:rsidRPr="007E0B31" w:rsidRDefault="000E5686" w:rsidP="000E5686">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0E5686" w:rsidRPr="007E0B31" w14:paraId="6D1F96AD" w14:textId="77777777" w:rsidTr="56193979">
        <w:trPr>
          <w:cantSplit/>
        </w:trPr>
        <w:tc>
          <w:tcPr>
            <w:tcW w:w="2884" w:type="dxa"/>
          </w:tcPr>
          <w:p w14:paraId="3D4D2CAD" w14:textId="77777777" w:rsidR="000E5686" w:rsidRPr="007E0B31" w:rsidRDefault="000E5686" w:rsidP="000E5686">
            <w:pPr>
              <w:pStyle w:val="Arial11Bold"/>
              <w:rPr>
                <w:rFonts w:cs="Arial"/>
              </w:rPr>
            </w:pPr>
            <w:r w:rsidRPr="007E0B31">
              <w:rPr>
                <w:rFonts w:cs="Arial"/>
              </w:rPr>
              <w:t>Self-Governance Criteria</w:t>
            </w:r>
          </w:p>
        </w:tc>
        <w:tc>
          <w:tcPr>
            <w:tcW w:w="6634" w:type="dxa"/>
          </w:tcPr>
          <w:p w14:paraId="54B7BCEB" w14:textId="77777777" w:rsidR="000E5686" w:rsidRPr="007E0B31" w:rsidRDefault="000E5686" w:rsidP="000E5686">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0E5686" w:rsidRPr="007E0B31" w:rsidRDefault="000E5686" w:rsidP="000E5686">
            <w:pPr>
              <w:pStyle w:val="TableArial11"/>
              <w:numPr>
                <w:ilvl w:val="0"/>
                <w:numId w:val="8"/>
              </w:numPr>
              <w:rPr>
                <w:rFonts w:cs="Arial"/>
              </w:rPr>
            </w:pPr>
            <w:r w:rsidRPr="007E0B31">
              <w:rPr>
                <w:rFonts w:cs="Arial"/>
              </w:rPr>
              <w:t>is unlikely to have a material effect on:</w:t>
            </w:r>
          </w:p>
          <w:p w14:paraId="0AFA7F7C" w14:textId="77777777" w:rsidR="000E5686" w:rsidRPr="007E0B31" w:rsidRDefault="000E5686" w:rsidP="000E5686">
            <w:pPr>
              <w:pStyle w:val="TableArial11"/>
              <w:numPr>
                <w:ilvl w:val="0"/>
                <w:numId w:val="9"/>
              </w:numPr>
              <w:rPr>
                <w:rFonts w:cs="Arial"/>
              </w:rPr>
            </w:pPr>
            <w:r w:rsidRPr="007E0B31">
              <w:rPr>
                <w:rFonts w:cs="Arial"/>
              </w:rPr>
              <w:t>existing or future electricity consumers; and</w:t>
            </w:r>
          </w:p>
          <w:p w14:paraId="46F9696D" w14:textId="29B1C8A6" w:rsidR="000E5686" w:rsidRPr="007E0B31" w:rsidRDefault="000E5686" w:rsidP="000E5686">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0E5686" w:rsidRPr="007E0B31" w:rsidRDefault="000E5686" w:rsidP="000E5686">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0E5686" w:rsidRPr="007E0B31" w:rsidRDefault="000E5686" w:rsidP="000E5686">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0E5686" w:rsidRPr="007E0B31" w:rsidRDefault="000E5686" w:rsidP="000E5686">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0E5686" w:rsidRPr="00612E81" w:rsidRDefault="000E5686" w:rsidP="000E5686">
            <w:pPr>
              <w:pStyle w:val="TableArial11"/>
              <w:numPr>
                <w:ilvl w:val="0"/>
                <w:numId w:val="8"/>
              </w:numPr>
              <w:rPr>
                <w:rFonts w:cs="Arial"/>
              </w:rPr>
            </w:pPr>
            <w:r w:rsidRPr="00612E81">
              <w:rPr>
                <w:rFonts w:cs="Arial"/>
              </w:rPr>
              <w:t>is unlikely to discriminate between different classes of Users.</w:t>
            </w:r>
          </w:p>
          <w:p w14:paraId="766072C3" w14:textId="0AB255AC" w:rsidR="000E5686" w:rsidRPr="007E0B31" w:rsidRDefault="000E5686" w:rsidP="000E5686">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0E5686" w:rsidRPr="007E0B31" w14:paraId="519D0516" w14:textId="77777777" w:rsidTr="56193979">
        <w:trPr>
          <w:cantSplit/>
        </w:trPr>
        <w:tc>
          <w:tcPr>
            <w:tcW w:w="2884" w:type="dxa"/>
          </w:tcPr>
          <w:p w14:paraId="6FE46427" w14:textId="77777777" w:rsidR="000E5686" w:rsidRPr="007E0B31" w:rsidRDefault="000E5686" w:rsidP="000E5686">
            <w:pPr>
              <w:pStyle w:val="Arial11Bold"/>
              <w:rPr>
                <w:rFonts w:cs="Arial"/>
              </w:rPr>
            </w:pPr>
            <w:r w:rsidRPr="007E0B31">
              <w:rPr>
                <w:rFonts w:cs="Arial"/>
              </w:rPr>
              <w:t>Self-Governance Modifications</w:t>
            </w:r>
          </w:p>
        </w:tc>
        <w:tc>
          <w:tcPr>
            <w:tcW w:w="6634" w:type="dxa"/>
          </w:tcPr>
          <w:p w14:paraId="27E32F5F"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0E5686" w:rsidRPr="007E0B31" w14:paraId="6A0ED69B" w14:textId="77777777" w:rsidTr="56193979">
        <w:trPr>
          <w:cantSplit/>
        </w:trPr>
        <w:tc>
          <w:tcPr>
            <w:tcW w:w="2884" w:type="dxa"/>
          </w:tcPr>
          <w:p w14:paraId="0FD8F1F7" w14:textId="77777777" w:rsidR="000E5686" w:rsidRPr="007E0B31" w:rsidRDefault="000E5686" w:rsidP="000E5686">
            <w:pPr>
              <w:pStyle w:val="Arial11Bold"/>
              <w:rPr>
                <w:rFonts w:cs="Arial"/>
              </w:rPr>
            </w:pPr>
            <w:r w:rsidRPr="007E0B31">
              <w:rPr>
                <w:rFonts w:cs="Arial"/>
              </w:rPr>
              <w:t>Self-Governance Statement</w:t>
            </w:r>
          </w:p>
        </w:tc>
        <w:tc>
          <w:tcPr>
            <w:tcW w:w="6634" w:type="dxa"/>
          </w:tcPr>
          <w:p w14:paraId="10C74376" w14:textId="77777777" w:rsidR="000E5686" w:rsidRPr="007E0B31" w:rsidRDefault="000E5686" w:rsidP="000E5686">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0E5686" w:rsidRPr="007E0B31" w:rsidRDefault="000E5686" w:rsidP="000E5686">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0E5686" w:rsidRPr="007E0B31" w:rsidRDefault="000E5686" w:rsidP="000E5686">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0E5686" w:rsidRPr="007E0B31" w14:paraId="136D3FE1" w14:textId="77777777" w:rsidTr="56193979">
        <w:trPr>
          <w:cantSplit/>
        </w:trPr>
        <w:tc>
          <w:tcPr>
            <w:tcW w:w="2884" w:type="dxa"/>
          </w:tcPr>
          <w:p w14:paraId="564BE747" w14:textId="77777777" w:rsidR="000E5686" w:rsidRPr="007E0B31" w:rsidRDefault="000E5686" w:rsidP="000E5686">
            <w:pPr>
              <w:pStyle w:val="Arial11Bold"/>
              <w:rPr>
                <w:rFonts w:cs="Arial"/>
              </w:rPr>
            </w:pPr>
            <w:r w:rsidRPr="007E0B31">
              <w:rPr>
                <w:rFonts w:cs="Arial"/>
              </w:rPr>
              <w:lastRenderedPageBreak/>
              <w:t>Setpoint Voltage</w:t>
            </w:r>
          </w:p>
        </w:tc>
        <w:tc>
          <w:tcPr>
            <w:tcW w:w="6634" w:type="dxa"/>
          </w:tcPr>
          <w:p w14:paraId="38F46902" w14:textId="77777777" w:rsidR="000E5686" w:rsidRPr="007E0B31" w:rsidRDefault="000E5686" w:rsidP="000E5686">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0E5686" w:rsidRPr="007E0B31" w14:paraId="2C5B1DCD" w14:textId="77777777" w:rsidTr="56193979">
        <w:trPr>
          <w:cantSplit/>
        </w:trPr>
        <w:tc>
          <w:tcPr>
            <w:tcW w:w="2884" w:type="dxa"/>
          </w:tcPr>
          <w:p w14:paraId="61385F85" w14:textId="77777777" w:rsidR="000E5686" w:rsidRPr="007E0B31" w:rsidRDefault="000E5686" w:rsidP="000E5686">
            <w:pPr>
              <w:pStyle w:val="Arial11Bold"/>
              <w:rPr>
                <w:rFonts w:cs="Arial"/>
              </w:rPr>
            </w:pPr>
            <w:r w:rsidRPr="007E0B31">
              <w:rPr>
                <w:rFonts w:cs="Arial"/>
              </w:rPr>
              <w:t>Settlement Period</w:t>
            </w:r>
          </w:p>
        </w:tc>
        <w:tc>
          <w:tcPr>
            <w:tcW w:w="6634" w:type="dxa"/>
          </w:tcPr>
          <w:p w14:paraId="4AB567C7" w14:textId="77777777" w:rsidR="000E5686" w:rsidRPr="007E0B31" w:rsidRDefault="000E5686" w:rsidP="000E5686">
            <w:pPr>
              <w:pStyle w:val="TableArial11"/>
              <w:rPr>
                <w:rFonts w:cs="Arial"/>
              </w:rPr>
            </w:pPr>
            <w:r w:rsidRPr="007E0B31">
              <w:rPr>
                <w:rFonts w:cs="Arial"/>
              </w:rPr>
              <w:t>A period of 30 minutes ending on the hour and half-hour in each hour during a day.</w:t>
            </w:r>
          </w:p>
        </w:tc>
      </w:tr>
      <w:tr w:rsidR="000E5686" w:rsidRPr="007E0B31" w14:paraId="2C952150" w14:textId="77777777" w:rsidTr="56193979">
        <w:trPr>
          <w:cantSplit/>
        </w:trPr>
        <w:tc>
          <w:tcPr>
            <w:tcW w:w="2884" w:type="dxa"/>
          </w:tcPr>
          <w:p w14:paraId="3E931984" w14:textId="77777777" w:rsidR="000E5686" w:rsidRPr="007E0B31" w:rsidRDefault="000E5686" w:rsidP="000E5686">
            <w:pPr>
              <w:pStyle w:val="Arial11Bold"/>
              <w:rPr>
                <w:rFonts w:cs="Arial"/>
              </w:rPr>
            </w:pPr>
            <w:r w:rsidRPr="007E0B31">
              <w:rPr>
                <w:rFonts w:cs="Arial"/>
              </w:rPr>
              <w:t>Seven Year Statement</w:t>
            </w:r>
          </w:p>
        </w:tc>
        <w:tc>
          <w:tcPr>
            <w:tcW w:w="6634" w:type="dxa"/>
          </w:tcPr>
          <w:p w14:paraId="2C46A0D7" w14:textId="20DD6457" w:rsidR="000E5686" w:rsidRPr="007E0B31" w:rsidRDefault="000E5686" w:rsidP="000E5686">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0E5686" w:rsidRPr="007E0B31" w14:paraId="6A64B863" w14:textId="77777777" w:rsidTr="56193979">
        <w:trPr>
          <w:cantSplit/>
        </w:trPr>
        <w:tc>
          <w:tcPr>
            <w:tcW w:w="2884" w:type="dxa"/>
          </w:tcPr>
          <w:p w14:paraId="702BBF4B" w14:textId="77777777" w:rsidR="000E5686" w:rsidRPr="007E0B31" w:rsidRDefault="000E5686" w:rsidP="000E5686">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0E5686" w:rsidRPr="007E0B31" w:rsidRDefault="000E5686" w:rsidP="000E5686">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0E5686" w:rsidRPr="007E0B31" w14:paraId="510136CA" w14:textId="77777777" w:rsidTr="56193979">
        <w:trPr>
          <w:cantSplit/>
        </w:trPr>
        <w:tc>
          <w:tcPr>
            <w:tcW w:w="2884" w:type="dxa"/>
          </w:tcPr>
          <w:p w14:paraId="35028F39" w14:textId="77777777" w:rsidR="000E5686" w:rsidRPr="007E0B31" w:rsidRDefault="000E5686" w:rsidP="000E5686">
            <w:pPr>
              <w:pStyle w:val="Arial11Bold"/>
              <w:rPr>
                <w:rFonts w:cs="Arial"/>
                <w:lang w:val="en-US"/>
              </w:rPr>
            </w:pPr>
            <w:r w:rsidRPr="007E0B31">
              <w:rPr>
                <w:rFonts w:cs="Arial"/>
                <w:lang w:val="en-US"/>
              </w:rPr>
              <w:t>SHETL</w:t>
            </w:r>
          </w:p>
        </w:tc>
        <w:tc>
          <w:tcPr>
            <w:tcW w:w="6634" w:type="dxa"/>
          </w:tcPr>
          <w:p w14:paraId="3E3D4EB4" w14:textId="77777777" w:rsidR="000E5686" w:rsidRPr="007E0B31" w:rsidRDefault="000E5686" w:rsidP="000E5686">
            <w:pPr>
              <w:pStyle w:val="TableArial11"/>
              <w:rPr>
                <w:rFonts w:cs="Arial"/>
              </w:rPr>
            </w:pPr>
            <w:r w:rsidRPr="007E0B31">
              <w:rPr>
                <w:rFonts w:cs="Arial"/>
              </w:rPr>
              <w:t>Scottish Hydro-Electric Transmission Limited</w:t>
            </w:r>
            <w:r>
              <w:rPr>
                <w:rFonts w:cs="Arial"/>
              </w:rPr>
              <w:t>.</w:t>
            </w:r>
          </w:p>
        </w:tc>
      </w:tr>
      <w:tr w:rsidR="000E5686" w:rsidRPr="007E0B31" w14:paraId="67FED673" w14:textId="77777777" w:rsidTr="56193979">
        <w:trPr>
          <w:cantSplit/>
        </w:trPr>
        <w:tc>
          <w:tcPr>
            <w:tcW w:w="2884" w:type="dxa"/>
          </w:tcPr>
          <w:p w14:paraId="369FD6B3" w14:textId="77777777" w:rsidR="000E5686" w:rsidRPr="007E0B31" w:rsidRDefault="000E5686" w:rsidP="000E5686">
            <w:pPr>
              <w:pStyle w:val="Arial11Bold"/>
              <w:rPr>
                <w:rFonts w:cs="Arial"/>
              </w:rPr>
            </w:pPr>
            <w:r w:rsidRPr="007E0B31">
              <w:rPr>
                <w:rFonts w:cs="Arial"/>
              </w:rPr>
              <w:t>Shutdown</w:t>
            </w:r>
          </w:p>
        </w:tc>
        <w:tc>
          <w:tcPr>
            <w:tcW w:w="6634" w:type="dxa"/>
          </w:tcPr>
          <w:p w14:paraId="6E389810" w14:textId="7260EDEB" w:rsidR="000E5686" w:rsidRPr="000B675D" w:rsidRDefault="000E5686" w:rsidP="000E5686">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p>
          <w:p w14:paraId="1128E205" w14:textId="77777777" w:rsidR="000E5686" w:rsidRPr="00105C6E" w:rsidRDefault="000E5686" w:rsidP="000E5686">
            <w:pPr>
              <w:pStyle w:val="Default"/>
              <w:jc w:val="both"/>
              <w:rPr>
                <w:sz w:val="20"/>
                <w:szCs w:val="20"/>
              </w:rPr>
            </w:pPr>
          </w:p>
          <w:p w14:paraId="2CFC5969" w14:textId="7E76E59F" w:rsidR="000E5686" w:rsidRPr="00A87826" w:rsidRDefault="000E5686" w:rsidP="000E5686">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0E5686" w:rsidRPr="007E0B31" w14:paraId="7BC2DAF6" w14:textId="77777777" w:rsidTr="56193979">
        <w:trPr>
          <w:cantSplit/>
        </w:trPr>
        <w:tc>
          <w:tcPr>
            <w:tcW w:w="2884" w:type="dxa"/>
          </w:tcPr>
          <w:p w14:paraId="3675FAA8" w14:textId="77777777" w:rsidR="000E5686" w:rsidRPr="007E0B31" w:rsidRDefault="000E5686" w:rsidP="000E5686">
            <w:pPr>
              <w:pStyle w:val="Arial11Bold"/>
              <w:rPr>
                <w:rFonts w:cs="Arial"/>
                <w:lang w:val="en-US"/>
              </w:rPr>
            </w:pPr>
            <w:r w:rsidRPr="007E0B31">
              <w:rPr>
                <w:rFonts w:cs="Arial"/>
                <w:lang w:val="en-US"/>
              </w:rPr>
              <w:t>Significant Code Review</w:t>
            </w:r>
          </w:p>
        </w:tc>
        <w:tc>
          <w:tcPr>
            <w:tcW w:w="6634" w:type="dxa"/>
          </w:tcPr>
          <w:p w14:paraId="671DC2B0" w14:textId="77777777" w:rsidR="000E5686" w:rsidRPr="007E0B31" w:rsidRDefault="000E5686" w:rsidP="000E5686">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0E5686" w:rsidRPr="007E0B31" w14:paraId="1B5DF07B" w14:textId="77777777" w:rsidTr="56193979">
        <w:trPr>
          <w:cantSplit/>
        </w:trPr>
        <w:tc>
          <w:tcPr>
            <w:tcW w:w="2884" w:type="dxa"/>
          </w:tcPr>
          <w:p w14:paraId="7D570753" w14:textId="77777777" w:rsidR="000E5686" w:rsidRPr="007E0B31" w:rsidRDefault="000E5686" w:rsidP="000E5686">
            <w:pPr>
              <w:pStyle w:val="Arial11Bold"/>
              <w:rPr>
                <w:rFonts w:cs="Arial"/>
                <w:lang w:val="en-US"/>
              </w:rPr>
            </w:pPr>
            <w:r w:rsidRPr="007E0B31">
              <w:rPr>
                <w:rFonts w:cs="Arial"/>
                <w:lang w:val="en-US"/>
              </w:rPr>
              <w:t>Significant Code Review Phase</w:t>
            </w:r>
          </w:p>
        </w:tc>
        <w:tc>
          <w:tcPr>
            <w:tcW w:w="6634" w:type="dxa"/>
          </w:tcPr>
          <w:p w14:paraId="0EC0F404" w14:textId="77777777" w:rsidR="000E5686" w:rsidRPr="007E0B31" w:rsidRDefault="000E5686" w:rsidP="000E5686">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0E5686" w:rsidRPr="007E0B31" w14:paraId="5ADB841A" w14:textId="77777777" w:rsidTr="56193979">
        <w:trPr>
          <w:cantSplit/>
        </w:trPr>
        <w:tc>
          <w:tcPr>
            <w:tcW w:w="2884" w:type="dxa"/>
          </w:tcPr>
          <w:p w14:paraId="7F34926A" w14:textId="77777777" w:rsidR="000E5686" w:rsidRPr="007E0B31" w:rsidRDefault="000E5686" w:rsidP="000E5686">
            <w:pPr>
              <w:pStyle w:val="Arial11Bold"/>
              <w:rPr>
                <w:rFonts w:cs="Arial"/>
              </w:rPr>
            </w:pPr>
            <w:r>
              <w:rPr>
                <w:rFonts w:cs="Arial"/>
                <w:shd w:val="clear" w:color="auto" w:fill="FAF9F8"/>
              </w:rPr>
              <w:t>Significant Event</w:t>
            </w:r>
          </w:p>
        </w:tc>
        <w:tc>
          <w:tcPr>
            <w:tcW w:w="6634" w:type="dxa"/>
          </w:tcPr>
          <w:p w14:paraId="1EE1E359" w14:textId="77777777" w:rsidR="000E5686" w:rsidRPr="007E0B31" w:rsidRDefault="000E5686" w:rsidP="000E5686">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0E5686" w:rsidRPr="007E0B31" w14:paraId="1BEA81BE" w14:textId="77777777" w:rsidTr="56193979">
        <w:trPr>
          <w:cantSplit/>
        </w:trPr>
        <w:tc>
          <w:tcPr>
            <w:tcW w:w="2884" w:type="dxa"/>
          </w:tcPr>
          <w:p w14:paraId="7DDF6CE8" w14:textId="77777777" w:rsidR="000E5686" w:rsidRPr="007E0B31" w:rsidRDefault="000E5686" w:rsidP="000E5686">
            <w:pPr>
              <w:pStyle w:val="Arial11Bold"/>
              <w:rPr>
                <w:rFonts w:cs="Arial"/>
              </w:rPr>
            </w:pPr>
            <w:r w:rsidRPr="007E0B31">
              <w:rPr>
                <w:rFonts w:cs="Arial"/>
              </w:rPr>
              <w:t>Significant Incident</w:t>
            </w:r>
          </w:p>
        </w:tc>
        <w:tc>
          <w:tcPr>
            <w:tcW w:w="6634" w:type="dxa"/>
          </w:tcPr>
          <w:p w14:paraId="7F61F265" w14:textId="77777777" w:rsidR="000E5686" w:rsidRPr="007E0B31" w:rsidRDefault="000E5686" w:rsidP="000E5686">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0E5686" w:rsidRPr="007E0B31" w14:paraId="3E055DF2" w14:textId="77777777" w:rsidTr="56193979">
        <w:trPr>
          <w:cantSplit/>
        </w:trPr>
        <w:tc>
          <w:tcPr>
            <w:tcW w:w="2884" w:type="dxa"/>
          </w:tcPr>
          <w:p w14:paraId="0E800888" w14:textId="77777777" w:rsidR="000E5686" w:rsidRPr="007E0B31" w:rsidRDefault="000E5686" w:rsidP="000E5686">
            <w:pPr>
              <w:pStyle w:val="Arial11Bold"/>
              <w:rPr>
                <w:rFonts w:cs="Arial"/>
              </w:rPr>
            </w:pPr>
            <w:r w:rsidRPr="007E0B31">
              <w:rPr>
                <w:rFonts w:cs="Arial"/>
              </w:rPr>
              <w:lastRenderedPageBreak/>
              <w:t>Simultaneous Tap Change</w:t>
            </w:r>
          </w:p>
        </w:tc>
        <w:tc>
          <w:tcPr>
            <w:tcW w:w="6634" w:type="dxa"/>
          </w:tcPr>
          <w:p w14:paraId="60D3F25A" w14:textId="2377F85E" w:rsidR="000E5686" w:rsidRPr="007E0B31" w:rsidRDefault="000E5686" w:rsidP="000E5686">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0E5686" w:rsidRPr="007E0B31" w14:paraId="328E6979" w14:textId="77777777" w:rsidTr="56193979">
        <w:trPr>
          <w:cantSplit/>
        </w:trPr>
        <w:tc>
          <w:tcPr>
            <w:tcW w:w="2884" w:type="dxa"/>
          </w:tcPr>
          <w:p w14:paraId="7DB29454" w14:textId="260E372C" w:rsidR="000E5686" w:rsidRPr="009A551F" w:rsidRDefault="000E5686" w:rsidP="000E5686">
            <w:pPr>
              <w:pStyle w:val="Arial11Bold"/>
              <w:rPr>
                <w:rFonts w:cs="Arial"/>
              </w:rPr>
            </w:pPr>
            <w:r w:rsidRPr="009A551F">
              <w:rPr>
                <w:lang w:val="en-US"/>
              </w:rPr>
              <w:t>Single Intraday Coupling</w:t>
            </w:r>
          </w:p>
        </w:tc>
        <w:tc>
          <w:tcPr>
            <w:tcW w:w="6634" w:type="dxa"/>
          </w:tcPr>
          <w:p w14:paraId="46F14FC7" w14:textId="686B1D19" w:rsidR="000E5686" w:rsidRPr="009A551F" w:rsidRDefault="000E5686" w:rsidP="000E5686">
            <w:pPr>
              <w:pStyle w:val="TableArial11"/>
              <w:rPr>
                <w:rFonts w:cs="Arial"/>
              </w:rPr>
            </w:pPr>
            <w:r w:rsidRPr="009A551F">
              <w:t>The continuous process where collected orders are matched and cross-zonal capacity is allocated simultaneously for different bidding zones in the intraday market.</w:t>
            </w:r>
          </w:p>
        </w:tc>
      </w:tr>
      <w:tr w:rsidR="000E5686" w:rsidRPr="007E0B31" w14:paraId="5AFB48FD" w14:textId="77777777" w:rsidTr="56193979">
        <w:trPr>
          <w:cantSplit/>
        </w:trPr>
        <w:tc>
          <w:tcPr>
            <w:tcW w:w="2884" w:type="dxa"/>
          </w:tcPr>
          <w:p w14:paraId="6EF1D6A4" w14:textId="77777777" w:rsidR="000E5686" w:rsidRPr="007E0B31" w:rsidRDefault="000E5686" w:rsidP="000E5686">
            <w:pPr>
              <w:pStyle w:val="Arial11Bold"/>
              <w:rPr>
                <w:rFonts w:cs="Arial"/>
              </w:rPr>
            </w:pPr>
            <w:r w:rsidRPr="007E0B31">
              <w:rPr>
                <w:rFonts w:cs="Arial"/>
              </w:rPr>
              <w:t>Single Line Diagram</w:t>
            </w:r>
          </w:p>
        </w:tc>
        <w:tc>
          <w:tcPr>
            <w:tcW w:w="6634" w:type="dxa"/>
          </w:tcPr>
          <w:p w14:paraId="4EC44797" w14:textId="77777777" w:rsidR="000E5686" w:rsidRPr="007E0B31" w:rsidRDefault="000E5686" w:rsidP="000E5686">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0E5686" w:rsidRPr="007E0B31" w14:paraId="465C7113" w14:textId="77777777" w:rsidTr="56193979">
        <w:trPr>
          <w:cantSplit/>
        </w:trPr>
        <w:tc>
          <w:tcPr>
            <w:tcW w:w="2884" w:type="dxa"/>
          </w:tcPr>
          <w:p w14:paraId="752C09A5" w14:textId="77777777" w:rsidR="000E5686" w:rsidRPr="007E0B31" w:rsidRDefault="000E5686" w:rsidP="000E5686">
            <w:pPr>
              <w:pStyle w:val="Arial11Bold"/>
              <w:rPr>
                <w:rFonts w:cs="Arial"/>
              </w:rPr>
            </w:pPr>
            <w:r w:rsidRPr="007E0B31">
              <w:rPr>
                <w:rFonts w:cs="Arial"/>
              </w:rPr>
              <w:t>Single Point of Connection</w:t>
            </w:r>
          </w:p>
        </w:tc>
        <w:tc>
          <w:tcPr>
            <w:tcW w:w="6634" w:type="dxa"/>
          </w:tcPr>
          <w:p w14:paraId="357AE2D2" w14:textId="77777777" w:rsidR="000E5686" w:rsidRPr="007E0B31" w:rsidRDefault="000E5686" w:rsidP="000E5686">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0E5686" w:rsidRPr="007E0B31" w14:paraId="6F54CDA0" w14:textId="77777777" w:rsidTr="56193979">
        <w:trPr>
          <w:cantSplit/>
        </w:trPr>
        <w:tc>
          <w:tcPr>
            <w:tcW w:w="2884" w:type="dxa"/>
          </w:tcPr>
          <w:p w14:paraId="636AB71F" w14:textId="77777777" w:rsidR="000E5686" w:rsidRPr="007E0B31" w:rsidRDefault="000E5686" w:rsidP="000E5686">
            <w:pPr>
              <w:pStyle w:val="Arial11Bold"/>
              <w:rPr>
                <w:rFonts w:cs="Arial"/>
              </w:rPr>
            </w:pPr>
            <w:r w:rsidRPr="007E0B31">
              <w:rPr>
                <w:rFonts w:cs="Arial"/>
              </w:rPr>
              <w:t>Site Common Drawings</w:t>
            </w:r>
          </w:p>
        </w:tc>
        <w:tc>
          <w:tcPr>
            <w:tcW w:w="6634" w:type="dxa"/>
          </w:tcPr>
          <w:p w14:paraId="10001C92" w14:textId="77777777" w:rsidR="000E5686" w:rsidRPr="007E0B31" w:rsidRDefault="000E5686" w:rsidP="000E5686">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0E5686" w:rsidRPr="007E0B31" w14:paraId="5735D188" w14:textId="77777777" w:rsidTr="56193979">
        <w:trPr>
          <w:cantSplit/>
        </w:trPr>
        <w:tc>
          <w:tcPr>
            <w:tcW w:w="2884" w:type="dxa"/>
          </w:tcPr>
          <w:p w14:paraId="236162FF" w14:textId="77777777" w:rsidR="000E5686" w:rsidRPr="007E0B31" w:rsidRDefault="000E5686" w:rsidP="000E5686">
            <w:pPr>
              <w:pStyle w:val="Arial11Bold"/>
              <w:rPr>
                <w:rFonts w:cs="Arial"/>
              </w:rPr>
            </w:pPr>
            <w:r w:rsidRPr="007E0B31">
              <w:rPr>
                <w:rFonts w:cs="Arial"/>
              </w:rPr>
              <w:t xml:space="preserve">Site Responsibility Schedule </w:t>
            </w:r>
          </w:p>
        </w:tc>
        <w:tc>
          <w:tcPr>
            <w:tcW w:w="6634" w:type="dxa"/>
          </w:tcPr>
          <w:p w14:paraId="6A1F8B74" w14:textId="77777777" w:rsidR="000E5686" w:rsidRPr="007E0B31" w:rsidRDefault="000E5686" w:rsidP="000E5686">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0E5686" w:rsidRPr="007E0B31" w14:paraId="45E94789" w14:textId="77777777" w:rsidTr="56193979">
        <w:trPr>
          <w:cantSplit/>
        </w:trPr>
        <w:tc>
          <w:tcPr>
            <w:tcW w:w="2884" w:type="dxa"/>
          </w:tcPr>
          <w:p w14:paraId="46B439EE" w14:textId="77777777" w:rsidR="000E5686" w:rsidRPr="007E0B31" w:rsidRDefault="000E5686" w:rsidP="000E5686">
            <w:pPr>
              <w:pStyle w:val="Arial11Bold"/>
              <w:rPr>
                <w:rFonts w:cs="Arial"/>
              </w:rPr>
            </w:pPr>
            <w:r w:rsidRPr="007E0B31">
              <w:rPr>
                <w:rFonts w:cs="Arial"/>
              </w:rPr>
              <w:t>Slope</w:t>
            </w:r>
          </w:p>
        </w:tc>
        <w:tc>
          <w:tcPr>
            <w:tcW w:w="6634" w:type="dxa"/>
          </w:tcPr>
          <w:p w14:paraId="0B1F2C0B" w14:textId="77777777" w:rsidR="000E5686" w:rsidRPr="007E0B31" w:rsidRDefault="000E5686" w:rsidP="000E5686">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0E5686" w:rsidRPr="007E0B31" w14:paraId="37CB2940" w14:textId="77777777" w:rsidTr="56193979">
        <w:trPr>
          <w:cantSplit/>
        </w:trPr>
        <w:tc>
          <w:tcPr>
            <w:tcW w:w="2884" w:type="dxa"/>
          </w:tcPr>
          <w:p w14:paraId="216A2CB0" w14:textId="77777777" w:rsidR="000E5686" w:rsidRPr="007E0B31" w:rsidRDefault="000E5686" w:rsidP="000E5686">
            <w:pPr>
              <w:pStyle w:val="Arial11Bold"/>
              <w:rPr>
                <w:rFonts w:cs="Arial"/>
              </w:rPr>
            </w:pPr>
            <w:r w:rsidRPr="007E0B31">
              <w:rPr>
                <w:rFonts w:cs="Arial"/>
              </w:rPr>
              <w:t>Small Participant</w:t>
            </w:r>
          </w:p>
        </w:tc>
        <w:tc>
          <w:tcPr>
            <w:tcW w:w="6634" w:type="dxa"/>
          </w:tcPr>
          <w:p w14:paraId="01410E38" w14:textId="77777777" w:rsidR="000E5686" w:rsidRPr="007E0B31" w:rsidRDefault="000E5686" w:rsidP="000E5686">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0E5686" w:rsidRPr="007E0B31" w14:paraId="1F395979" w14:textId="77777777" w:rsidTr="56193979">
        <w:trPr>
          <w:cantSplit/>
        </w:trPr>
        <w:tc>
          <w:tcPr>
            <w:tcW w:w="2884" w:type="dxa"/>
          </w:tcPr>
          <w:p w14:paraId="07FA4ADB" w14:textId="77777777" w:rsidR="000E5686" w:rsidRPr="007E0B31" w:rsidRDefault="000E5686" w:rsidP="000E5686">
            <w:pPr>
              <w:pStyle w:val="Arial11Bold"/>
              <w:rPr>
                <w:rFonts w:cs="Arial"/>
              </w:rPr>
            </w:pPr>
            <w:r w:rsidRPr="007E0B31">
              <w:rPr>
                <w:rFonts w:cs="Arial"/>
              </w:rPr>
              <w:lastRenderedPageBreak/>
              <w:t>Small Power Station</w:t>
            </w:r>
          </w:p>
        </w:tc>
        <w:tc>
          <w:tcPr>
            <w:tcW w:w="6634" w:type="dxa"/>
          </w:tcPr>
          <w:p w14:paraId="281660E4" w14:textId="61BF39F8" w:rsidR="000E5686" w:rsidRPr="007E0B31" w:rsidDel="00A31ED9" w:rsidRDefault="000E5686" w:rsidP="000E5686">
            <w:pPr>
              <w:pStyle w:val="TableArial11"/>
              <w:ind w:left="567" w:hanging="567"/>
              <w:rPr>
                <w:del w:id="107" w:author="ESO Code Admin" w:date="2024-01-17T14:09:00Z"/>
                <w:rFonts w:cs="Arial"/>
              </w:rPr>
            </w:pPr>
            <w:del w:id="108" w:author="ESO Code Admin" w:date="2024-01-17T14:09:00Z">
              <w:r w:rsidRPr="007E0B31" w:rsidDel="00A31ED9">
                <w:rPr>
                  <w:rFonts w:cs="Arial"/>
                </w:rPr>
                <w:delText xml:space="preserve">A </w:delText>
              </w:r>
              <w:r w:rsidRPr="007E0B31" w:rsidDel="00A31ED9">
                <w:rPr>
                  <w:rFonts w:cs="Arial"/>
                  <w:b/>
                </w:rPr>
                <w:delText>Power Station</w:delText>
              </w:r>
              <w:r w:rsidRPr="007E0B31" w:rsidDel="00A31ED9">
                <w:rPr>
                  <w:rFonts w:cs="Arial"/>
                </w:rPr>
                <w:delText xml:space="preserve"> which is </w:delText>
              </w:r>
            </w:del>
          </w:p>
          <w:p w14:paraId="7D8FE08B" w14:textId="0290B490" w:rsidR="000E5686" w:rsidRPr="007E0B31" w:rsidRDefault="000E5686" w:rsidP="000E5686">
            <w:pPr>
              <w:pStyle w:val="TableArial11"/>
              <w:ind w:left="567" w:hanging="567"/>
              <w:rPr>
                <w:rFonts w:cs="Arial"/>
              </w:rPr>
            </w:pPr>
            <w:r w:rsidRPr="007E0B31">
              <w:rPr>
                <w:rFonts w:cs="Arial"/>
              </w:rPr>
              <w:t>(a)</w:t>
            </w:r>
            <w:r w:rsidRPr="007E0B31">
              <w:rPr>
                <w:rFonts w:cs="Arial"/>
              </w:rPr>
              <w:tab/>
            </w:r>
            <w:ins w:id="109" w:author="ESO Code Admin" w:date="2024-01-17T14:09:00Z">
              <w:r w:rsidR="00A31ED9" w:rsidRPr="00BD2FCA">
                <w:rPr>
                  <w:rFonts w:cs="Arial"/>
                </w:rPr>
                <w:t xml:space="preserve">A </w:t>
              </w:r>
              <w:r w:rsidR="00A31ED9" w:rsidRPr="00D32503">
                <w:rPr>
                  <w:rFonts w:cs="Arial"/>
                  <w:b/>
                  <w:bCs/>
                </w:rPr>
                <w:t>Generator</w:t>
              </w:r>
              <w:r w:rsidR="00A31ED9" w:rsidRPr="00BD2FCA">
                <w:rPr>
                  <w:rFonts w:cs="Arial"/>
                </w:rPr>
                <w:t xml:space="preserve"> in respect of a </w:t>
              </w:r>
              <w:r w:rsidR="00A31ED9" w:rsidRPr="00BD2FCA">
                <w:rPr>
                  <w:rFonts w:cs="Arial"/>
                  <w:b/>
                </w:rPr>
                <w:t>Power Station</w:t>
              </w:r>
              <w:r w:rsidR="00A31ED9" w:rsidRPr="00BD2FCA">
                <w:rPr>
                  <w:rFonts w:cs="Arial"/>
                </w:rPr>
                <w:t xml:space="preserve"> and that </w:t>
              </w:r>
              <w:r w:rsidR="00A31ED9" w:rsidRPr="00D32503">
                <w:rPr>
                  <w:rFonts w:cs="Arial"/>
                  <w:b/>
                  <w:bCs/>
                </w:rPr>
                <w:t>Generator</w:t>
              </w:r>
              <w:r w:rsidR="00A31ED9" w:rsidRPr="00BD2FCA">
                <w:rPr>
                  <w:rFonts w:cs="Arial"/>
                </w:rPr>
                <w:t xml:space="preserve"> has applied for a </w:t>
              </w:r>
              <w:r w:rsidR="00A31ED9" w:rsidRPr="00D32503">
                <w:rPr>
                  <w:rFonts w:cs="Arial"/>
                  <w:b/>
                  <w:bCs/>
                </w:rPr>
                <w:t>CUSC Contract</w:t>
              </w:r>
              <w:r w:rsidR="00A31ED9" w:rsidRPr="00BD2FCA">
                <w:rPr>
                  <w:rFonts w:cs="Arial"/>
                </w:rPr>
                <w:t xml:space="preserve"> before </w:t>
              </w:r>
              <w:r w:rsidR="00A31ED9">
                <w:rPr>
                  <w:rFonts w:cs="Arial"/>
                </w:rPr>
                <w:t xml:space="preserve">XXXXXX </w:t>
              </w:r>
              <w:r w:rsidR="00A31ED9" w:rsidRPr="00AF5D1F">
                <w:rPr>
                  <w:rFonts w:cs="Arial"/>
                  <w:highlight w:val="yellow"/>
                </w:rPr>
                <w:t>[</w:t>
              </w:r>
              <w:r w:rsidR="00A31ED9" w:rsidRPr="00AF5D1F">
                <w:rPr>
                  <w:rFonts w:cs="Arial"/>
                  <w:i/>
                  <w:iCs/>
                  <w:highlight w:val="yellow"/>
                </w:rPr>
                <w:t>XXXXXX this being the implementation date, which is 10 working days after the Authority Decision date</w:t>
              </w:r>
              <w:r w:rsidR="00A31ED9" w:rsidRPr="00AF5D1F">
                <w:rPr>
                  <w:rFonts w:cs="Arial"/>
                  <w:highlight w:val="yellow"/>
                </w:rPr>
                <w:t>]</w:t>
              </w:r>
              <w:r w:rsidR="00A31ED9" w:rsidRPr="00BD2FCA">
                <w:rPr>
                  <w:rFonts w:cs="Arial"/>
                </w:rPr>
                <w:t xml:space="preserve"> and that </w:t>
              </w:r>
              <w:r w:rsidR="00A31ED9" w:rsidRPr="00D32503">
                <w:rPr>
                  <w:rFonts w:cs="Arial"/>
                  <w:b/>
                  <w:bCs/>
                </w:rPr>
                <w:t>Power Station</w:t>
              </w:r>
              <w:r w:rsidR="00A31ED9" w:rsidRPr="00BD2FCA">
                <w:rPr>
                  <w:rFonts w:cs="Arial"/>
                </w:rPr>
                <w:t xml:space="preserve"> </w:t>
              </w:r>
              <w:r w:rsidR="00A31ED9">
                <w:rPr>
                  <w:rFonts w:cs="Arial"/>
                </w:rPr>
                <w:t xml:space="preserve">is </w:t>
              </w:r>
            </w:ins>
            <w:r w:rsidRPr="007E0B31">
              <w:rPr>
                <w:rFonts w:cs="Arial"/>
              </w:rPr>
              <w:t>directly connected to:</w:t>
            </w:r>
          </w:p>
          <w:p w14:paraId="13A62CE9" w14:textId="4218E8A6" w:rsidR="000E5686" w:rsidRPr="007E0B31" w:rsidRDefault="000E5686" w:rsidP="000E5686">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0E5686" w:rsidRPr="007E0B31" w:rsidRDefault="000E5686" w:rsidP="000E5686">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0E5686" w:rsidRPr="007E0B31" w:rsidRDefault="000E5686" w:rsidP="000E5686">
            <w:pPr>
              <w:pStyle w:val="TableArial11"/>
              <w:ind w:left="567" w:hanging="567"/>
              <w:rPr>
                <w:rFonts w:cs="Arial"/>
              </w:rPr>
            </w:pPr>
            <w:r w:rsidRPr="007E0B31">
              <w:rPr>
                <w:rFonts w:cs="Arial"/>
              </w:rPr>
              <w:t>or,</w:t>
            </w:r>
          </w:p>
          <w:p w14:paraId="7EB0BBC3" w14:textId="421F4A72" w:rsidR="000E5686" w:rsidRPr="007E0B31" w:rsidRDefault="000E5686" w:rsidP="000E5686">
            <w:pPr>
              <w:pStyle w:val="TableArial11"/>
              <w:ind w:left="567" w:hanging="567"/>
              <w:rPr>
                <w:rFonts w:cs="Arial"/>
              </w:rPr>
            </w:pPr>
            <w:r w:rsidRPr="007E0B31">
              <w:rPr>
                <w:rFonts w:cs="Arial"/>
              </w:rPr>
              <w:t>(b)</w:t>
            </w:r>
            <w:r w:rsidRPr="007E0B31">
              <w:rPr>
                <w:rFonts w:cs="Arial"/>
              </w:rPr>
              <w:tab/>
            </w:r>
            <w:ins w:id="110" w:author="ESO Code Admin" w:date="2024-01-17T14:09:00Z">
              <w:r w:rsidR="008E58FE" w:rsidRPr="007E0B31">
                <w:rPr>
                  <w:rFonts w:cs="Arial"/>
                </w:rPr>
                <w:t xml:space="preserve">A </w:t>
              </w:r>
              <w:r w:rsidR="008E58FE" w:rsidRPr="00D32503">
                <w:rPr>
                  <w:rFonts w:cs="Arial"/>
                  <w:b/>
                  <w:bCs/>
                </w:rPr>
                <w:t>Generator</w:t>
              </w:r>
              <w:r w:rsidR="008E58FE" w:rsidRPr="00D32503">
                <w:rPr>
                  <w:rFonts w:cs="Arial"/>
                </w:rPr>
                <w:t xml:space="preserve"> in respect of a </w:t>
              </w:r>
              <w:r w:rsidR="008E58FE" w:rsidRPr="00D32503">
                <w:rPr>
                  <w:rFonts w:cs="Arial"/>
                  <w:b/>
                </w:rPr>
                <w:t>Power Station</w:t>
              </w:r>
              <w:r w:rsidR="008E58FE" w:rsidRPr="00D32503">
                <w:rPr>
                  <w:rFonts w:cs="Arial"/>
                </w:rPr>
                <w:t xml:space="preserve"> and that </w:t>
              </w:r>
              <w:r w:rsidR="008E58FE" w:rsidRPr="00D32503">
                <w:rPr>
                  <w:rFonts w:cs="Arial"/>
                  <w:b/>
                  <w:bCs/>
                </w:rPr>
                <w:t>Generator</w:t>
              </w:r>
              <w:r w:rsidR="008E58FE" w:rsidRPr="00D32503">
                <w:rPr>
                  <w:rFonts w:cs="Arial"/>
                </w:rPr>
                <w:t xml:space="preserve"> has applied for a </w:t>
              </w:r>
              <w:r w:rsidR="008E58FE" w:rsidRPr="00D32503">
                <w:rPr>
                  <w:rFonts w:cs="Arial"/>
                  <w:b/>
                  <w:bCs/>
                </w:rPr>
                <w:t>CUSC Contract</w:t>
              </w:r>
              <w:r w:rsidR="008E58FE" w:rsidRPr="00D32503">
                <w:rPr>
                  <w:rFonts w:cs="Arial"/>
                </w:rPr>
                <w:t xml:space="preserve"> and</w:t>
              </w:r>
              <w:r w:rsidR="008E58FE">
                <w:rPr>
                  <w:rFonts w:cs="Arial"/>
                </w:rPr>
                <w:t>/or</w:t>
              </w:r>
              <w:r w:rsidR="008E58FE" w:rsidRPr="00D32503">
                <w:rPr>
                  <w:rFonts w:cs="Arial"/>
                </w:rPr>
                <w:t xml:space="preserve"> </w:t>
              </w:r>
              <w:r w:rsidR="008E58FE" w:rsidRPr="00D32503">
                <w:rPr>
                  <w:rFonts w:cs="Arial"/>
                  <w:b/>
                  <w:bCs/>
                </w:rPr>
                <w:t>Connection Agreement</w:t>
              </w:r>
              <w:r w:rsidR="008E58FE" w:rsidRPr="00D32503">
                <w:rPr>
                  <w:rFonts w:cs="Arial"/>
                </w:rPr>
                <w:t xml:space="preserve"> before </w:t>
              </w:r>
              <w:r w:rsidR="008E58FE">
                <w:rPr>
                  <w:rFonts w:cs="Arial"/>
                </w:rPr>
                <w:t xml:space="preserve">XXXXXX </w:t>
              </w:r>
              <w:r w:rsidR="008E58FE" w:rsidRPr="00AF5D1F">
                <w:rPr>
                  <w:rFonts w:cs="Arial"/>
                  <w:highlight w:val="yellow"/>
                </w:rPr>
                <w:t>[</w:t>
              </w:r>
              <w:r w:rsidR="008E58FE" w:rsidRPr="00AF5D1F">
                <w:rPr>
                  <w:rFonts w:cs="Arial"/>
                  <w:i/>
                  <w:iCs/>
                  <w:highlight w:val="yellow"/>
                </w:rPr>
                <w:t>XXXXXX this being the implementation date, which is 10 working days after the Authority Decision date</w:t>
              </w:r>
              <w:r w:rsidR="008E58FE" w:rsidRPr="00AF5D1F">
                <w:rPr>
                  <w:rFonts w:cs="Arial"/>
                  <w:highlight w:val="yellow"/>
                </w:rPr>
                <w:t>]</w:t>
              </w:r>
              <w:r w:rsidR="008E58FE" w:rsidRPr="00D32503">
                <w:rPr>
                  <w:rFonts w:cs="Arial"/>
                </w:rPr>
                <w:t xml:space="preserve"> and </w:t>
              </w:r>
              <w:r w:rsidR="008E58FE">
                <w:rPr>
                  <w:rFonts w:cs="Arial"/>
                </w:rPr>
                <w:t xml:space="preserve">that </w:t>
              </w:r>
              <w:r w:rsidR="008E58FE" w:rsidRPr="00361ABE">
                <w:rPr>
                  <w:rFonts w:cs="Arial"/>
                  <w:b/>
                  <w:bCs/>
                </w:rPr>
                <w:t>Power Station</w:t>
              </w:r>
              <w:r w:rsidR="008E58FE">
                <w:rPr>
                  <w:rFonts w:cs="Arial"/>
                </w:rPr>
                <w:t xml:space="preserve">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0E5686" w:rsidRPr="007E0B31" w:rsidRDefault="000E5686" w:rsidP="000E5686">
            <w:pPr>
              <w:pStyle w:val="TableArial11"/>
              <w:ind w:left="567" w:hanging="567"/>
              <w:rPr>
                <w:rFonts w:cs="Arial"/>
              </w:rPr>
            </w:pPr>
            <w:r w:rsidRPr="007E0B31">
              <w:rPr>
                <w:rFonts w:cs="Arial"/>
              </w:rPr>
              <w:t>or,</w:t>
            </w:r>
          </w:p>
          <w:p w14:paraId="6997783A" w14:textId="10589C38" w:rsidR="000E5686" w:rsidRPr="007E0B31" w:rsidRDefault="000E5686" w:rsidP="000E5686">
            <w:pPr>
              <w:pStyle w:val="TableArial11"/>
              <w:ind w:left="567" w:hanging="567"/>
              <w:rPr>
                <w:rFonts w:cs="Arial"/>
              </w:rPr>
            </w:pPr>
            <w:r w:rsidRPr="007E0B31">
              <w:rPr>
                <w:rFonts w:cs="Arial"/>
              </w:rPr>
              <w:t>(c)</w:t>
            </w:r>
            <w:r w:rsidRPr="007E0B31">
              <w:rPr>
                <w:rFonts w:cs="Arial"/>
              </w:rPr>
              <w:tab/>
            </w:r>
            <w:ins w:id="111" w:author="ESO Code Admin" w:date="2024-01-17T14:10:00Z">
              <w:r w:rsidR="00FF4A1A" w:rsidRPr="007E0B31">
                <w:rPr>
                  <w:rFonts w:cs="Arial"/>
                </w:rPr>
                <w:t xml:space="preserve">A </w:t>
              </w:r>
              <w:r w:rsidR="00FF4A1A" w:rsidRPr="00D32503">
                <w:rPr>
                  <w:rFonts w:cs="Arial"/>
                  <w:b/>
                  <w:bCs/>
                </w:rPr>
                <w:t>Generator</w:t>
              </w:r>
              <w:r w:rsidR="00FF4A1A" w:rsidRPr="00D32503">
                <w:rPr>
                  <w:rFonts w:cs="Arial"/>
                </w:rPr>
                <w:t xml:space="preserve"> in respect of a </w:t>
              </w:r>
              <w:r w:rsidR="00FF4A1A" w:rsidRPr="00D32503">
                <w:rPr>
                  <w:rFonts w:cs="Arial"/>
                  <w:b/>
                </w:rPr>
                <w:t>Power Station</w:t>
              </w:r>
              <w:r w:rsidR="00FF4A1A" w:rsidRPr="00D32503">
                <w:rPr>
                  <w:rFonts w:cs="Arial"/>
                </w:rPr>
                <w:t xml:space="preserve"> and that </w:t>
              </w:r>
              <w:r w:rsidR="00FF4A1A" w:rsidRPr="00D32503">
                <w:rPr>
                  <w:rFonts w:cs="Arial"/>
                  <w:b/>
                  <w:bCs/>
                </w:rPr>
                <w:t>Generator</w:t>
              </w:r>
              <w:r w:rsidR="00FF4A1A" w:rsidRPr="00D32503">
                <w:rPr>
                  <w:rFonts w:cs="Arial"/>
                </w:rPr>
                <w:t xml:space="preserve"> has applied for a </w:t>
              </w:r>
              <w:r w:rsidR="00FF4A1A" w:rsidRPr="00D32503">
                <w:rPr>
                  <w:rFonts w:cs="Arial"/>
                  <w:b/>
                  <w:bCs/>
                </w:rPr>
                <w:t>CUSC Contract</w:t>
              </w:r>
              <w:r w:rsidR="00FF4A1A" w:rsidRPr="00D32503">
                <w:rPr>
                  <w:rFonts w:cs="Arial"/>
                </w:rPr>
                <w:t xml:space="preserve"> and</w:t>
              </w:r>
              <w:r w:rsidR="00FF4A1A">
                <w:rPr>
                  <w:rFonts w:cs="Arial"/>
                </w:rPr>
                <w:t>/or</w:t>
              </w:r>
              <w:r w:rsidR="00FF4A1A" w:rsidRPr="00D32503">
                <w:rPr>
                  <w:rFonts w:cs="Arial"/>
                </w:rPr>
                <w:t xml:space="preserve"> </w:t>
              </w:r>
              <w:r w:rsidR="00FF4A1A" w:rsidRPr="00D32503">
                <w:rPr>
                  <w:rFonts w:cs="Arial"/>
                  <w:b/>
                  <w:bCs/>
                </w:rPr>
                <w:t>Connection Agreement</w:t>
              </w:r>
              <w:r w:rsidR="00FF4A1A" w:rsidRPr="00D32503">
                <w:rPr>
                  <w:rFonts w:cs="Arial"/>
                </w:rPr>
                <w:t xml:space="preserve"> before </w:t>
              </w:r>
              <w:r w:rsidR="00FF4A1A">
                <w:rPr>
                  <w:rFonts w:cs="Arial"/>
                </w:rPr>
                <w:t xml:space="preserve">XXXXXX </w:t>
              </w:r>
              <w:r w:rsidR="00FF4A1A" w:rsidRPr="00AF5D1F">
                <w:rPr>
                  <w:rFonts w:cs="Arial"/>
                  <w:highlight w:val="yellow"/>
                </w:rPr>
                <w:t>[</w:t>
              </w:r>
              <w:r w:rsidR="00FF4A1A" w:rsidRPr="00AF5D1F">
                <w:rPr>
                  <w:rFonts w:cs="Arial"/>
                  <w:i/>
                  <w:iCs/>
                  <w:highlight w:val="yellow"/>
                </w:rPr>
                <w:t>XXXXXX this being the implementation date, which is 10 working days after the Authority Decision date</w:t>
              </w:r>
              <w:r w:rsidR="00FF4A1A" w:rsidRPr="00AF5D1F">
                <w:rPr>
                  <w:rFonts w:cs="Arial"/>
                  <w:highlight w:val="yellow"/>
                </w:rPr>
                <w:t>]</w:t>
              </w:r>
              <w:r w:rsidR="00FF4A1A" w:rsidRPr="00D32503">
                <w:rPr>
                  <w:rFonts w:cs="Arial"/>
                </w:rPr>
                <w:t xml:space="preserve"> </w:t>
              </w:r>
              <w:r w:rsidR="00FF4A1A">
                <w:rPr>
                  <w:rFonts w:cs="Arial"/>
                </w:rPr>
                <w:t xml:space="preserve">that </w:t>
              </w:r>
              <w:r w:rsidR="00FF4A1A" w:rsidRPr="00D32503">
                <w:rPr>
                  <w:rFonts w:cs="Arial"/>
                  <w:b/>
                  <w:bCs/>
                </w:rPr>
                <w:t>Power Station</w:t>
              </w:r>
              <w:r w:rsidR="00FF4A1A">
                <w:rPr>
                  <w:rFonts w:cs="Arial"/>
                </w:rPr>
                <w:t xml:space="preserve">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del w:id="112" w:author="ESO Code Admin" w:date="2024-01-17T14:11:00Z">
              <w:r w:rsidRPr="007E0B31" w:rsidDel="00CC25F1">
                <w:rPr>
                  <w:rFonts w:cs="Arial"/>
                </w:rPr>
                <w:delText>,</w:delText>
              </w:r>
            </w:del>
            <w:r w:rsidRPr="007E0B31">
              <w:rPr>
                <w:rFonts w:cs="Arial"/>
              </w:rPr>
              <w:t xml:space="preserve"> although such </w:t>
            </w:r>
            <w:r w:rsidRPr="007E0B31">
              <w:rPr>
                <w:rFonts w:cs="Arial"/>
                <w:b/>
              </w:rPr>
              <w:t>Power Station</w:t>
            </w:r>
            <w:ins w:id="113" w:author="ESO Code Admin" w:date="2024-01-17T14:12:00Z">
              <w:r w:rsidR="00AB74EE">
                <w:rPr>
                  <w:rFonts w:cs="Arial"/>
                  <w:b/>
                </w:rPr>
                <w:t xml:space="preserve"> </w:t>
              </w:r>
              <w:r w:rsidR="00AB74EE" w:rsidRPr="00D32503">
                <w:rPr>
                  <w:rFonts w:cs="Arial"/>
                  <w:bCs/>
                </w:rPr>
                <w:t>is within the</w:t>
              </w:r>
              <w:r w:rsidR="00AB74EE">
                <w:rPr>
                  <w:rFonts w:cs="Arial"/>
                  <w:b/>
                </w:rPr>
                <w:t xml:space="preserve"> GB Synchronous Area</w:t>
              </w:r>
              <w:r w:rsidR="00AB74EE" w:rsidRPr="007E0B31">
                <w:rPr>
                  <w:rFonts w:cs="Arial"/>
                </w:rPr>
                <w:t xml:space="preserve">, </w:t>
              </w:r>
              <w:r w:rsidR="00AB74EE">
                <w:rPr>
                  <w:rFonts w:cs="Arial"/>
                </w:rPr>
                <w:t>and</w:t>
              </w:r>
              <w:r w:rsidR="00AB74EE" w:rsidRPr="007E0B31">
                <w:rPr>
                  <w:rFonts w:cs="Arial"/>
                </w:rPr>
                <w:t xml:space="preserve"> such </w:t>
              </w:r>
              <w:r w:rsidR="00AB74EE" w:rsidRPr="007E0B31">
                <w:rPr>
                  <w:rFonts w:cs="Arial"/>
                  <w:b/>
                </w:rPr>
                <w:t>Power Station</w:t>
              </w:r>
            </w:ins>
            <w:r w:rsidRPr="007E0B31">
              <w:rPr>
                <w:rFonts w:cs="Arial"/>
              </w:rPr>
              <w:t xml:space="preserve"> is in:</w:t>
            </w:r>
          </w:p>
          <w:p w14:paraId="72EC2741" w14:textId="3258F724"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2438DBF7" w14:textId="77777777" w:rsidR="00D71DFE" w:rsidRDefault="000E5686" w:rsidP="00D71DFE">
            <w:pPr>
              <w:pStyle w:val="TableArial11"/>
              <w:ind w:left="1429" w:hanging="770"/>
              <w:rPr>
                <w:ins w:id="114" w:author="ESO Code Admin" w:date="2024-01-17T14:12:00Z"/>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345B4E39" w14:textId="77777777" w:rsidR="00D71DFE" w:rsidRDefault="00D71DFE" w:rsidP="00D71DFE">
            <w:pPr>
              <w:pStyle w:val="TableArial11"/>
              <w:rPr>
                <w:ins w:id="115" w:author="ESO Code Admin" w:date="2024-01-17T14:12:00Z"/>
                <w:rFonts w:cs="Arial"/>
              </w:rPr>
            </w:pPr>
            <w:ins w:id="116" w:author="ESO Code Admin" w:date="2024-01-17T14:12:00Z">
              <w:r>
                <w:rPr>
                  <w:rFonts w:cs="Arial"/>
                </w:rPr>
                <w:t xml:space="preserve">or, </w:t>
              </w:r>
            </w:ins>
          </w:p>
          <w:p w14:paraId="2DD4C317" w14:textId="77777777" w:rsidR="00D71DFE" w:rsidRDefault="00D71DFE" w:rsidP="00D71DFE">
            <w:pPr>
              <w:pStyle w:val="TableArial11"/>
              <w:ind w:left="628" w:hanging="628"/>
              <w:rPr>
                <w:ins w:id="117" w:author="ESO Code Admin" w:date="2024-01-17T14:12:00Z"/>
                <w:rFonts w:cs="Arial"/>
              </w:rPr>
            </w:pPr>
            <w:ins w:id="118" w:author="ESO Code Admin" w:date="2024-01-17T14:12:00Z">
              <w:r>
                <w:rPr>
                  <w:rFonts w:cs="Arial"/>
                </w:rPr>
                <w:t>(d)</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Pr>
                  <w:rFonts w:cs="Arial"/>
                </w:rPr>
                <w:t xml:space="preserve">(including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and that </w:t>
              </w:r>
              <w:r w:rsidRPr="00D32503">
                <w:rPr>
                  <w:rFonts w:cs="Arial"/>
                  <w:b/>
                  <w:bCs/>
                </w:rPr>
                <w:t>Power Station</w:t>
              </w:r>
              <w:r w:rsidRPr="00BD2FCA">
                <w:rPr>
                  <w:rFonts w:cs="Arial"/>
                </w:rPr>
                <w:t xml:space="preserve"> </w:t>
              </w:r>
              <w:r w:rsidRPr="00E01C71">
                <w:rPr>
                  <w:rFonts w:cs="Arial"/>
                </w:rPr>
                <w:t xml:space="preserve">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w:t>
              </w:r>
              <w:r>
                <w:rPr>
                  <w:rFonts w:cs="Arial"/>
                </w:rPr>
                <w:t xml:space="preserve">less than </w:t>
              </w:r>
              <w:proofErr w:type="gramStart"/>
              <w:r>
                <w:rPr>
                  <w:rFonts w:cs="Arial"/>
                </w:rPr>
                <w:t>50</w:t>
              </w:r>
              <w:r w:rsidRPr="00E01C71">
                <w:rPr>
                  <w:rFonts w:cs="Arial"/>
                </w:rPr>
                <w:t>MW</w:t>
              </w:r>
              <w:r w:rsidRPr="00361ABE">
                <w:rPr>
                  <w:rFonts w:cs="Arial"/>
                  <w:bCs/>
                </w:rPr>
                <w:t>;</w:t>
              </w:r>
              <w:proofErr w:type="gramEnd"/>
            </w:ins>
          </w:p>
          <w:p w14:paraId="564D0FC9" w14:textId="77777777" w:rsidR="00D71DFE" w:rsidRPr="007E0B31" w:rsidRDefault="00D71DFE" w:rsidP="00D71DFE">
            <w:pPr>
              <w:pStyle w:val="TableArial11"/>
              <w:rPr>
                <w:ins w:id="119" w:author="ESO Code Admin" w:date="2024-01-17T14:12:00Z"/>
                <w:rFonts w:cs="Arial"/>
              </w:rPr>
            </w:pPr>
            <w:ins w:id="120" w:author="ESO Code Admin" w:date="2024-01-17T14:12:00Z">
              <w:r w:rsidRPr="007E0B31">
                <w:rPr>
                  <w:rFonts w:cs="Arial"/>
                </w:rPr>
                <w:t>or</w:t>
              </w:r>
              <w:r>
                <w:rPr>
                  <w:rFonts w:cs="Arial"/>
                </w:rPr>
                <w:t>,</w:t>
              </w:r>
              <w:r w:rsidRPr="007E0B31">
                <w:rPr>
                  <w:rFonts w:cs="Arial"/>
                </w:rPr>
                <w:t xml:space="preserve"> </w:t>
              </w:r>
            </w:ins>
          </w:p>
          <w:p w14:paraId="65638854" w14:textId="77777777" w:rsidR="00D71DFE" w:rsidRDefault="00D71DFE" w:rsidP="00D71DFE">
            <w:pPr>
              <w:pStyle w:val="TableArial11"/>
              <w:ind w:left="567" w:hanging="567"/>
              <w:rPr>
                <w:ins w:id="121" w:author="ESO Code Admin" w:date="2024-01-17T14:12:00Z"/>
                <w:rFonts w:cs="Arial"/>
              </w:rPr>
            </w:pPr>
            <w:ins w:id="122" w:author="ESO Code Admin" w:date="2024-01-17T14:12:00Z">
              <w:r>
                <w:rPr>
                  <w:rFonts w:cs="Arial"/>
                </w:rPr>
                <w:t>(e)</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sidRPr="00D71DFE">
                <w:rPr>
                  <w:rFonts w:cs="Arial"/>
                </w:rPr>
                <w:t>and/or</w:t>
              </w:r>
              <w:r>
                <w:rPr>
                  <w:rFonts w:cs="Arial"/>
                </w:rPr>
                <w:t xml:space="preserve">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 xml:space="preserve">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 such </w:t>
              </w:r>
              <w:r w:rsidRPr="00ED7428">
                <w:rPr>
                  <w:rFonts w:cs="Arial"/>
                  <w:b/>
                </w:rPr>
                <w:t>Power Station</w:t>
              </w:r>
              <w:r w:rsidRPr="00ED7428">
                <w:rPr>
                  <w:rFonts w:cs="Arial"/>
                </w:rPr>
                <w:t xml:space="preserve"> has a </w:t>
              </w:r>
              <w:r w:rsidRPr="00ED7428">
                <w:rPr>
                  <w:rFonts w:cs="Arial"/>
                  <w:b/>
                </w:rPr>
                <w:t>Registered Capacity</w:t>
              </w:r>
              <w:r w:rsidRPr="00ED7428">
                <w:rPr>
                  <w:rFonts w:cs="Arial"/>
                </w:rPr>
                <w:t xml:space="preserve"> of </w:t>
              </w:r>
              <w:r>
                <w:rPr>
                  <w:rFonts w:cs="Arial"/>
                </w:rPr>
                <w:t>less than 50MW;</w:t>
              </w:r>
            </w:ins>
          </w:p>
          <w:p w14:paraId="3671F773" w14:textId="77777777" w:rsidR="00D71DFE" w:rsidRDefault="00D71DFE" w:rsidP="00D71DFE">
            <w:pPr>
              <w:pStyle w:val="TableArial11"/>
              <w:ind w:left="567" w:hanging="567"/>
              <w:rPr>
                <w:ins w:id="123" w:author="ESO Code Admin" w:date="2024-01-17T14:12:00Z"/>
                <w:rFonts w:cs="Arial"/>
              </w:rPr>
            </w:pPr>
            <w:ins w:id="124" w:author="ESO Code Admin" w:date="2024-01-17T14:12:00Z">
              <w:r>
                <w:rPr>
                  <w:rFonts w:cs="Arial"/>
                </w:rPr>
                <w:t>or,</w:t>
              </w:r>
            </w:ins>
          </w:p>
          <w:p w14:paraId="4D2ED70F" w14:textId="77777777" w:rsidR="00D71DFE" w:rsidRDefault="00D71DFE" w:rsidP="00D71DFE">
            <w:pPr>
              <w:pStyle w:val="TableArial11"/>
              <w:ind w:left="567" w:hanging="567"/>
              <w:rPr>
                <w:ins w:id="125" w:author="ESO Code Admin" w:date="2024-01-17T14:12:00Z"/>
                <w:rFonts w:cs="Arial"/>
              </w:rPr>
            </w:pPr>
            <w:ins w:id="126" w:author="ESO Code Admin" w:date="2024-01-17T14:12:00Z">
              <w:r>
                <w:rPr>
                  <w:rFonts w:cs="Arial"/>
                </w:rPr>
                <w:t>(f)</w:t>
              </w:r>
              <w:r>
                <w:rPr>
                  <w:rFonts w:cs="Arial"/>
                </w:rPr>
                <w:tab/>
                <w:t xml:space="preserve">A </w:t>
              </w:r>
              <w:r w:rsidRPr="00D32503">
                <w:rPr>
                  <w:rFonts w:cs="Arial"/>
                  <w:b/>
                  <w:bCs/>
                </w:rPr>
                <w:t>Generator</w:t>
              </w:r>
              <w:r w:rsidRPr="00BD2FCA">
                <w:rPr>
                  <w:rFonts w:cs="Arial"/>
                </w:rPr>
                <w:t xml:space="preserve"> in respect of a </w:t>
              </w:r>
              <w:r w:rsidRPr="00BD2FCA">
                <w:rPr>
                  <w:rFonts w:cs="Arial"/>
                  <w:b/>
                </w:rPr>
                <w:t>Power Station</w:t>
              </w:r>
              <w:r w:rsidRPr="00BD2FCA">
                <w:rPr>
                  <w:rFonts w:cs="Arial"/>
                </w:rPr>
                <w:t xml:space="preserve"> and that </w:t>
              </w:r>
              <w:r w:rsidRPr="00D32503">
                <w:rPr>
                  <w:rFonts w:cs="Arial"/>
                  <w:b/>
                  <w:bCs/>
                </w:rPr>
                <w:t>Generator</w:t>
              </w:r>
              <w:r w:rsidRPr="00BD2FCA">
                <w:rPr>
                  <w:rFonts w:cs="Arial"/>
                </w:rPr>
                <w:t xml:space="preserve"> has applied for a </w:t>
              </w:r>
              <w:r w:rsidRPr="00D32503">
                <w:rPr>
                  <w:rFonts w:cs="Arial"/>
                  <w:b/>
                  <w:bCs/>
                </w:rPr>
                <w:t>CUSC Contract</w:t>
              </w:r>
              <w:r w:rsidRPr="00BD2FCA">
                <w:rPr>
                  <w:rFonts w:cs="Arial"/>
                </w:rPr>
                <w:t xml:space="preserve"> </w:t>
              </w:r>
              <w:r w:rsidRPr="00D71DFE">
                <w:rPr>
                  <w:rFonts w:cs="Arial"/>
                </w:rPr>
                <w:t>and/or</w:t>
              </w:r>
              <w:r>
                <w:rPr>
                  <w:rFonts w:cs="Arial"/>
                </w:rPr>
                <w:t xml:space="preserve"> </w:t>
              </w:r>
              <w:r w:rsidRPr="00D32503">
                <w:rPr>
                  <w:rFonts w:cs="Arial"/>
                  <w:b/>
                  <w:bCs/>
                </w:rPr>
                <w:t>Connection Agreement</w:t>
              </w:r>
              <w:r>
                <w:rPr>
                  <w:rFonts w:cs="Arial"/>
                </w:rPr>
                <w:t xml:space="preserve"> (including any </w:t>
              </w:r>
              <w:r w:rsidRPr="00D32503">
                <w:rPr>
                  <w:rFonts w:cs="Arial"/>
                  <w:b/>
                  <w:bCs/>
                </w:rPr>
                <w:t>Substantial Modification</w:t>
              </w:r>
              <w:r>
                <w:rPr>
                  <w:rFonts w:cs="Arial"/>
                </w:rPr>
                <w:t>) after</w:t>
              </w:r>
              <w:r w:rsidRPr="00BD2FCA">
                <w:rPr>
                  <w:rFonts w:cs="Arial"/>
                </w:rPr>
                <w:t xml:space="preserve"> </w:t>
              </w:r>
              <w:r>
                <w:rPr>
                  <w:rFonts w:cs="Arial"/>
                </w:rPr>
                <w:t xml:space="preserve">XXXXXX </w:t>
              </w:r>
              <w:r w:rsidRPr="00AF5D1F">
                <w:rPr>
                  <w:rFonts w:cs="Arial"/>
                  <w:highlight w:val="yellow"/>
                </w:rPr>
                <w:t>[</w:t>
              </w:r>
              <w:r w:rsidRPr="00AF5D1F">
                <w:rPr>
                  <w:rFonts w:cs="Arial"/>
                  <w:i/>
                  <w:iCs/>
                  <w:highlight w:val="yellow"/>
                </w:rPr>
                <w:t>XXXXXX this being the implementation date, which is 10 working days after the Authority Decision date</w:t>
              </w:r>
              <w:r w:rsidRPr="00AF5D1F">
                <w:rPr>
                  <w:rFonts w:cs="Arial"/>
                  <w:highlight w:val="yellow"/>
                </w:rPr>
                <w:t>]</w:t>
              </w:r>
              <w:r w:rsidRPr="00BD2FCA">
                <w:rPr>
                  <w:rFonts w:cs="Arial"/>
                </w:rPr>
                <w:t xml:space="preserve"> </w:t>
              </w:r>
              <w:r>
                <w:rPr>
                  <w:rFonts w:cs="Arial"/>
                </w:rPr>
                <w:t xml:space="preserve">and that </w:t>
              </w:r>
              <w:r w:rsidRPr="00D32503">
                <w:rPr>
                  <w:rFonts w:cs="Arial"/>
                  <w:b/>
                  <w:bCs/>
                </w:rPr>
                <w:t>Power Station</w:t>
              </w:r>
              <w:r>
                <w:rPr>
                  <w:rFonts w:cs="Arial"/>
                </w:rPr>
                <w:t xml:space="preserve"> </w:t>
              </w:r>
              <w:r w:rsidRPr="00ED7428">
                <w:rPr>
                  <w:rFonts w:cs="Arial"/>
                </w:rPr>
                <w:t>is</w:t>
              </w:r>
              <w:r>
                <w:rPr>
                  <w:rFonts w:cs="Arial"/>
                </w:rPr>
                <w:t xml:space="preserve">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w:t>
              </w:r>
              <w:r>
                <w:rPr>
                  <w:rFonts w:cs="Arial"/>
                </w:rPr>
                <w:t>less than 5</w:t>
              </w:r>
              <w:r w:rsidRPr="00882AF1">
                <w:rPr>
                  <w:rFonts w:cs="Arial"/>
                </w:rPr>
                <w:t>0MW</w:t>
              </w:r>
              <w:r>
                <w:rPr>
                  <w:rFonts w:cs="Arial"/>
                </w:rPr>
                <w:t>.</w:t>
              </w:r>
            </w:ins>
          </w:p>
          <w:p w14:paraId="7BCCF878" w14:textId="18FD43F3" w:rsidR="000E5686" w:rsidRPr="007E0B31" w:rsidRDefault="000E5686" w:rsidP="000E5686">
            <w:pPr>
              <w:pStyle w:val="TableArial11"/>
              <w:ind w:left="1134" w:hanging="567"/>
              <w:rPr>
                <w:rFonts w:cs="Arial"/>
              </w:rPr>
            </w:pPr>
          </w:p>
          <w:p w14:paraId="01651DEA" w14:textId="77777777" w:rsidR="000E5686" w:rsidRPr="007E0B31" w:rsidRDefault="000E5686" w:rsidP="000E5686">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7573FBB9" w14:textId="77777777" w:rsidTr="56193979">
        <w:trPr>
          <w:cantSplit/>
        </w:trPr>
        <w:tc>
          <w:tcPr>
            <w:tcW w:w="2884" w:type="dxa"/>
          </w:tcPr>
          <w:p w14:paraId="762A4B06" w14:textId="77777777" w:rsidR="000E5686" w:rsidRPr="007E0B31" w:rsidRDefault="000E5686" w:rsidP="000E5686">
            <w:pPr>
              <w:pStyle w:val="Arial11Bold"/>
              <w:rPr>
                <w:rFonts w:cs="Arial"/>
              </w:rPr>
            </w:pPr>
            <w:r w:rsidRPr="007E0B31">
              <w:rPr>
                <w:rFonts w:cs="Arial"/>
              </w:rPr>
              <w:t>Speeder Motor Setting Range</w:t>
            </w:r>
          </w:p>
        </w:tc>
        <w:tc>
          <w:tcPr>
            <w:tcW w:w="6634" w:type="dxa"/>
          </w:tcPr>
          <w:p w14:paraId="4F8D293D" w14:textId="77777777" w:rsidR="000E5686" w:rsidRPr="007E0B31" w:rsidRDefault="000E5686" w:rsidP="000E5686">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0E5686" w:rsidRPr="007E0B31" w14:paraId="04280D98" w14:textId="77777777" w:rsidTr="56193979">
        <w:trPr>
          <w:cantSplit/>
        </w:trPr>
        <w:tc>
          <w:tcPr>
            <w:tcW w:w="2884" w:type="dxa"/>
          </w:tcPr>
          <w:p w14:paraId="7D8CDDFE" w14:textId="77777777" w:rsidR="000E5686" w:rsidRPr="007E0B31" w:rsidRDefault="000E5686" w:rsidP="000E5686">
            <w:pPr>
              <w:pStyle w:val="Arial11Bold"/>
              <w:rPr>
                <w:rFonts w:cs="Arial"/>
              </w:rPr>
            </w:pPr>
            <w:r w:rsidRPr="007E0B31">
              <w:rPr>
                <w:rFonts w:cs="Arial"/>
              </w:rPr>
              <w:t>SPT</w:t>
            </w:r>
          </w:p>
        </w:tc>
        <w:tc>
          <w:tcPr>
            <w:tcW w:w="6634" w:type="dxa"/>
          </w:tcPr>
          <w:p w14:paraId="202D47CC" w14:textId="77777777" w:rsidR="000E5686" w:rsidRPr="007E0B31" w:rsidRDefault="000E5686" w:rsidP="000E5686">
            <w:pPr>
              <w:pStyle w:val="TableArial11"/>
              <w:rPr>
                <w:rFonts w:cs="Arial"/>
              </w:rPr>
            </w:pPr>
            <w:r w:rsidRPr="007E0B31">
              <w:rPr>
                <w:rFonts w:cs="Arial"/>
              </w:rPr>
              <w:t>SP Transmission Limited</w:t>
            </w:r>
            <w:r>
              <w:rPr>
                <w:rFonts w:cs="Arial"/>
              </w:rPr>
              <w:t xml:space="preserve"> plc</w:t>
            </w:r>
          </w:p>
        </w:tc>
      </w:tr>
      <w:tr w:rsidR="000E5686" w:rsidRPr="007E0B31" w14:paraId="2DA67376" w14:textId="77777777" w:rsidTr="56193979">
        <w:trPr>
          <w:cantSplit/>
        </w:trPr>
        <w:tc>
          <w:tcPr>
            <w:tcW w:w="2884" w:type="dxa"/>
          </w:tcPr>
          <w:p w14:paraId="22F630E2" w14:textId="084D3F3B" w:rsidR="000E5686" w:rsidRPr="004F1DF0" w:rsidRDefault="000E5686" w:rsidP="000E5686">
            <w:pPr>
              <w:rPr>
                <w:b/>
              </w:rPr>
            </w:pPr>
            <w:r w:rsidRPr="004F1DF0">
              <w:rPr>
                <w:rFonts w:cs="Arial"/>
                <w:b/>
              </w:rPr>
              <w:t>Standard Contract Terms</w:t>
            </w:r>
          </w:p>
        </w:tc>
        <w:tc>
          <w:tcPr>
            <w:tcW w:w="6634" w:type="dxa"/>
          </w:tcPr>
          <w:p w14:paraId="5D840AFD" w14:textId="4E3A5439" w:rsidR="000E5686" w:rsidRPr="00DD7E1A" w:rsidRDefault="000E5686" w:rsidP="000E5686">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0E5686" w:rsidRPr="007E0B31" w14:paraId="67A0366B" w14:textId="77777777" w:rsidTr="56193979">
        <w:trPr>
          <w:cantSplit/>
        </w:trPr>
        <w:tc>
          <w:tcPr>
            <w:tcW w:w="2884" w:type="dxa"/>
          </w:tcPr>
          <w:p w14:paraId="0F9E2157" w14:textId="5498E044" w:rsidR="000E5686" w:rsidRDefault="000E5686" w:rsidP="000E5686">
            <w:pPr>
              <w:pStyle w:val="Arial11Bold"/>
              <w:rPr>
                <w:rFonts w:cs="Arial"/>
              </w:rPr>
            </w:pPr>
            <w:r w:rsidRPr="007E0B31">
              <w:rPr>
                <w:rFonts w:cs="Arial"/>
              </w:rPr>
              <w:lastRenderedPageBreak/>
              <w:t>Standard Modifications</w:t>
            </w:r>
          </w:p>
          <w:p w14:paraId="07E084EC" w14:textId="7E4794BD" w:rsidR="000E5686" w:rsidRPr="00FB43E1" w:rsidRDefault="000E5686" w:rsidP="000E5686"/>
        </w:tc>
        <w:tc>
          <w:tcPr>
            <w:tcW w:w="6634" w:type="dxa"/>
          </w:tcPr>
          <w:p w14:paraId="46989946" w14:textId="77777777" w:rsidR="000E5686" w:rsidRPr="005C20E3" w:rsidRDefault="000E5686" w:rsidP="000E5686">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0E5686" w:rsidRPr="005C20E3" w:rsidRDefault="000E5686" w:rsidP="000E5686">
            <w:pPr>
              <w:widowControl/>
              <w:autoSpaceDE w:val="0"/>
              <w:autoSpaceDN w:val="0"/>
              <w:adjustRightInd w:val="0"/>
              <w:snapToGrid w:val="0"/>
              <w:jc w:val="both"/>
              <w:rPr>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0E5686" w:rsidRPr="007E0B31" w:rsidRDefault="000E5686" w:rsidP="000E5686">
            <w:pPr>
              <w:widowControl/>
              <w:autoSpaceDE w:val="0"/>
              <w:autoSpaceDN w:val="0"/>
              <w:adjustRightInd w:val="0"/>
              <w:snapToGrid w:val="0"/>
              <w:rPr>
                <w:rFonts w:cs="Arial"/>
              </w:rPr>
            </w:pPr>
          </w:p>
        </w:tc>
      </w:tr>
      <w:tr w:rsidR="000E5686" w:rsidRPr="007E0B31" w14:paraId="0BE680B8" w14:textId="77777777" w:rsidTr="56193979">
        <w:trPr>
          <w:cantSplit/>
        </w:trPr>
        <w:tc>
          <w:tcPr>
            <w:tcW w:w="2884" w:type="dxa"/>
          </w:tcPr>
          <w:p w14:paraId="08548C67" w14:textId="77777777" w:rsidR="000E5686" w:rsidRPr="007E0B31" w:rsidRDefault="000E5686" w:rsidP="000E5686">
            <w:pPr>
              <w:pStyle w:val="Arial11Bold"/>
              <w:rPr>
                <w:rFonts w:cs="Arial"/>
              </w:rPr>
            </w:pPr>
            <w:r w:rsidRPr="007E0B31">
              <w:rPr>
                <w:rFonts w:cs="Arial"/>
              </w:rPr>
              <w:t>Standard Planning Data</w:t>
            </w:r>
          </w:p>
        </w:tc>
        <w:tc>
          <w:tcPr>
            <w:tcW w:w="6634" w:type="dxa"/>
          </w:tcPr>
          <w:p w14:paraId="2E9B039E" w14:textId="4F20BEE7" w:rsidR="000E5686" w:rsidRPr="007E0B31" w:rsidRDefault="000E5686" w:rsidP="000E5686">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0E5686" w:rsidRPr="007E0B31" w14:paraId="50C48905" w14:textId="77777777" w:rsidTr="56193979">
        <w:trPr>
          <w:cantSplit/>
        </w:trPr>
        <w:tc>
          <w:tcPr>
            <w:tcW w:w="2884" w:type="dxa"/>
          </w:tcPr>
          <w:p w14:paraId="2AB06ACF" w14:textId="35A4C384" w:rsidR="000E5686" w:rsidRPr="007E0B31" w:rsidRDefault="000E5686" w:rsidP="000E5686">
            <w:pPr>
              <w:pStyle w:val="Arial11Bold"/>
              <w:rPr>
                <w:rFonts w:cs="Arial"/>
              </w:rPr>
            </w:pPr>
            <w:r>
              <w:rPr>
                <w:rFonts w:cs="Arial"/>
              </w:rPr>
              <w:t>Standard Product</w:t>
            </w:r>
          </w:p>
        </w:tc>
        <w:tc>
          <w:tcPr>
            <w:tcW w:w="6634" w:type="dxa"/>
          </w:tcPr>
          <w:p w14:paraId="4CFE3F05" w14:textId="3648906A" w:rsidR="000E5686" w:rsidRPr="007E0B31" w:rsidRDefault="000E5686" w:rsidP="000E5686">
            <w:pPr>
              <w:pStyle w:val="TableArial11"/>
              <w:rPr>
                <w:rFonts w:cs="Arial"/>
              </w:rPr>
            </w:pPr>
            <w:r>
              <w:rPr>
                <w:rFonts w:cs="Arial"/>
              </w:rPr>
              <w:t>Means a harmonised balancing product defined by all EU TSOs for the exchange of balance services.</w:t>
            </w:r>
          </w:p>
        </w:tc>
      </w:tr>
      <w:tr w:rsidR="000E5686" w:rsidRPr="007E0B31" w14:paraId="4044E3F1" w14:textId="77777777" w:rsidTr="56193979">
        <w:trPr>
          <w:cantSplit/>
        </w:trPr>
        <w:tc>
          <w:tcPr>
            <w:tcW w:w="2884" w:type="dxa"/>
          </w:tcPr>
          <w:p w14:paraId="1595BA77" w14:textId="0A36263B" w:rsidR="000E5686" w:rsidRPr="007E0B31" w:rsidRDefault="000E5686" w:rsidP="000E5686">
            <w:pPr>
              <w:pStyle w:val="Arial11Bold"/>
              <w:rPr>
                <w:rFonts w:cs="Arial"/>
              </w:rPr>
            </w:pPr>
            <w:r>
              <w:rPr>
                <w:rFonts w:cs="Arial"/>
              </w:rPr>
              <w:t>Specific Product</w:t>
            </w:r>
          </w:p>
        </w:tc>
        <w:tc>
          <w:tcPr>
            <w:tcW w:w="6634" w:type="dxa"/>
          </w:tcPr>
          <w:p w14:paraId="2C1F1A68" w14:textId="18D90CF3" w:rsidR="000E5686" w:rsidRPr="007E0B31" w:rsidRDefault="000E5686" w:rsidP="000E5686">
            <w:pPr>
              <w:pStyle w:val="TableArial11"/>
              <w:rPr>
                <w:rFonts w:cs="Arial"/>
              </w:rPr>
            </w:pPr>
            <w:r>
              <w:rPr>
                <w:rFonts w:cs="Arial"/>
              </w:rPr>
              <w:t>Means in the context of Balancing Services a product that is not a standard product.</w:t>
            </w:r>
          </w:p>
        </w:tc>
      </w:tr>
      <w:tr w:rsidR="000E5686" w:rsidRPr="007E0B31" w14:paraId="72218AE6" w14:textId="77777777" w:rsidTr="56193979">
        <w:trPr>
          <w:cantSplit/>
        </w:trPr>
        <w:tc>
          <w:tcPr>
            <w:tcW w:w="2884" w:type="dxa"/>
          </w:tcPr>
          <w:p w14:paraId="24E4CECA" w14:textId="77777777" w:rsidR="000E5686" w:rsidRPr="007E0B31" w:rsidRDefault="000E5686" w:rsidP="000E5686">
            <w:pPr>
              <w:pStyle w:val="Arial11Bold"/>
              <w:rPr>
                <w:rFonts w:cs="Arial"/>
              </w:rPr>
            </w:pPr>
            <w:r w:rsidRPr="007E0B31">
              <w:rPr>
                <w:rFonts w:cs="Arial"/>
              </w:rPr>
              <w:t>Start Time</w:t>
            </w:r>
          </w:p>
        </w:tc>
        <w:tc>
          <w:tcPr>
            <w:tcW w:w="6634" w:type="dxa"/>
          </w:tcPr>
          <w:p w14:paraId="78DDDAD8" w14:textId="508DFE7C" w:rsidR="000E5686" w:rsidRPr="007E0B31" w:rsidRDefault="000E5686" w:rsidP="000E5686">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0E5686" w:rsidRPr="007E0B31" w14:paraId="763B02FF" w14:textId="77777777" w:rsidTr="56193979">
        <w:trPr>
          <w:cantSplit/>
        </w:trPr>
        <w:tc>
          <w:tcPr>
            <w:tcW w:w="2884" w:type="dxa"/>
          </w:tcPr>
          <w:p w14:paraId="0BDA9245" w14:textId="77777777" w:rsidR="000E5686" w:rsidRPr="007E0B31" w:rsidRDefault="000E5686" w:rsidP="000E5686">
            <w:pPr>
              <w:pStyle w:val="Arial11Bold"/>
              <w:rPr>
                <w:rFonts w:cs="Arial"/>
              </w:rPr>
            </w:pPr>
            <w:r w:rsidRPr="007E0B31">
              <w:rPr>
                <w:rFonts w:cs="Arial"/>
              </w:rPr>
              <w:t>Start-Up</w:t>
            </w:r>
          </w:p>
        </w:tc>
        <w:tc>
          <w:tcPr>
            <w:tcW w:w="6634" w:type="dxa"/>
          </w:tcPr>
          <w:p w14:paraId="4FEE3525" w14:textId="0B945479" w:rsidR="000E5686" w:rsidRPr="000B675D" w:rsidRDefault="000E5686" w:rsidP="000E5686">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0E5686" w:rsidRPr="00020048" w:rsidRDefault="000E5686" w:rsidP="000E5686">
            <w:pPr>
              <w:pStyle w:val="Default"/>
              <w:jc w:val="both"/>
              <w:rPr>
                <w:sz w:val="20"/>
                <w:szCs w:val="20"/>
              </w:rPr>
            </w:pPr>
          </w:p>
          <w:p w14:paraId="5B2A0628" w14:textId="4DE42AEA" w:rsidR="000E5686" w:rsidRPr="00020048" w:rsidRDefault="000E5686" w:rsidP="000E5686">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0E5686" w:rsidRPr="007E0B31" w14:paraId="62345A33" w14:textId="77777777" w:rsidTr="56193979">
        <w:trPr>
          <w:cantSplit/>
        </w:trPr>
        <w:tc>
          <w:tcPr>
            <w:tcW w:w="2884" w:type="dxa"/>
          </w:tcPr>
          <w:p w14:paraId="50EEE201" w14:textId="77777777" w:rsidR="000E5686" w:rsidRPr="007E0B31" w:rsidRDefault="000E5686" w:rsidP="000E5686">
            <w:pPr>
              <w:pStyle w:val="Arial11Bold"/>
              <w:rPr>
                <w:rFonts w:cs="Arial"/>
              </w:rPr>
            </w:pPr>
            <w:r w:rsidRPr="007E0B31">
              <w:rPr>
                <w:rFonts w:cs="Arial"/>
              </w:rPr>
              <w:t>Statement of Readiness</w:t>
            </w:r>
          </w:p>
        </w:tc>
        <w:tc>
          <w:tcPr>
            <w:tcW w:w="6634" w:type="dxa"/>
          </w:tcPr>
          <w:p w14:paraId="77611375"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0E5686" w:rsidRPr="007E0B31" w14:paraId="1419E7F2" w14:textId="77777777" w:rsidTr="56193979">
        <w:trPr>
          <w:cantSplit/>
        </w:trPr>
        <w:tc>
          <w:tcPr>
            <w:tcW w:w="2884" w:type="dxa"/>
          </w:tcPr>
          <w:p w14:paraId="0D75498C" w14:textId="77777777" w:rsidR="000E5686" w:rsidRPr="007E0B31" w:rsidRDefault="000E5686" w:rsidP="000E5686">
            <w:pPr>
              <w:pStyle w:val="Arial11Bold"/>
              <w:rPr>
                <w:rFonts w:cs="Arial"/>
              </w:rPr>
            </w:pPr>
            <w:r w:rsidRPr="007E0B31">
              <w:rPr>
                <w:rFonts w:cs="Arial"/>
              </w:rPr>
              <w:t>Station Board</w:t>
            </w:r>
          </w:p>
        </w:tc>
        <w:tc>
          <w:tcPr>
            <w:tcW w:w="6634" w:type="dxa"/>
          </w:tcPr>
          <w:p w14:paraId="67932C5D" w14:textId="77777777" w:rsidR="000E5686" w:rsidRPr="007E0B31" w:rsidRDefault="000E5686" w:rsidP="000E5686">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0E5686" w:rsidRPr="007E0B31" w14:paraId="600D28C8" w14:textId="77777777" w:rsidTr="56193979">
        <w:trPr>
          <w:cantSplit/>
        </w:trPr>
        <w:tc>
          <w:tcPr>
            <w:tcW w:w="2884" w:type="dxa"/>
          </w:tcPr>
          <w:p w14:paraId="40E3E191" w14:textId="77777777" w:rsidR="000E5686" w:rsidRPr="007E0B31" w:rsidRDefault="000E5686" w:rsidP="000E5686">
            <w:pPr>
              <w:pStyle w:val="Arial11Bold"/>
              <w:rPr>
                <w:rFonts w:cs="Arial"/>
              </w:rPr>
            </w:pPr>
            <w:r w:rsidRPr="007E0B31">
              <w:rPr>
                <w:rFonts w:cs="Arial"/>
              </w:rPr>
              <w:t>Station Transformer</w:t>
            </w:r>
          </w:p>
        </w:tc>
        <w:tc>
          <w:tcPr>
            <w:tcW w:w="6634" w:type="dxa"/>
          </w:tcPr>
          <w:p w14:paraId="0151496D" w14:textId="77777777" w:rsidR="000E5686" w:rsidRPr="007E0B31" w:rsidRDefault="000E5686" w:rsidP="000E5686">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0E5686" w:rsidRPr="007E0B31" w14:paraId="7EF10FB5" w14:textId="77777777" w:rsidTr="56193979">
        <w:trPr>
          <w:cantSplit/>
        </w:trPr>
        <w:tc>
          <w:tcPr>
            <w:tcW w:w="2884" w:type="dxa"/>
          </w:tcPr>
          <w:p w14:paraId="73E257B8" w14:textId="77777777" w:rsidR="000E5686" w:rsidRPr="007E0B31" w:rsidRDefault="000E5686" w:rsidP="000E5686">
            <w:pPr>
              <w:pStyle w:val="Arial11Bold"/>
              <w:rPr>
                <w:rFonts w:cs="Arial"/>
              </w:rPr>
            </w:pPr>
            <w:r w:rsidRPr="007E0B31">
              <w:rPr>
                <w:rFonts w:cs="Arial"/>
              </w:rPr>
              <w:t>STC Committee</w:t>
            </w:r>
          </w:p>
        </w:tc>
        <w:tc>
          <w:tcPr>
            <w:tcW w:w="6634" w:type="dxa"/>
          </w:tcPr>
          <w:p w14:paraId="4D4C3098" w14:textId="77777777" w:rsidR="000E5686" w:rsidRPr="007E0B31" w:rsidRDefault="000E5686" w:rsidP="000E5686">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0E5686" w:rsidRPr="007E0B31" w14:paraId="2E35A53F" w14:textId="77777777" w:rsidTr="56193979">
        <w:trPr>
          <w:cantSplit/>
        </w:trPr>
        <w:tc>
          <w:tcPr>
            <w:tcW w:w="2884" w:type="dxa"/>
          </w:tcPr>
          <w:p w14:paraId="00F48074" w14:textId="77777777" w:rsidR="000E5686" w:rsidRPr="007E0B31" w:rsidRDefault="000E5686" w:rsidP="000E5686">
            <w:pPr>
              <w:pStyle w:val="Arial11Bold"/>
              <w:rPr>
                <w:rFonts w:cs="Arial"/>
              </w:rPr>
            </w:pPr>
            <w:r w:rsidRPr="007E0B31">
              <w:rPr>
                <w:rFonts w:cs="Arial"/>
              </w:rPr>
              <w:t>Steam Unit</w:t>
            </w:r>
          </w:p>
        </w:tc>
        <w:tc>
          <w:tcPr>
            <w:tcW w:w="6634" w:type="dxa"/>
          </w:tcPr>
          <w:p w14:paraId="3EF0929F"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0E5686" w:rsidRPr="007E0B31" w14:paraId="79BC204A" w14:textId="77777777" w:rsidTr="56193979">
        <w:trPr>
          <w:cantSplit/>
        </w:trPr>
        <w:tc>
          <w:tcPr>
            <w:tcW w:w="2884" w:type="dxa"/>
          </w:tcPr>
          <w:p w14:paraId="6442283E" w14:textId="77777777" w:rsidR="000E5686" w:rsidRPr="007E0B31" w:rsidRDefault="000E5686" w:rsidP="000E5686">
            <w:pPr>
              <w:pStyle w:val="Arial11Bold"/>
              <w:rPr>
                <w:rFonts w:cs="Arial"/>
              </w:rPr>
            </w:pPr>
            <w:r>
              <w:lastRenderedPageBreak/>
              <w:t>Storage User</w:t>
            </w:r>
          </w:p>
        </w:tc>
        <w:tc>
          <w:tcPr>
            <w:tcW w:w="6634" w:type="dxa"/>
          </w:tcPr>
          <w:p w14:paraId="590EC982" w14:textId="77777777" w:rsidR="000E5686" w:rsidRDefault="000E5686" w:rsidP="000E5686">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0E5686" w:rsidRDefault="000E5686" w:rsidP="000E5686">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0E5686" w:rsidRPr="007E0B31" w:rsidRDefault="000E5686" w:rsidP="000E5686">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0E5686" w:rsidRPr="007E0B31" w14:paraId="00A4A935" w14:textId="77777777" w:rsidTr="56193979">
        <w:trPr>
          <w:cantSplit/>
        </w:trPr>
        <w:tc>
          <w:tcPr>
            <w:tcW w:w="2884" w:type="dxa"/>
          </w:tcPr>
          <w:p w14:paraId="5B112BC4" w14:textId="77777777" w:rsidR="000E5686" w:rsidRPr="007E0B31" w:rsidRDefault="000E5686" w:rsidP="000E5686">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0E5686" w:rsidRPr="007E0B31" w:rsidRDefault="000E5686" w:rsidP="000E5686">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0E5686" w:rsidRPr="007E0B31" w14:paraId="69833897" w14:textId="77777777" w:rsidTr="56193979">
        <w:trPr>
          <w:cantSplit/>
        </w:trPr>
        <w:tc>
          <w:tcPr>
            <w:tcW w:w="2884" w:type="dxa"/>
          </w:tcPr>
          <w:p w14:paraId="47FBFB0B" w14:textId="77777777" w:rsidR="000E5686" w:rsidRPr="007E0B31" w:rsidRDefault="000E5686" w:rsidP="000E5686">
            <w:pPr>
              <w:pStyle w:val="Arial11Bold"/>
              <w:rPr>
                <w:rFonts w:cs="Arial"/>
              </w:rPr>
            </w:pPr>
            <w:r w:rsidRPr="007E0B31">
              <w:rPr>
                <w:rFonts w:cs="Arial"/>
              </w:rPr>
              <w:t>Substantial Modification</w:t>
            </w:r>
          </w:p>
        </w:tc>
        <w:tc>
          <w:tcPr>
            <w:tcW w:w="6634" w:type="dxa"/>
          </w:tcPr>
          <w:p w14:paraId="28DAB5F5" w14:textId="1B8D727B" w:rsidR="000E5686" w:rsidRPr="007E0B31" w:rsidRDefault="000E5686" w:rsidP="000E5686">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0E5686" w:rsidRPr="007E0B31" w14:paraId="3B41007D" w14:textId="77777777" w:rsidTr="56193979">
        <w:trPr>
          <w:cantSplit/>
        </w:trPr>
        <w:tc>
          <w:tcPr>
            <w:tcW w:w="2884" w:type="dxa"/>
          </w:tcPr>
          <w:p w14:paraId="6A1EE8B9" w14:textId="77777777" w:rsidR="000E5686" w:rsidRPr="007E0B31" w:rsidRDefault="000E5686" w:rsidP="000E5686">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0E5686" w:rsidRPr="007E0B31" w:rsidRDefault="000E5686" w:rsidP="000E5686">
            <w:pPr>
              <w:pStyle w:val="TableArial11"/>
              <w:rPr>
                <w:rFonts w:cs="Arial"/>
              </w:rPr>
            </w:pPr>
            <w:r w:rsidRPr="007E0B31">
              <w:rPr>
                <w:rFonts w:cs="Arial"/>
              </w:rPr>
              <w:t>Any voltage greater than 200kV.</w:t>
            </w:r>
          </w:p>
        </w:tc>
      </w:tr>
      <w:tr w:rsidR="000E5686" w:rsidRPr="007E0B31" w14:paraId="207CFB67" w14:textId="77777777" w:rsidTr="56193979">
        <w:trPr>
          <w:cantSplit/>
        </w:trPr>
        <w:tc>
          <w:tcPr>
            <w:tcW w:w="2884" w:type="dxa"/>
          </w:tcPr>
          <w:p w14:paraId="47BC84B1" w14:textId="77777777" w:rsidR="000E5686" w:rsidRPr="007E0B31" w:rsidRDefault="000E5686" w:rsidP="000E5686">
            <w:pPr>
              <w:pStyle w:val="Arial11Bold"/>
              <w:rPr>
                <w:rFonts w:cs="Arial"/>
              </w:rPr>
            </w:pPr>
            <w:r w:rsidRPr="007E0B31">
              <w:rPr>
                <w:rFonts w:cs="Arial"/>
              </w:rPr>
              <w:t>Supplier</w:t>
            </w:r>
          </w:p>
        </w:tc>
        <w:tc>
          <w:tcPr>
            <w:tcW w:w="6634" w:type="dxa"/>
          </w:tcPr>
          <w:p w14:paraId="263B468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0E5686" w:rsidRPr="00EE567A" w:rsidRDefault="000E5686" w:rsidP="000E5686">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0E5686" w:rsidRPr="007E0B31" w14:paraId="17F58A80" w14:textId="77777777" w:rsidTr="56193979">
        <w:trPr>
          <w:cantSplit/>
        </w:trPr>
        <w:tc>
          <w:tcPr>
            <w:tcW w:w="2884" w:type="dxa"/>
          </w:tcPr>
          <w:p w14:paraId="75C55EEE" w14:textId="77777777" w:rsidR="000E5686" w:rsidRPr="007E0B31" w:rsidRDefault="000E5686" w:rsidP="000E5686">
            <w:pPr>
              <w:pStyle w:val="Arial11Bold"/>
              <w:rPr>
                <w:rFonts w:cs="Arial"/>
              </w:rPr>
            </w:pPr>
            <w:r w:rsidRPr="007E0B31">
              <w:rPr>
                <w:rFonts w:cs="Arial"/>
              </w:rPr>
              <w:t>Surplus</w:t>
            </w:r>
          </w:p>
        </w:tc>
        <w:tc>
          <w:tcPr>
            <w:tcW w:w="6634" w:type="dxa"/>
          </w:tcPr>
          <w:p w14:paraId="2FD7B95D" w14:textId="421BC578" w:rsidR="000E5686" w:rsidRPr="007E0B31" w:rsidRDefault="000E5686" w:rsidP="000E5686">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0E5686" w:rsidRPr="007E0B31" w:rsidRDefault="000E5686" w:rsidP="000E5686">
            <w:pPr>
              <w:pStyle w:val="TableArial11"/>
              <w:ind w:left="567" w:hanging="567"/>
              <w:rPr>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0E5686" w:rsidRPr="007E0B31" w:rsidRDefault="000E5686" w:rsidP="000E5686">
            <w:pPr>
              <w:pStyle w:val="TableArial11"/>
              <w:rPr>
                <w:rFonts w:cs="Arial"/>
              </w:rPr>
            </w:pPr>
          </w:p>
        </w:tc>
      </w:tr>
      <w:tr w:rsidR="000E5686" w:rsidRPr="007E0B31" w14:paraId="7F14BA30" w14:textId="77777777" w:rsidTr="56193979">
        <w:trPr>
          <w:cantSplit/>
        </w:trPr>
        <w:tc>
          <w:tcPr>
            <w:tcW w:w="2884" w:type="dxa"/>
          </w:tcPr>
          <w:p w14:paraId="41CEFC1C" w14:textId="77777777" w:rsidR="000E5686" w:rsidRPr="007E0B31" w:rsidRDefault="000E5686" w:rsidP="000E5686">
            <w:pPr>
              <w:pStyle w:val="Arial11Bold"/>
              <w:rPr>
                <w:rFonts w:cs="Arial"/>
              </w:rPr>
            </w:pPr>
            <w:r w:rsidRPr="007E0B31">
              <w:rPr>
                <w:rFonts w:cs="Arial"/>
              </w:rPr>
              <w:t>Synchronised</w:t>
            </w:r>
          </w:p>
        </w:tc>
        <w:tc>
          <w:tcPr>
            <w:tcW w:w="6634" w:type="dxa"/>
          </w:tcPr>
          <w:p w14:paraId="3CAA8D12"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0E5686" w:rsidRDefault="000E5686" w:rsidP="000E5686">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0E5686" w:rsidRPr="000F734A" w:rsidRDefault="000E5686" w:rsidP="000E5686"/>
          <w:p w14:paraId="75F2CFA4" w14:textId="7AF4E47E" w:rsidR="000E5686" w:rsidRPr="000F734A" w:rsidRDefault="000E5686" w:rsidP="000E5686">
            <w:pPr>
              <w:jc w:val="right"/>
            </w:pPr>
          </w:p>
        </w:tc>
      </w:tr>
      <w:tr w:rsidR="000E5686" w:rsidRPr="007E0B31" w14:paraId="17661C2E" w14:textId="77777777" w:rsidTr="56193979">
        <w:trPr>
          <w:cantSplit/>
        </w:trPr>
        <w:tc>
          <w:tcPr>
            <w:tcW w:w="2884" w:type="dxa"/>
          </w:tcPr>
          <w:p w14:paraId="36D58C8A" w14:textId="77777777" w:rsidR="000E5686" w:rsidRPr="007E0B31" w:rsidRDefault="000E5686" w:rsidP="000E5686">
            <w:pPr>
              <w:pStyle w:val="Arial11Bold"/>
              <w:rPr>
                <w:rFonts w:cs="Arial"/>
              </w:rPr>
            </w:pPr>
            <w:r w:rsidRPr="00DB341C">
              <w:rPr>
                <w:rFonts w:cs="Arial"/>
              </w:rPr>
              <w:t>Synchronous Electricity Storage Module</w:t>
            </w:r>
          </w:p>
        </w:tc>
        <w:tc>
          <w:tcPr>
            <w:tcW w:w="6634" w:type="dxa"/>
          </w:tcPr>
          <w:p w14:paraId="397D4FAB" w14:textId="77777777" w:rsidR="000E5686" w:rsidRPr="007E0B31" w:rsidRDefault="000E5686" w:rsidP="000E5686">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0E5686" w:rsidRPr="007E0B31" w14:paraId="52481EFC" w14:textId="77777777" w:rsidTr="56193979">
        <w:trPr>
          <w:cantSplit/>
        </w:trPr>
        <w:tc>
          <w:tcPr>
            <w:tcW w:w="2884" w:type="dxa"/>
          </w:tcPr>
          <w:p w14:paraId="4353C802" w14:textId="77777777" w:rsidR="000E5686" w:rsidRPr="007E0B31" w:rsidRDefault="000E5686" w:rsidP="000E5686">
            <w:pPr>
              <w:pStyle w:val="Arial11Bold"/>
              <w:rPr>
                <w:rFonts w:cs="Arial"/>
              </w:rPr>
            </w:pPr>
            <w:r w:rsidRPr="00DB341C">
              <w:rPr>
                <w:rFonts w:cs="Arial"/>
              </w:rPr>
              <w:lastRenderedPageBreak/>
              <w:t>Synchronous Electricity Storage Unit</w:t>
            </w:r>
          </w:p>
        </w:tc>
        <w:tc>
          <w:tcPr>
            <w:tcW w:w="6634" w:type="dxa"/>
          </w:tcPr>
          <w:p w14:paraId="002CD085" w14:textId="77777777" w:rsidR="000E5686" w:rsidRPr="007E0B31" w:rsidRDefault="000E5686" w:rsidP="000E5686">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0E5686" w:rsidRPr="007E0B31" w14:paraId="07EE0535" w14:textId="77777777" w:rsidTr="56193979">
        <w:trPr>
          <w:cantSplit/>
        </w:trPr>
        <w:tc>
          <w:tcPr>
            <w:tcW w:w="2884" w:type="dxa"/>
          </w:tcPr>
          <w:p w14:paraId="5937CE21" w14:textId="77777777" w:rsidR="000E5686" w:rsidRPr="007E0B31" w:rsidRDefault="000E5686" w:rsidP="000E5686">
            <w:pPr>
              <w:pStyle w:val="Arial11Bold"/>
              <w:rPr>
                <w:rFonts w:cs="Arial"/>
              </w:rPr>
            </w:pPr>
            <w:r w:rsidRPr="007E0B31">
              <w:rPr>
                <w:rFonts w:cs="Arial"/>
              </w:rPr>
              <w:t>Synchronising Generation</w:t>
            </w:r>
          </w:p>
        </w:tc>
        <w:tc>
          <w:tcPr>
            <w:tcW w:w="6634" w:type="dxa"/>
          </w:tcPr>
          <w:p w14:paraId="4CEBAA38" w14:textId="77777777" w:rsidR="000E5686" w:rsidRPr="007E0B31" w:rsidRDefault="000E5686" w:rsidP="000E5686">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0E5686" w:rsidRPr="007E0B31" w14:paraId="25ADF21B" w14:textId="77777777" w:rsidTr="56193979">
        <w:trPr>
          <w:cantSplit/>
        </w:trPr>
        <w:tc>
          <w:tcPr>
            <w:tcW w:w="2884" w:type="dxa"/>
          </w:tcPr>
          <w:p w14:paraId="514A7415" w14:textId="77777777" w:rsidR="000E5686" w:rsidRPr="007E0B31" w:rsidRDefault="000E5686" w:rsidP="000E5686">
            <w:pPr>
              <w:pStyle w:val="Arial11Bold"/>
              <w:rPr>
                <w:rFonts w:cs="Arial"/>
              </w:rPr>
            </w:pPr>
            <w:r w:rsidRPr="007E0B31">
              <w:rPr>
                <w:rFonts w:cs="Arial"/>
              </w:rPr>
              <w:t>Synchronising Group</w:t>
            </w:r>
          </w:p>
        </w:tc>
        <w:tc>
          <w:tcPr>
            <w:tcW w:w="6634" w:type="dxa"/>
          </w:tcPr>
          <w:p w14:paraId="30541B74" w14:textId="77777777" w:rsidR="000E5686" w:rsidRPr="007E0B31" w:rsidRDefault="000E5686" w:rsidP="000E5686">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0E5686" w:rsidRPr="007E0B31" w14:paraId="15108730" w14:textId="77777777" w:rsidTr="56193979">
        <w:trPr>
          <w:cantSplit/>
        </w:trPr>
        <w:tc>
          <w:tcPr>
            <w:tcW w:w="2884" w:type="dxa"/>
          </w:tcPr>
          <w:p w14:paraId="1D2DBBCB"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0E5686" w:rsidRPr="007E0B31" w:rsidRDefault="000E5686" w:rsidP="000E5686">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0E5686" w:rsidRPr="007E0B31" w14:paraId="5C3BD77A" w14:textId="77777777" w:rsidTr="56193979">
        <w:trPr>
          <w:cantSplit/>
        </w:trPr>
        <w:tc>
          <w:tcPr>
            <w:tcW w:w="2884" w:type="dxa"/>
          </w:tcPr>
          <w:p w14:paraId="361EF41C" w14:textId="77777777" w:rsidR="000E5686" w:rsidRPr="007E0B31" w:rsidRDefault="000E5686" w:rsidP="000E5686">
            <w:pPr>
              <w:pStyle w:val="Arial11Bold"/>
              <w:rPr>
                <w:rFonts w:cs="Arial"/>
              </w:rPr>
            </w:pPr>
            <w:r w:rsidRPr="007E0B31">
              <w:rPr>
                <w:rFonts w:cs="Arial"/>
              </w:rPr>
              <w:t>Synchronous Compensation</w:t>
            </w:r>
          </w:p>
        </w:tc>
        <w:tc>
          <w:tcPr>
            <w:tcW w:w="6634" w:type="dxa"/>
          </w:tcPr>
          <w:p w14:paraId="5C87AE70" w14:textId="77777777" w:rsidR="000E5686" w:rsidRPr="007E0B31" w:rsidRDefault="000E5686" w:rsidP="000E5686">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0E5686" w:rsidRPr="007E0B31" w14:paraId="09E76574" w14:textId="77777777" w:rsidTr="56193979">
        <w:trPr>
          <w:cantSplit/>
        </w:trPr>
        <w:tc>
          <w:tcPr>
            <w:tcW w:w="2884" w:type="dxa"/>
          </w:tcPr>
          <w:p w14:paraId="7AD1E9C5" w14:textId="20EE06FA" w:rsidR="000E5686" w:rsidRPr="007E0B31" w:rsidRDefault="000E5686" w:rsidP="000E5686">
            <w:pPr>
              <w:pStyle w:val="Arial11Bold"/>
              <w:rPr>
                <w:rFonts w:cs="Arial"/>
              </w:rPr>
            </w:pPr>
            <w:r>
              <w:t>Synchronous Compensation Equipment</w:t>
            </w:r>
          </w:p>
        </w:tc>
        <w:tc>
          <w:tcPr>
            <w:tcW w:w="6634" w:type="dxa"/>
          </w:tcPr>
          <w:p w14:paraId="6202363B" w14:textId="06D11D6B" w:rsidR="000E5686" w:rsidRPr="007E0B31" w:rsidRDefault="000E5686" w:rsidP="000E5686">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0E5686" w:rsidRPr="007E0B31" w14:paraId="44891D1E" w14:textId="77777777" w:rsidTr="56193979">
        <w:trPr>
          <w:cantSplit/>
        </w:trPr>
        <w:tc>
          <w:tcPr>
            <w:tcW w:w="2884" w:type="dxa"/>
          </w:tcPr>
          <w:p w14:paraId="2C8F33FD" w14:textId="6717B83A" w:rsidR="000E5686" w:rsidRPr="007E0B31" w:rsidRDefault="000E5686" w:rsidP="000E5686">
            <w:pPr>
              <w:pStyle w:val="Arial11Bold"/>
              <w:rPr>
                <w:rFonts w:cs="Arial"/>
              </w:rPr>
            </w:pPr>
            <w:r>
              <w:t>Synchronous Electricity Storage Module</w:t>
            </w:r>
          </w:p>
        </w:tc>
        <w:tc>
          <w:tcPr>
            <w:tcW w:w="6634" w:type="dxa"/>
          </w:tcPr>
          <w:p w14:paraId="0CCA3613" w14:textId="3A085331" w:rsidR="000E5686" w:rsidRPr="007E0B31" w:rsidRDefault="000E5686" w:rsidP="000E5686">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0E5686" w:rsidRPr="007E0B31" w14:paraId="2D43A999" w14:textId="77777777" w:rsidTr="56193979">
        <w:trPr>
          <w:cantSplit/>
        </w:trPr>
        <w:tc>
          <w:tcPr>
            <w:tcW w:w="2884" w:type="dxa"/>
          </w:tcPr>
          <w:p w14:paraId="4F1100D1" w14:textId="1B9A5EDA" w:rsidR="000E5686" w:rsidRPr="007E0B31" w:rsidRDefault="000E5686" w:rsidP="000E5686">
            <w:pPr>
              <w:pStyle w:val="Arial11Bold"/>
              <w:rPr>
                <w:rFonts w:cs="Arial"/>
              </w:rPr>
            </w:pPr>
            <w:r>
              <w:t>Synchronous Electricity Storage Unit</w:t>
            </w:r>
          </w:p>
        </w:tc>
        <w:tc>
          <w:tcPr>
            <w:tcW w:w="6634" w:type="dxa"/>
          </w:tcPr>
          <w:p w14:paraId="5A5941F1" w14:textId="7A431EFA" w:rsidR="000E5686" w:rsidRPr="007E0B31" w:rsidRDefault="000E5686" w:rsidP="000E5686">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0E5686" w:rsidRPr="007E0B31" w14:paraId="7B664425" w14:textId="77777777" w:rsidTr="56193979">
        <w:trPr>
          <w:cantSplit/>
        </w:trPr>
        <w:tc>
          <w:tcPr>
            <w:tcW w:w="2884" w:type="dxa"/>
          </w:tcPr>
          <w:p w14:paraId="29B76C12" w14:textId="61773681" w:rsidR="000E5686" w:rsidRPr="007E0B31" w:rsidRDefault="000E5686" w:rsidP="000E5686">
            <w:pPr>
              <w:pStyle w:val="Arial11Bold"/>
              <w:rPr>
                <w:rFonts w:cs="Arial"/>
              </w:rPr>
            </w:pPr>
            <w:r>
              <w:t>Synchronous Flywheel</w:t>
            </w:r>
          </w:p>
        </w:tc>
        <w:tc>
          <w:tcPr>
            <w:tcW w:w="6634" w:type="dxa"/>
          </w:tcPr>
          <w:p w14:paraId="7CB9B51E" w14:textId="65FF6627" w:rsidR="000E5686" w:rsidRPr="007E0B31" w:rsidRDefault="000E5686" w:rsidP="000E5686">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0E5686" w:rsidRPr="007E0B31" w14:paraId="019A8B7A" w14:textId="77777777" w:rsidTr="56193979">
        <w:trPr>
          <w:cantSplit/>
        </w:trPr>
        <w:tc>
          <w:tcPr>
            <w:tcW w:w="2884" w:type="dxa"/>
          </w:tcPr>
          <w:p w14:paraId="7EC64686" w14:textId="77777777" w:rsidR="000E5686" w:rsidRPr="007E0B31" w:rsidRDefault="000E5686" w:rsidP="000E5686">
            <w:pPr>
              <w:pStyle w:val="Arial11Bold"/>
              <w:rPr>
                <w:rFonts w:cs="Arial"/>
              </w:rPr>
            </w:pPr>
            <w:r w:rsidRPr="007E0B31">
              <w:rPr>
                <w:rFonts w:cs="Arial"/>
              </w:rPr>
              <w:t>Synchronous Generating Unit</w:t>
            </w:r>
          </w:p>
        </w:tc>
        <w:tc>
          <w:tcPr>
            <w:tcW w:w="6634" w:type="dxa"/>
          </w:tcPr>
          <w:p w14:paraId="178C6F67" w14:textId="77777777" w:rsidR="000E5686" w:rsidRPr="007E0B31" w:rsidRDefault="000E5686" w:rsidP="000E5686">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0E5686" w:rsidRPr="007E0B31" w14:paraId="27E5B6F9" w14:textId="77777777" w:rsidTr="56193979">
        <w:trPr>
          <w:cantSplit/>
        </w:trPr>
        <w:tc>
          <w:tcPr>
            <w:tcW w:w="2884" w:type="dxa"/>
          </w:tcPr>
          <w:p w14:paraId="20E57E9F" w14:textId="77777777" w:rsidR="000E5686" w:rsidRPr="007E0B31" w:rsidRDefault="000E5686" w:rsidP="000E5686">
            <w:pPr>
              <w:pStyle w:val="Arial11Bold"/>
              <w:rPr>
                <w:rFonts w:cs="Arial"/>
              </w:rPr>
            </w:pPr>
            <w:r w:rsidRPr="007E0B31">
              <w:rPr>
                <w:rFonts w:cs="Arial"/>
              </w:rPr>
              <w:t>Synchronous Generating Unit Performance Chart</w:t>
            </w:r>
          </w:p>
        </w:tc>
        <w:tc>
          <w:tcPr>
            <w:tcW w:w="6634" w:type="dxa"/>
          </w:tcPr>
          <w:p w14:paraId="1F374F30" w14:textId="4EB5627D" w:rsidR="000E5686" w:rsidRPr="007E0B31" w:rsidRDefault="000E5686" w:rsidP="000E5686">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0E5686" w:rsidRPr="007E0B31" w14:paraId="4145DF38" w14:textId="77777777" w:rsidTr="56193979">
        <w:trPr>
          <w:cantSplit/>
        </w:trPr>
        <w:tc>
          <w:tcPr>
            <w:tcW w:w="2884" w:type="dxa"/>
          </w:tcPr>
          <w:p w14:paraId="32A93813"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lastRenderedPageBreak/>
              <w:t>Synchronous Power-Generating Module</w:t>
            </w:r>
          </w:p>
        </w:tc>
        <w:tc>
          <w:tcPr>
            <w:tcW w:w="6634" w:type="dxa"/>
          </w:tcPr>
          <w:p w14:paraId="20D90948" w14:textId="6579D802" w:rsidR="000E5686" w:rsidRPr="007E0B31" w:rsidRDefault="000E5686" w:rsidP="000E5686">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0E5686" w:rsidRPr="007E0B31" w14:paraId="4A56AE2F" w14:textId="77777777" w:rsidTr="56193979">
        <w:trPr>
          <w:cantSplit/>
        </w:trPr>
        <w:tc>
          <w:tcPr>
            <w:tcW w:w="2884" w:type="dxa"/>
          </w:tcPr>
          <w:p w14:paraId="30913130"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0E5686" w:rsidRPr="007E0B31" w14:paraId="580C9961" w14:textId="77777777" w:rsidTr="56193979">
        <w:trPr>
          <w:cantSplit/>
        </w:trPr>
        <w:tc>
          <w:tcPr>
            <w:tcW w:w="2884" w:type="dxa"/>
          </w:tcPr>
          <w:p w14:paraId="7A652147"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0E5686" w:rsidRPr="007E0B31" w14:paraId="2F063EF7" w14:textId="77777777" w:rsidTr="56193979">
        <w:trPr>
          <w:cantSplit/>
        </w:trPr>
        <w:tc>
          <w:tcPr>
            <w:tcW w:w="2884" w:type="dxa"/>
          </w:tcPr>
          <w:p w14:paraId="7665134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0E5686" w:rsidRPr="007E0B31" w14:paraId="7CE97EC2" w14:textId="77777777" w:rsidTr="56193979">
        <w:trPr>
          <w:cantSplit/>
        </w:trPr>
        <w:tc>
          <w:tcPr>
            <w:tcW w:w="2884" w:type="dxa"/>
          </w:tcPr>
          <w:p w14:paraId="1DAA4D78" w14:textId="77777777" w:rsidR="000E5686" w:rsidRPr="007E0B31" w:rsidRDefault="000E5686" w:rsidP="000E5686">
            <w:pPr>
              <w:pStyle w:val="Arial11Bold"/>
              <w:rPr>
                <w:rFonts w:cs="Arial"/>
              </w:rPr>
            </w:pPr>
            <w:r w:rsidRPr="007E0B31">
              <w:rPr>
                <w:rFonts w:cs="Arial"/>
              </w:rPr>
              <w:t>Synchronous Speed</w:t>
            </w:r>
          </w:p>
        </w:tc>
        <w:tc>
          <w:tcPr>
            <w:tcW w:w="6634" w:type="dxa"/>
          </w:tcPr>
          <w:p w14:paraId="296AAFDD" w14:textId="77777777" w:rsidR="000E5686" w:rsidRPr="007E0B31" w:rsidRDefault="000E5686" w:rsidP="000E5686">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0E5686" w:rsidRPr="007E0B31" w14:paraId="46A121A4" w14:textId="77777777" w:rsidTr="56193979">
        <w:trPr>
          <w:cantSplit/>
        </w:trPr>
        <w:tc>
          <w:tcPr>
            <w:tcW w:w="2884" w:type="dxa"/>
          </w:tcPr>
          <w:p w14:paraId="24B0D1A3" w14:textId="77777777" w:rsidR="000E5686" w:rsidRPr="007E0B31" w:rsidRDefault="000E5686" w:rsidP="000E5686">
            <w:pPr>
              <w:pStyle w:val="Arial11Bold"/>
              <w:rPr>
                <w:rFonts w:cs="Arial"/>
              </w:rPr>
            </w:pPr>
            <w:r w:rsidRPr="007E0B31">
              <w:rPr>
                <w:rFonts w:cs="Arial"/>
              </w:rPr>
              <w:t>System</w:t>
            </w:r>
          </w:p>
        </w:tc>
        <w:tc>
          <w:tcPr>
            <w:tcW w:w="6634" w:type="dxa"/>
          </w:tcPr>
          <w:p w14:paraId="2E67291E"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0E5686" w:rsidRPr="007E0B31" w14:paraId="198C9C42" w14:textId="77777777" w:rsidTr="56193979">
        <w:trPr>
          <w:cantSplit/>
        </w:trPr>
        <w:tc>
          <w:tcPr>
            <w:tcW w:w="2884" w:type="dxa"/>
          </w:tcPr>
          <w:p w14:paraId="2E945DD5" w14:textId="77777777" w:rsidR="000E5686" w:rsidRPr="007E0B31" w:rsidRDefault="000E5686" w:rsidP="000E5686">
            <w:pPr>
              <w:pStyle w:val="Arial11Bold"/>
              <w:rPr>
                <w:rFonts w:cs="Arial"/>
              </w:rPr>
            </w:pPr>
            <w:r w:rsidRPr="007E0B31">
              <w:rPr>
                <w:rFonts w:cs="Arial"/>
              </w:rPr>
              <w:t>System Ancillary Services</w:t>
            </w:r>
          </w:p>
        </w:tc>
        <w:tc>
          <w:tcPr>
            <w:tcW w:w="6634" w:type="dxa"/>
          </w:tcPr>
          <w:p w14:paraId="0CE07246" w14:textId="77777777" w:rsidR="000E5686" w:rsidRPr="007E0B31" w:rsidRDefault="000E5686" w:rsidP="000E5686">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0E5686" w:rsidRPr="007E0B31" w14:paraId="778725C7" w14:textId="77777777" w:rsidTr="56193979">
        <w:trPr>
          <w:cantSplit/>
        </w:trPr>
        <w:tc>
          <w:tcPr>
            <w:tcW w:w="2884" w:type="dxa"/>
          </w:tcPr>
          <w:p w14:paraId="425345A0" w14:textId="77777777" w:rsidR="000E5686" w:rsidRPr="007E0B31" w:rsidRDefault="000E5686" w:rsidP="000E5686">
            <w:pPr>
              <w:pStyle w:val="Arial11Bold"/>
              <w:rPr>
                <w:rFonts w:cs="Arial"/>
              </w:rPr>
            </w:pPr>
            <w:r w:rsidRPr="007E0B31">
              <w:rPr>
                <w:rFonts w:cs="Arial"/>
              </w:rPr>
              <w:t>System Constraint</w:t>
            </w:r>
          </w:p>
        </w:tc>
        <w:tc>
          <w:tcPr>
            <w:tcW w:w="6634" w:type="dxa"/>
          </w:tcPr>
          <w:p w14:paraId="0FA2E711" w14:textId="77777777" w:rsidR="000E5686" w:rsidRPr="007E0B31" w:rsidRDefault="000E5686" w:rsidP="000E5686">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0E5686" w:rsidRPr="007E0B31" w14:paraId="6A6B0B8D" w14:textId="77777777" w:rsidTr="56193979">
        <w:trPr>
          <w:cantSplit/>
        </w:trPr>
        <w:tc>
          <w:tcPr>
            <w:tcW w:w="2884" w:type="dxa"/>
          </w:tcPr>
          <w:p w14:paraId="16C142C0" w14:textId="77777777" w:rsidR="000E5686" w:rsidRPr="007E0B31" w:rsidRDefault="000E5686" w:rsidP="000E5686">
            <w:pPr>
              <w:pStyle w:val="Arial11Bold"/>
              <w:rPr>
                <w:rFonts w:cs="Arial"/>
              </w:rPr>
            </w:pPr>
            <w:r w:rsidRPr="007E0B31">
              <w:rPr>
                <w:rFonts w:cs="Arial"/>
              </w:rPr>
              <w:t>System Constrained Capacity</w:t>
            </w:r>
          </w:p>
        </w:tc>
        <w:tc>
          <w:tcPr>
            <w:tcW w:w="6634" w:type="dxa"/>
          </w:tcPr>
          <w:p w14:paraId="0F2A722E" w14:textId="77777777" w:rsidR="000E5686" w:rsidRPr="007E0B31" w:rsidRDefault="000E5686" w:rsidP="000E5686">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0E5686" w:rsidRPr="007E0B31" w14:paraId="2DCCEFE3" w14:textId="77777777" w:rsidTr="56193979">
        <w:trPr>
          <w:cantSplit/>
        </w:trPr>
        <w:tc>
          <w:tcPr>
            <w:tcW w:w="2884" w:type="dxa"/>
          </w:tcPr>
          <w:p w14:paraId="27A70CF2" w14:textId="77777777" w:rsidR="000E5686" w:rsidRPr="007E0B31" w:rsidRDefault="000E5686" w:rsidP="000E5686">
            <w:pPr>
              <w:pStyle w:val="Arial11Bold"/>
              <w:rPr>
                <w:rFonts w:cs="Arial"/>
              </w:rPr>
            </w:pPr>
            <w:r w:rsidRPr="007E0B31">
              <w:rPr>
                <w:rFonts w:cs="Arial"/>
              </w:rPr>
              <w:t>System Constraint Group</w:t>
            </w:r>
          </w:p>
        </w:tc>
        <w:tc>
          <w:tcPr>
            <w:tcW w:w="6634" w:type="dxa"/>
          </w:tcPr>
          <w:p w14:paraId="4EA868E5" w14:textId="77777777" w:rsidR="000E5686" w:rsidRPr="007E0B31" w:rsidRDefault="000E5686" w:rsidP="000E5686">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0E5686" w:rsidRPr="007E0B31" w14:paraId="6A7E13AA" w14:textId="77777777" w:rsidTr="56193979">
        <w:trPr>
          <w:cantSplit/>
        </w:trPr>
        <w:tc>
          <w:tcPr>
            <w:tcW w:w="2884" w:type="dxa"/>
          </w:tcPr>
          <w:p w14:paraId="58BAEEED" w14:textId="182D3352" w:rsidR="000E5686" w:rsidRPr="007E0B31" w:rsidRDefault="000E5686" w:rsidP="000E5686">
            <w:pPr>
              <w:pStyle w:val="Arial11Bold"/>
              <w:rPr>
                <w:rFonts w:cs="Arial"/>
              </w:rPr>
            </w:pPr>
            <w:r w:rsidRPr="00636020">
              <w:rPr>
                <w:bCs/>
              </w:rPr>
              <w:t>System Defence Plan</w:t>
            </w:r>
          </w:p>
        </w:tc>
        <w:tc>
          <w:tcPr>
            <w:tcW w:w="6634" w:type="dxa"/>
          </w:tcPr>
          <w:p w14:paraId="166CE446" w14:textId="3D8DFA81" w:rsidR="000E5686" w:rsidRPr="007E0B31" w:rsidRDefault="000E5686" w:rsidP="000E5686">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0E5686" w:rsidRPr="007E0B31" w14:paraId="4B0C4096" w14:textId="77777777" w:rsidTr="56193979">
        <w:trPr>
          <w:cantSplit/>
        </w:trPr>
        <w:tc>
          <w:tcPr>
            <w:tcW w:w="2884" w:type="dxa"/>
          </w:tcPr>
          <w:p w14:paraId="2A1B9103" w14:textId="77777777" w:rsidR="000E5686" w:rsidRPr="007E0B31" w:rsidRDefault="000E5686" w:rsidP="000E5686">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0E5686" w:rsidRPr="007E0B31" w:rsidRDefault="000E5686" w:rsidP="000E5686">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0E5686" w:rsidRPr="007E0B31" w:rsidRDefault="000E5686" w:rsidP="000E5686">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0E5686" w:rsidRPr="007E0B31" w:rsidRDefault="000E5686" w:rsidP="000E5686">
            <w:pPr>
              <w:pStyle w:val="TableArial11"/>
              <w:rPr>
                <w:rFonts w:cs="Arial"/>
              </w:rPr>
            </w:pPr>
            <w:r w:rsidRPr="007E0B31">
              <w:rPr>
                <w:rFonts w:cs="Arial"/>
              </w:rPr>
              <w:t>Where:</w:t>
            </w:r>
          </w:p>
          <w:p w14:paraId="1D419929" w14:textId="77777777" w:rsidR="000E5686" w:rsidRPr="007E0B31" w:rsidRDefault="000E5686" w:rsidP="000E5686">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0E5686" w:rsidRPr="007E0B31" w:rsidRDefault="000E5686" w:rsidP="000E5686">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0E5686" w:rsidRPr="007E0B31" w14:paraId="4B14F526" w14:textId="77777777" w:rsidTr="56193979">
        <w:trPr>
          <w:cantSplit/>
        </w:trPr>
        <w:tc>
          <w:tcPr>
            <w:tcW w:w="2884" w:type="dxa"/>
          </w:tcPr>
          <w:p w14:paraId="3549E3D2" w14:textId="77777777" w:rsidR="000E5686" w:rsidRPr="007E0B31" w:rsidRDefault="000E5686" w:rsidP="000E5686">
            <w:pPr>
              <w:pStyle w:val="Arial11Bold"/>
              <w:rPr>
                <w:rFonts w:cs="Arial"/>
              </w:rPr>
            </w:pPr>
            <w:r>
              <w:rPr>
                <w:rFonts w:cs="Arial"/>
                <w:shd w:val="clear" w:color="auto" w:fill="FAF9F8"/>
              </w:rPr>
              <w:t>System Incidents Report</w:t>
            </w:r>
          </w:p>
        </w:tc>
        <w:tc>
          <w:tcPr>
            <w:tcW w:w="6634" w:type="dxa"/>
          </w:tcPr>
          <w:p w14:paraId="6EB5AF5A" w14:textId="77777777" w:rsidR="000E5686" w:rsidRPr="007E0B31" w:rsidRDefault="000E5686" w:rsidP="000E5686">
            <w:pPr>
              <w:pStyle w:val="TableArial11"/>
              <w:rPr>
                <w:rFonts w:cs="Arial"/>
              </w:rPr>
            </w:pPr>
            <w:r>
              <w:rPr>
                <w:rFonts w:cs="Arial"/>
                <w:shd w:val="clear" w:color="auto" w:fill="FAF9F8"/>
              </w:rPr>
              <w:t xml:space="preserve">A report submitted to the GCRP </w:t>
            </w:r>
            <w:proofErr w:type="gramStart"/>
            <w:r>
              <w:rPr>
                <w:rFonts w:cs="Arial"/>
                <w:shd w:val="clear" w:color="auto" w:fill="FAF9F8"/>
              </w:rPr>
              <w:t>on a monthly basis</w:t>
            </w:r>
            <w:proofErr w:type="gramEnd"/>
            <w:r>
              <w:rPr>
                <w:rFonts w:cs="Arial"/>
                <w:shd w:val="clear" w:color="auto" w:fill="FAF9F8"/>
              </w:rPr>
              <w:t xml:space="preserve">,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0E5686" w:rsidRPr="007E0B31" w14:paraId="64E976F1" w14:textId="77777777" w:rsidTr="56193979">
        <w:trPr>
          <w:cantSplit/>
        </w:trPr>
        <w:tc>
          <w:tcPr>
            <w:tcW w:w="2884" w:type="dxa"/>
          </w:tcPr>
          <w:p w14:paraId="3016A7F7" w14:textId="77777777" w:rsidR="000E5686" w:rsidRPr="007E0B31" w:rsidRDefault="000E5686" w:rsidP="000E5686">
            <w:pPr>
              <w:pStyle w:val="Arial11Bold"/>
              <w:rPr>
                <w:rFonts w:cs="Arial"/>
              </w:rPr>
            </w:pPr>
            <w:r w:rsidRPr="007E0B31">
              <w:rPr>
                <w:rFonts w:cs="Arial"/>
              </w:rPr>
              <w:lastRenderedPageBreak/>
              <w:t>System Margin</w:t>
            </w:r>
          </w:p>
        </w:tc>
        <w:tc>
          <w:tcPr>
            <w:tcW w:w="6634" w:type="dxa"/>
          </w:tcPr>
          <w:p w14:paraId="703670AA" w14:textId="77777777" w:rsidR="000E5686" w:rsidRPr="007E0B31" w:rsidRDefault="000E5686" w:rsidP="000E5686">
            <w:pPr>
              <w:pStyle w:val="TableArial11"/>
              <w:rPr>
                <w:rFonts w:cs="Arial"/>
              </w:rPr>
            </w:pPr>
            <w:r w:rsidRPr="007E0B31">
              <w:rPr>
                <w:rFonts w:cs="Arial"/>
              </w:rPr>
              <w:t xml:space="preserve">The margin in any period between </w:t>
            </w:r>
          </w:p>
          <w:p w14:paraId="738D23F7"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0E5686" w:rsidRPr="007E0B31" w:rsidRDefault="000E5686" w:rsidP="000E5686">
            <w:pPr>
              <w:pStyle w:val="TableArial11"/>
              <w:rPr>
                <w:rFonts w:cs="Arial"/>
                <w:b/>
              </w:rPr>
            </w:pPr>
            <w:r w:rsidRPr="007E0B31">
              <w:rPr>
                <w:rFonts w:cs="Arial"/>
              </w:rPr>
              <w:t>for that period.</w:t>
            </w:r>
          </w:p>
        </w:tc>
      </w:tr>
      <w:tr w:rsidR="000E5686" w:rsidRPr="007E0B31" w14:paraId="3099E31F" w14:textId="77777777" w:rsidTr="56193979">
        <w:trPr>
          <w:cantSplit/>
        </w:trPr>
        <w:tc>
          <w:tcPr>
            <w:tcW w:w="2884" w:type="dxa"/>
          </w:tcPr>
          <w:p w14:paraId="6B84F741" w14:textId="77777777" w:rsidR="000E5686" w:rsidRPr="007E0B31" w:rsidRDefault="000E5686" w:rsidP="000E5686">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0E5686" w:rsidRPr="007E0B31" w:rsidRDefault="000E5686" w:rsidP="000E5686">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0E5686" w:rsidRPr="007E0B31" w14:paraId="3D29B4B3" w14:textId="77777777" w:rsidTr="56193979">
        <w:trPr>
          <w:cantSplit/>
        </w:trPr>
        <w:tc>
          <w:tcPr>
            <w:tcW w:w="2884" w:type="dxa"/>
          </w:tcPr>
          <w:p w14:paraId="1AAAE1F3" w14:textId="77777777" w:rsidR="000E5686" w:rsidRPr="007E0B31" w:rsidRDefault="000E5686" w:rsidP="000E5686">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0E5686" w:rsidRPr="007E0B31" w14:paraId="3847C81E" w14:textId="77777777" w:rsidTr="56193979">
        <w:trPr>
          <w:cantSplit/>
        </w:trPr>
        <w:tc>
          <w:tcPr>
            <w:tcW w:w="2884" w:type="dxa"/>
          </w:tcPr>
          <w:p w14:paraId="7FC4DAB5" w14:textId="7005E6F4" w:rsidR="000E5686" w:rsidRPr="007E0B31" w:rsidRDefault="000E5686" w:rsidP="000E5686">
            <w:pPr>
              <w:pStyle w:val="Arial11Bold"/>
              <w:rPr>
                <w:rFonts w:cs="Arial"/>
              </w:rPr>
            </w:pPr>
            <w:r w:rsidRPr="00636020">
              <w:rPr>
                <w:bCs/>
              </w:rPr>
              <w:t>System Restoration Plan</w:t>
            </w:r>
          </w:p>
        </w:tc>
        <w:tc>
          <w:tcPr>
            <w:tcW w:w="6634" w:type="dxa"/>
          </w:tcPr>
          <w:p w14:paraId="3E074751" w14:textId="0B79F36A" w:rsidR="000E5686" w:rsidRPr="007E0B31" w:rsidRDefault="000E5686" w:rsidP="000E5686">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0E5686" w:rsidRPr="007E0B31" w14:paraId="6694953E" w14:textId="77777777" w:rsidTr="56193979">
        <w:trPr>
          <w:cantSplit/>
        </w:trPr>
        <w:tc>
          <w:tcPr>
            <w:tcW w:w="2884" w:type="dxa"/>
          </w:tcPr>
          <w:p w14:paraId="04061391" w14:textId="77777777" w:rsidR="000E5686" w:rsidRPr="007E0B31" w:rsidRDefault="000E5686" w:rsidP="000E5686">
            <w:pPr>
              <w:pStyle w:val="Arial11Bold"/>
              <w:rPr>
                <w:rFonts w:cs="Arial"/>
              </w:rPr>
            </w:pPr>
            <w:r w:rsidRPr="007E0B31">
              <w:rPr>
                <w:rFonts w:cs="Arial"/>
              </w:rPr>
              <w:t>System Telephony</w:t>
            </w:r>
          </w:p>
        </w:tc>
        <w:tc>
          <w:tcPr>
            <w:tcW w:w="6634" w:type="dxa"/>
          </w:tcPr>
          <w:p w14:paraId="782961A9" w14:textId="21A139B2" w:rsidR="000E5686" w:rsidRPr="007E0B31" w:rsidRDefault="007A36ED" w:rsidP="000E5686">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the </w:t>
            </w:r>
            <w:r w:rsidRPr="00AC7BEB">
              <w:rPr>
                <w:rFonts w:cs="Arial"/>
                <w:b/>
              </w:rPr>
              <w:t>Relevant</w:t>
            </w:r>
            <w:r>
              <w:rPr>
                <w:rFonts w:cs="Arial"/>
                <w:b/>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w:t>
            </w:r>
            <w:proofErr w:type="gramStart"/>
            <w:r w:rsidRPr="007E0B31">
              <w:rPr>
                <w:rFonts w:cs="Arial"/>
              </w:rPr>
              <w:t xml:space="preserve">normal </w:t>
            </w:r>
            <w:r>
              <w:rPr>
                <w:rFonts w:cs="Arial"/>
              </w:rPr>
              <w:t xml:space="preserve"> and</w:t>
            </w:r>
            <w:proofErr w:type="gramEnd"/>
            <w:r>
              <w:rPr>
                <w:rFonts w:cs="Arial"/>
              </w:rPr>
              <w:t xml:space="preserve"> </w:t>
            </w:r>
            <w:r w:rsidRPr="007E0B31">
              <w:rPr>
                <w:rFonts w:cs="Arial"/>
              </w:rPr>
              <w:t>emergency operating conditions.</w:t>
            </w:r>
          </w:p>
        </w:tc>
      </w:tr>
      <w:tr w:rsidR="000E5686" w:rsidRPr="007E0B31" w14:paraId="7CE86D0C" w14:textId="77777777" w:rsidTr="56193979">
        <w:trPr>
          <w:cantSplit/>
        </w:trPr>
        <w:tc>
          <w:tcPr>
            <w:tcW w:w="2884" w:type="dxa"/>
          </w:tcPr>
          <w:p w14:paraId="6D2E474F" w14:textId="77777777" w:rsidR="000E5686" w:rsidRPr="007E0B31" w:rsidRDefault="000E5686" w:rsidP="000E5686">
            <w:pPr>
              <w:pStyle w:val="Arial11Bold"/>
              <w:rPr>
                <w:rFonts w:cs="Arial"/>
              </w:rPr>
            </w:pPr>
            <w:r w:rsidRPr="007E0B31">
              <w:rPr>
                <w:rFonts w:cs="Arial"/>
              </w:rPr>
              <w:t>System Tests</w:t>
            </w:r>
          </w:p>
        </w:tc>
        <w:tc>
          <w:tcPr>
            <w:tcW w:w="6634" w:type="dxa"/>
          </w:tcPr>
          <w:p w14:paraId="23728F19" w14:textId="77777777" w:rsidR="000E5686" w:rsidRPr="007E0B31" w:rsidRDefault="000E5686" w:rsidP="000E5686">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0E5686" w:rsidRPr="007E0B31" w14:paraId="08C1037D" w14:textId="77777777" w:rsidTr="56193979">
        <w:trPr>
          <w:cantSplit/>
        </w:trPr>
        <w:tc>
          <w:tcPr>
            <w:tcW w:w="2884" w:type="dxa"/>
          </w:tcPr>
          <w:p w14:paraId="7BAC63AF" w14:textId="77777777" w:rsidR="000E5686" w:rsidRPr="007E0B31" w:rsidRDefault="000E5686" w:rsidP="000E5686">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0E5686" w:rsidRPr="007E0B31" w:rsidRDefault="000E5686" w:rsidP="000E5686">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0E5686" w:rsidRPr="007E0B31" w14:paraId="0CFD31AD" w14:textId="77777777" w:rsidTr="56193979">
        <w:trPr>
          <w:cantSplit/>
        </w:trPr>
        <w:tc>
          <w:tcPr>
            <w:tcW w:w="2884" w:type="dxa"/>
          </w:tcPr>
          <w:p w14:paraId="6FAF95FE" w14:textId="77777777" w:rsidR="000E5686" w:rsidRPr="007E0B31" w:rsidRDefault="000E5686" w:rsidP="000E5686">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0E5686" w:rsidRPr="007E0B31" w:rsidRDefault="000E5686" w:rsidP="000E5686">
            <w:pPr>
              <w:pStyle w:val="TableArial11"/>
              <w:rPr>
                <w:rFonts w:cs="Arial"/>
              </w:rPr>
            </w:pPr>
            <w:bookmarkStart w:id="127"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27"/>
            <w:r w:rsidRPr="007E0B31">
              <w:rPr>
                <w:rFonts w:cs="Arial"/>
              </w:rPr>
              <w:t>.</w:t>
            </w:r>
          </w:p>
        </w:tc>
      </w:tr>
      <w:tr w:rsidR="000E5686" w:rsidRPr="007E0B31" w14:paraId="1DA61D3F" w14:textId="77777777" w:rsidTr="56193979">
        <w:trPr>
          <w:cantSplit/>
        </w:trPr>
        <w:tc>
          <w:tcPr>
            <w:tcW w:w="2884" w:type="dxa"/>
          </w:tcPr>
          <w:p w14:paraId="68676C7F" w14:textId="77777777" w:rsidR="000E5686" w:rsidRPr="007E0B31" w:rsidRDefault="000E5686" w:rsidP="000E5686">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0E5686" w:rsidRPr="007E0B31" w:rsidRDefault="000E5686" w:rsidP="000E5686">
            <w:pPr>
              <w:pStyle w:val="TableArial11"/>
              <w:rPr>
                <w:rFonts w:cs="Arial"/>
              </w:rPr>
            </w:pPr>
            <w:bookmarkStart w:id="128"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128"/>
          </w:p>
        </w:tc>
      </w:tr>
      <w:tr w:rsidR="000E5686" w:rsidRPr="007E0B31" w14:paraId="5E31ADD9" w14:textId="77777777" w:rsidTr="56193979">
        <w:trPr>
          <w:cantSplit/>
        </w:trPr>
        <w:tc>
          <w:tcPr>
            <w:tcW w:w="2884" w:type="dxa"/>
          </w:tcPr>
          <w:p w14:paraId="0CFAE3A8" w14:textId="77777777" w:rsidR="000E5686" w:rsidRPr="007E0B31" w:rsidRDefault="000E5686" w:rsidP="000E5686">
            <w:pPr>
              <w:pStyle w:val="Arial11Bold"/>
              <w:rPr>
                <w:rFonts w:cs="Arial"/>
              </w:rPr>
            </w:pPr>
            <w:r w:rsidRPr="007E0B31">
              <w:rPr>
                <w:rFonts w:cs="Arial"/>
              </w:rPr>
              <w:lastRenderedPageBreak/>
              <w:t>Target Frequency</w:t>
            </w:r>
          </w:p>
        </w:tc>
        <w:tc>
          <w:tcPr>
            <w:tcW w:w="6634" w:type="dxa"/>
          </w:tcPr>
          <w:p w14:paraId="0FFC5410" w14:textId="0DE1412A" w:rsidR="000E5686" w:rsidRPr="007E0B31" w:rsidRDefault="000E5686" w:rsidP="000E5686">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0E5686" w:rsidRPr="007E0B31" w14:paraId="33638CB5" w14:textId="77777777" w:rsidTr="56193979">
        <w:trPr>
          <w:cantSplit/>
        </w:trPr>
        <w:tc>
          <w:tcPr>
            <w:tcW w:w="2884" w:type="dxa"/>
          </w:tcPr>
          <w:p w14:paraId="32E734FA" w14:textId="77777777" w:rsidR="000E5686" w:rsidRPr="007E0B31" w:rsidRDefault="000E5686" w:rsidP="000E5686">
            <w:pPr>
              <w:pStyle w:val="Arial11Bold"/>
              <w:rPr>
                <w:rFonts w:cs="Arial"/>
              </w:rPr>
            </w:pPr>
            <w:r w:rsidRPr="007E0B31">
              <w:rPr>
                <w:rFonts w:cs="Arial"/>
              </w:rPr>
              <w:t>Technical Specification</w:t>
            </w:r>
          </w:p>
        </w:tc>
        <w:tc>
          <w:tcPr>
            <w:tcW w:w="6634" w:type="dxa"/>
          </w:tcPr>
          <w:p w14:paraId="6AE817CF" w14:textId="77777777" w:rsidR="000E5686" w:rsidRPr="007E0B31" w:rsidRDefault="000E5686" w:rsidP="000E5686">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0E5686" w:rsidRPr="007E0B31" w14:paraId="4A337598" w14:textId="77777777" w:rsidTr="56193979">
        <w:trPr>
          <w:cantSplit/>
        </w:trPr>
        <w:tc>
          <w:tcPr>
            <w:tcW w:w="2884" w:type="dxa"/>
          </w:tcPr>
          <w:p w14:paraId="39FDCA0F" w14:textId="51FF5C89" w:rsidR="000E5686" w:rsidRPr="007E0B31" w:rsidRDefault="000E5686" w:rsidP="000E5686">
            <w:pPr>
              <w:pStyle w:val="Arial11Bold"/>
              <w:rPr>
                <w:rFonts w:cs="Arial"/>
              </w:rPr>
            </w:pPr>
            <w:r>
              <w:rPr>
                <w:rFonts w:cs="Arial"/>
              </w:rPr>
              <w:t>TERRE</w:t>
            </w:r>
          </w:p>
        </w:tc>
        <w:tc>
          <w:tcPr>
            <w:tcW w:w="6634" w:type="dxa"/>
          </w:tcPr>
          <w:p w14:paraId="583D7EB9" w14:textId="2F95AC51" w:rsidR="000E5686" w:rsidRPr="007E0B31" w:rsidRDefault="000E5686" w:rsidP="000E5686">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0E5686" w:rsidRPr="007E0B31" w14:paraId="5926AD32" w14:textId="77777777" w:rsidTr="56193979">
        <w:trPr>
          <w:cantSplit/>
        </w:trPr>
        <w:tc>
          <w:tcPr>
            <w:tcW w:w="2884" w:type="dxa"/>
          </w:tcPr>
          <w:p w14:paraId="567E2BEF" w14:textId="695F4B81" w:rsidR="000E5686" w:rsidRDefault="000E5686" w:rsidP="000E5686">
            <w:pPr>
              <w:pStyle w:val="Arial11Bold"/>
              <w:rPr>
                <w:rFonts w:cs="Arial"/>
              </w:rPr>
            </w:pPr>
            <w:r w:rsidRPr="0081264E">
              <w:rPr>
                <w:rFonts w:cs="Arial"/>
              </w:rPr>
              <w:t>TERRE Activation Period</w:t>
            </w:r>
          </w:p>
        </w:tc>
        <w:tc>
          <w:tcPr>
            <w:tcW w:w="6634" w:type="dxa"/>
          </w:tcPr>
          <w:p w14:paraId="41684B89" w14:textId="1905B62B" w:rsidR="000E5686" w:rsidRPr="0081264E" w:rsidRDefault="000E5686" w:rsidP="000E5686">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0E5686" w:rsidRPr="007E0B31" w14:paraId="49B52FEC" w14:textId="77777777" w:rsidTr="56193979">
        <w:trPr>
          <w:cantSplit/>
        </w:trPr>
        <w:tc>
          <w:tcPr>
            <w:tcW w:w="2884" w:type="dxa"/>
          </w:tcPr>
          <w:p w14:paraId="1FED211F" w14:textId="533B6423" w:rsidR="000E5686" w:rsidRPr="0081264E" w:rsidRDefault="000E5686" w:rsidP="000E5686">
            <w:pPr>
              <w:pStyle w:val="Arial11Bold"/>
              <w:rPr>
                <w:rFonts w:cs="Arial"/>
              </w:rPr>
            </w:pPr>
            <w:r w:rsidRPr="0081264E">
              <w:rPr>
                <w:rFonts w:cs="Arial"/>
              </w:rPr>
              <w:t>TERRE Auction Period</w:t>
            </w:r>
          </w:p>
        </w:tc>
        <w:tc>
          <w:tcPr>
            <w:tcW w:w="6634" w:type="dxa"/>
          </w:tcPr>
          <w:p w14:paraId="671C74AE" w14:textId="7274A881" w:rsidR="000E5686" w:rsidRPr="0081264E" w:rsidRDefault="000E5686" w:rsidP="000E5686">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0E5686" w:rsidRPr="007E0B31" w14:paraId="65701A2F" w14:textId="77777777" w:rsidTr="56193979">
        <w:trPr>
          <w:cantSplit/>
        </w:trPr>
        <w:tc>
          <w:tcPr>
            <w:tcW w:w="2884" w:type="dxa"/>
          </w:tcPr>
          <w:p w14:paraId="7DA4E9BF" w14:textId="53EC5DBC" w:rsidR="000E5686" w:rsidRPr="0081264E" w:rsidRDefault="000E5686" w:rsidP="000E5686">
            <w:pPr>
              <w:pStyle w:val="Arial11Bold"/>
              <w:rPr>
                <w:rFonts w:cs="Arial"/>
              </w:rPr>
            </w:pPr>
            <w:r w:rsidRPr="0081264E">
              <w:rPr>
                <w:rFonts w:cs="Arial"/>
              </w:rPr>
              <w:t>TERRE Bid</w:t>
            </w:r>
          </w:p>
        </w:tc>
        <w:tc>
          <w:tcPr>
            <w:tcW w:w="6634" w:type="dxa"/>
          </w:tcPr>
          <w:p w14:paraId="3AA84BC8" w14:textId="59D282F8" w:rsidR="000E5686" w:rsidRPr="0081264E" w:rsidRDefault="000E5686" w:rsidP="000E5686">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0E5686" w:rsidRPr="007E0B31" w14:paraId="55062C4A" w14:textId="77777777" w:rsidTr="56193979">
        <w:trPr>
          <w:cantSplit/>
        </w:trPr>
        <w:tc>
          <w:tcPr>
            <w:tcW w:w="2884" w:type="dxa"/>
          </w:tcPr>
          <w:p w14:paraId="0E3BA98F" w14:textId="3DE6A8A3" w:rsidR="000E5686" w:rsidRPr="0081264E" w:rsidRDefault="000E5686" w:rsidP="000E5686">
            <w:pPr>
              <w:pStyle w:val="Arial11Bold"/>
              <w:rPr>
                <w:rFonts w:cs="Arial"/>
              </w:rPr>
            </w:pPr>
            <w:r>
              <w:rPr>
                <w:rFonts w:cs="Arial"/>
              </w:rPr>
              <w:t>TERRE Central Platform</w:t>
            </w:r>
          </w:p>
        </w:tc>
        <w:tc>
          <w:tcPr>
            <w:tcW w:w="6634" w:type="dxa"/>
          </w:tcPr>
          <w:p w14:paraId="21E47917" w14:textId="46FA1734" w:rsidR="000E5686" w:rsidRPr="0081264E" w:rsidRDefault="000E5686" w:rsidP="000E5686">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0E5686" w:rsidRPr="0079139F" w14:paraId="275B43EB" w14:textId="77777777" w:rsidTr="56193979">
        <w:trPr>
          <w:cantSplit/>
        </w:trPr>
        <w:tc>
          <w:tcPr>
            <w:tcW w:w="2884" w:type="dxa"/>
          </w:tcPr>
          <w:p w14:paraId="2CEC27FA" w14:textId="6D73E446" w:rsidR="000E5686" w:rsidRPr="0079139F" w:rsidRDefault="000E5686" w:rsidP="000E5686">
            <w:pPr>
              <w:pStyle w:val="Arial11Bold"/>
              <w:rPr>
                <w:rFonts w:cs="Arial"/>
              </w:rPr>
            </w:pPr>
            <w:r w:rsidRPr="0079139F">
              <w:rPr>
                <w:rFonts w:cs="Arial"/>
              </w:rPr>
              <w:t>TERRE Data Validation and Consistency Rules</w:t>
            </w:r>
          </w:p>
        </w:tc>
        <w:tc>
          <w:tcPr>
            <w:tcW w:w="6634" w:type="dxa"/>
          </w:tcPr>
          <w:p w14:paraId="7AC65FEF" w14:textId="12093011" w:rsidR="000E5686" w:rsidRDefault="000E5686" w:rsidP="000E5686">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0E5686" w:rsidRPr="007E0B31" w14:paraId="377F57A2" w14:textId="77777777" w:rsidTr="56193979">
        <w:trPr>
          <w:cantSplit/>
        </w:trPr>
        <w:tc>
          <w:tcPr>
            <w:tcW w:w="2884" w:type="dxa"/>
          </w:tcPr>
          <w:p w14:paraId="150333DE" w14:textId="33A1157A" w:rsidR="000E5686" w:rsidRDefault="000E5686" w:rsidP="000E5686">
            <w:pPr>
              <w:pStyle w:val="Arial11Bold"/>
              <w:jc w:val="both"/>
              <w:rPr>
                <w:rFonts w:cs="Arial"/>
              </w:rPr>
            </w:pPr>
            <w:r w:rsidRPr="0081264E">
              <w:rPr>
                <w:rFonts w:cs="Arial"/>
              </w:rPr>
              <w:t>TERRE Gate Closure</w:t>
            </w:r>
          </w:p>
        </w:tc>
        <w:tc>
          <w:tcPr>
            <w:tcW w:w="6634" w:type="dxa"/>
          </w:tcPr>
          <w:p w14:paraId="36E98425" w14:textId="7BF742E0" w:rsidR="000E5686" w:rsidRPr="0081264E" w:rsidRDefault="000E5686" w:rsidP="000E5686">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0E5686" w:rsidRPr="007E0B31" w14:paraId="162A65B2" w14:textId="77777777" w:rsidTr="56193979">
        <w:trPr>
          <w:cantSplit/>
        </w:trPr>
        <w:tc>
          <w:tcPr>
            <w:tcW w:w="2884" w:type="dxa"/>
          </w:tcPr>
          <w:p w14:paraId="1E8AEB6A" w14:textId="77777777" w:rsidR="000E5686" w:rsidRDefault="000E5686" w:rsidP="000E5686">
            <w:pPr>
              <w:pStyle w:val="Arial11Bold"/>
              <w:jc w:val="both"/>
              <w:rPr>
                <w:rFonts w:cs="Arial"/>
              </w:rPr>
            </w:pPr>
            <w:r>
              <w:rPr>
                <w:rFonts w:cs="Arial"/>
              </w:rPr>
              <w:t>TERRE Instruction</w:t>
            </w:r>
          </w:p>
          <w:p w14:paraId="6C90D26B" w14:textId="1F6FC951" w:rsidR="000E5686" w:rsidRPr="0081264E" w:rsidRDefault="000E5686" w:rsidP="000E5686">
            <w:pPr>
              <w:pStyle w:val="Arial11Bold"/>
              <w:jc w:val="both"/>
              <w:rPr>
                <w:rFonts w:cs="Arial"/>
              </w:rPr>
            </w:pPr>
            <w:r w:rsidRPr="0081264E">
              <w:rPr>
                <w:rFonts w:cs="Arial"/>
              </w:rPr>
              <w:t>Guide</w:t>
            </w:r>
          </w:p>
        </w:tc>
        <w:tc>
          <w:tcPr>
            <w:tcW w:w="6634" w:type="dxa"/>
          </w:tcPr>
          <w:p w14:paraId="0AE534E2" w14:textId="203C4D64" w:rsidR="000E5686" w:rsidRDefault="000E5686" w:rsidP="000E5686">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0E5686" w:rsidRPr="007E0B31" w14:paraId="3B8258A7" w14:textId="77777777" w:rsidTr="56193979">
        <w:trPr>
          <w:cantSplit/>
        </w:trPr>
        <w:tc>
          <w:tcPr>
            <w:tcW w:w="2884" w:type="dxa"/>
          </w:tcPr>
          <w:p w14:paraId="0D19D080" w14:textId="77777777" w:rsidR="000E5686" w:rsidRPr="007E0B31" w:rsidRDefault="000E5686" w:rsidP="000E5686">
            <w:pPr>
              <w:pStyle w:val="Arial11Bold"/>
              <w:rPr>
                <w:rFonts w:cs="Arial"/>
              </w:rPr>
            </w:pPr>
            <w:r w:rsidRPr="007E0B31">
              <w:rPr>
                <w:rFonts w:cs="Arial"/>
              </w:rPr>
              <w:t>Test Co-ordinator</w:t>
            </w:r>
          </w:p>
        </w:tc>
        <w:tc>
          <w:tcPr>
            <w:tcW w:w="6634" w:type="dxa"/>
          </w:tcPr>
          <w:p w14:paraId="326082B0" w14:textId="77777777" w:rsidR="000E5686" w:rsidRPr="007E0B31" w:rsidRDefault="000E5686" w:rsidP="000E5686">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0E5686" w:rsidRPr="007E0B31" w14:paraId="01488D17" w14:textId="77777777" w:rsidTr="56193979">
        <w:trPr>
          <w:cantSplit/>
        </w:trPr>
        <w:tc>
          <w:tcPr>
            <w:tcW w:w="2884" w:type="dxa"/>
          </w:tcPr>
          <w:p w14:paraId="128FD9C9" w14:textId="77777777" w:rsidR="000E5686" w:rsidRPr="007E0B31" w:rsidRDefault="000E5686" w:rsidP="000E5686">
            <w:pPr>
              <w:pStyle w:val="Arial11Bold"/>
              <w:rPr>
                <w:rFonts w:cs="Arial"/>
              </w:rPr>
            </w:pPr>
            <w:r w:rsidRPr="007E0B31">
              <w:rPr>
                <w:rFonts w:cs="Arial"/>
              </w:rPr>
              <w:t>Test Panel</w:t>
            </w:r>
          </w:p>
        </w:tc>
        <w:tc>
          <w:tcPr>
            <w:tcW w:w="6634" w:type="dxa"/>
          </w:tcPr>
          <w:p w14:paraId="33A2A2B3" w14:textId="77777777" w:rsidR="000E5686" w:rsidRPr="007E0B31" w:rsidRDefault="000E5686" w:rsidP="000E5686">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254996" w:rsidRPr="007E0B31" w14:paraId="57BA190F" w14:textId="77777777" w:rsidTr="56193979">
        <w:trPr>
          <w:cantSplit/>
        </w:trPr>
        <w:tc>
          <w:tcPr>
            <w:tcW w:w="2884" w:type="dxa"/>
          </w:tcPr>
          <w:p w14:paraId="1C0D3178" w14:textId="3E7439EB" w:rsidR="00254996" w:rsidRPr="007E0B31" w:rsidRDefault="00254996" w:rsidP="00254996">
            <w:pPr>
              <w:pStyle w:val="Arial11Bold"/>
              <w:rPr>
                <w:rFonts w:cs="Arial"/>
              </w:rPr>
            </w:pPr>
            <w:r w:rsidRPr="00F9232D">
              <w:rPr>
                <w:rFonts w:cs="Arial"/>
              </w:rPr>
              <w:t>Test Plan</w:t>
            </w:r>
          </w:p>
        </w:tc>
        <w:tc>
          <w:tcPr>
            <w:tcW w:w="6634" w:type="dxa"/>
          </w:tcPr>
          <w:p w14:paraId="412F897B" w14:textId="0BDEC7CA" w:rsidR="00254996" w:rsidRPr="007E0B31" w:rsidRDefault="00254996" w:rsidP="00254996">
            <w:pPr>
              <w:pStyle w:val="TableArial11"/>
              <w:rPr>
                <w:rFonts w:cs="Arial"/>
              </w:rPr>
            </w:pPr>
            <w:r w:rsidRPr="00F9232D">
              <w:t xml:space="preserve">A document prepared by </w:t>
            </w:r>
            <w:r w:rsidRPr="00F9232D">
              <w:rPr>
                <w:b/>
              </w:rPr>
              <w:t>The Company</w:t>
            </w:r>
            <w:r w:rsidRPr="00F9232D">
              <w:t>, as</w:t>
            </w:r>
            <w:r w:rsidRPr="00F9232D">
              <w:rPr>
                <w:b/>
              </w:rPr>
              <w:t xml:space="preserve"> </w:t>
            </w:r>
            <w:r w:rsidRPr="00F9232D">
              <w:t>published on its</w:t>
            </w:r>
            <w:r w:rsidRPr="00F9232D">
              <w:rPr>
                <w:b/>
              </w:rPr>
              <w:t xml:space="preserve"> </w:t>
            </w:r>
            <w:proofErr w:type="gramStart"/>
            <w:r w:rsidRPr="00F9232D">
              <w:rPr>
                <w:b/>
              </w:rPr>
              <w:t>Website</w:t>
            </w:r>
            <w:proofErr w:type="gramEnd"/>
            <w:r w:rsidRPr="00F9232D">
              <w:t>, outlining how the requirements of the “</w:t>
            </w:r>
            <w:r w:rsidRPr="007703DC">
              <w:t>test plan</w:t>
            </w:r>
            <w:r w:rsidRPr="00F9232D">
              <w:t xml:space="preserve">”, as provided for by </w:t>
            </w:r>
            <w:r w:rsidRPr="00F9232D">
              <w:rPr>
                <w:b/>
              </w:rPr>
              <w:t>Retained EU Law</w:t>
            </w:r>
            <w:r w:rsidRPr="00F9232D">
              <w:t xml:space="preserve"> (Commission Regulation (EU) 2017/2196), has been implemented within the </w:t>
            </w:r>
            <w:r w:rsidRPr="00F9232D">
              <w:rPr>
                <w:b/>
              </w:rPr>
              <w:t>GB Synchronous Area</w:t>
            </w:r>
            <w:r w:rsidRPr="00F9232D">
              <w:t>.</w:t>
            </w:r>
          </w:p>
        </w:tc>
      </w:tr>
      <w:tr w:rsidR="000E5686" w:rsidRPr="007E0B31" w14:paraId="28AD5A3B" w14:textId="77777777" w:rsidTr="56193979">
        <w:trPr>
          <w:cantSplit/>
        </w:trPr>
        <w:tc>
          <w:tcPr>
            <w:tcW w:w="2884" w:type="dxa"/>
          </w:tcPr>
          <w:p w14:paraId="57595996" w14:textId="77777777" w:rsidR="000E5686" w:rsidRPr="007E0B31" w:rsidRDefault="000E5686" w:rsidP="000E5686">
            <w:pPr>
              <w:pStyle w:val="Arial11Bold"/>
              <w:rPr>
                <w:rFonts w:cs="Arial"/>
              </w:rPr>
            </w:pPr>
            <w:r w:rsidRPr="007E0B31">
              <w:rPr>
                <w:rFonts w:cs="Arial"/>
              </w:rPr>
              <w:lastRenderedPageBreak/>
              <w:t>Test Programme</w:t>
            </w:r>
          </w:p>
        </w:tc>
        <w:tc>
          <w:tcPr>
            <w:tcW w:w="6634" w:type="dxa"/>
          </w:tcPr>
          <w:p w14:paraId="19CEAC1B" w14:textId="77C128C1" w:rsidR="000E5686" w:rsidRPr="007E0B31" w:rsidRDefault="000E5686" w:rsidP="000E5686">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0E5686" w:rsidRPr="007E0B31" w14:paraId="1328CFC6" w14:textId="77777777" w:rsidTr="56193979">
        <w:trPr>
          <w:cantSplit/>
        </w:trPr>
        <w:tc>
          <w:tcPr>
            <w:tcW w:w="2884" w:type="dxa"/>
          </w:tcPr>
          <w:p w14:paraId="1D6B5BC8" w14:textId="77777777" w:rsidR="000E5686" w:rsidRPr="007E0B31" w:rsidRDefault="000E5686" w:rsidP="000E5686">
            <w:pPr>
              <w:pStyle w:val="Arial11Bold"/>
              <w:rPr>
                <w:rFonts w:cs="Arial"/>
              </w:rPr>
            </w:pPr>
            <w:r w:rsidRPr="007E0B31">
              <w:rPr>
                <w:rFonts w:cs="Arial"/>
              </w:rPr>
              <w:t>Test Proposer</w:t>
            </w:r>
          </w:p>
        </w:tc>
        <w:tc>
          <w:tcPr>
            <w:tcW w:w="6634" w:type="dxa"/>
          </w:tcPr>
          <w:p w14:paraId="3AACD309" w14:textId="77777777" w:rsidR="000E5686" w:rsidRPr="007E0B31" w:rsidRDefault="000E5686" w:rsidP="000E5686">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0E5686" w:rsidRPr="007E0B31" w14:paraId="316C92C8" w14:textId="77777777" w:rsidTr="56193979">
        <w:trPr>
          <w:cantSplit/>
        </w:trPr>
        <w:tc>
          <w:tcPr>
            <w:tcW w:w="2884" w:type="dxa"/>
          </w:tcPr>
          <w:p w14:paraId="06874C34" w14:textId="30838C72" w:rsidR="000E5686" w:rsidRPr="004C03CD" w:rsidRDefault="000E5686" w:rsidP="000E5686">
            <w:pPr>
              <w:pStyle w:val="Arial11Bold"/>
              <w:rPr>
                <w:rFonts w:cs="Arial"/>
              </w:rPr>
            </w:pPr>
            <w:r w:rsidRPr="002510FF">
              <w:rPr>
                <w:rFonts w:cs="Arial"/>
              </w:rPr>
              <w:t>Test Signal</w:t>
            </w:r>
          </w:p>
        </w:tc>
        <w:tc>
          <w:tcPr>
            <w:tcW w:w="6634" w:type="dxa"/>
          </w:tcPr>
          <w:p w14:paraId="0F830BE9" w14:textId="5C14D1D7" w:rsidR="000E5686" w:rsidRPr="004C03CD" w:rsidRDefault="000E5686" w:rsidP="000E5686">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0E5686" w:rsidRPr="007E0B31" w14:paraId="1191920B" w14:textId="77777777" w:rsidTr="56193979">
        <w:trPr>
          <w:cantSplit/>
        </w:trPr>
        <w:tc>
          <w:tcPr>
            <w:tcW w:w="2884" w:type="dxa"/>
          </w:tcPr>
          <w:p w14:paraId="1A32535D" w14:textId="3657B7C0" w:rsidR="000E5686" w:rsidRPr="007E0B31" w:rsidRDefault="000E5686" w:rsidP="000E5686">
            <w:pPr>
              <w:pStyle w:val="Arial11Bold"/>
              <w:rPr>
                <w:rFonts w:cs="Arial"/>
              </w:rPr>
            </w:pPr>
            <w:r>
              <w:rPr>
                <w:rFonts w:cs="Arial"/>
              </w:rPr>
              <w:t>The Company</w:t>
            </w:r>
          </w:p>
        </w:tc>
        <w:tc>
          <w:tcPr>
            <w:tcW w:w="6634" w:type="dxa"/>
          </w:tcPr>
          <w:p w14:paraId="17B4E3BD" w14:textId="6C60723C" w:rsidR="000E5686" w:rsidRPr="007E0B31" w:rsidRDefault="000E5686" w:rsidP="000E5686">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0E5686" w:rsidRPr="007E0B31" w14:paraId="100BAB28" w14:textId="77777777" w:rsidTr="56193979">
        <w:trPr>
          <w:cantSplit/>
        </w:trPr>
        <w:tc>
          <w:tcPr>
            <w:tcW w:w="2884" w:type="dxa"/>
          </w:tcPr>
          <w:p w14:paraId="4F575092" w14:textId="1BAAF1FB" w:rsidR="000E5686" w:rsidRPr="007E0B31" w:rsidRDefault="000E5686" w:rsidP="000E5686">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0E5686" w:rsidRPr="007E0B31" w:rsidRDefault="000E5686" w:rsidP="000E5686">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0E5686" w:rsidRPr="007E0B31" w14:paraId="07C21332" w14:textId="77777777" w:rsidTr="56193979">
        <w:trPr>
          <w:cantSplit/>
        </w:trPr>
        <w:tc>
          <w:tcPr>
            <w:tcW w:w="2884" w:type="dxa"/>
          </w:tcPr>
          <w:p w14:paraId="46DE90D6" w14:textId="315D2376" w:rsidR="000E5686" w:rsidRPr="007E0B31" w:rsidRDefault="000E5686" w:rsidP="000E5686">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0E5686" w:rsidRPr="007E0B31" w:rsidRDefault="000E5686" w:rsidP="000E5686">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0E5686" w:rsidRPr="007E0B31" w14:paraId="6E50222A" w14:textId="77777777" w:rsidTr="56193979">
        <w:trPr>
          <w:cantSplit/>
        </w:trPr>
        <w:tc>
          <w:tcPr>
            <w:tcW w:w="2884" w:type="dxa"/>
          </w:tcPr>
          <w:p w14:paraId="1FB787B1" w14:textId="77777777" w:rsidR="000E5686" w:rsidRPr="007E0B31" w:rsidRDefault="000E5686" w:rsidP="000E5686">
            <w:pPr>
              <w:pStyle w:val="Arial11Bold"/>
              <w:rPr>
                <w:rFonts w:cs="Arial"/>
              </w:rPr>
            </w:pPr>
            <w:r w:rsidRPr="007E0B31">
              <w:rPr>
                <w:rFonts w:cs="Arial"/>
              </w:rPr>
              <w:t>Total Shutdown</w:t>
            </w:r>
          </w:p>
        </w:tc>
        <w:tc>
          <w:tcPr>
            <w:tcW w:w="6634" w:type="dxa"/>
          </w:tcPr>
          <w:p w14:paraId="5EDD63F2" w14:textId="484570DE" w:rsidR="000E5686" w:rsidRPr="007E0B31" w:rsidRDefault="000E5686" w:rsidP="000E5686">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0E5686" w:rsidRPr="007E0B31" w14:paraId="03665F8A" w14:textId="77777777" w:rsidTr="56193979">
        <w:trPr>
          <w:cantSplit/>
        </w:trPr>
        <w:tc>
          <w:tcPr>
            <w:tcW w:w="2884" w:type="dxa"/>
          </w:tcPr>
          <w:p w14:paraId="133B8AA4" w14:textId="77777777" w:rsidR="000E5686" w:rsidRPr="007E0B31" w:rsidRDefault="000E5686" w:rsidP="000E5686">
            <w:pPr>
              <w:pStyle w:val="Arial11Bold"/>
              <w:rPr>
                <w:rFonts w:cs="Arial"/>
              </w:rPr>
            </w:pPr>
            <w:r w:rsidRPr="007E0B31">
              <w:rPr>
                <w:rFonts w:cs="Arial"/>
              </w:rPr>
              <w:t>Total System</w:t>
            </w:r>
          </w:p>
        </w:tc>
        <w:tc>
          <w:tcPr>
            <w:tcW w:w="6634" w:type="dxa"/>
          </w:tcPr>
          <w:p w14:paraId="6E425FE9" w14:textId="77777777" w:rsidR="000E5686" w:rsidRPr="007E0B31" w:rsidRDefault="000E5686" w:rsidP="000E5686">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0E5686" w:rsidRPr="007E0B31" w14:paraId="2CEA121D" w14:textId="77777777" w:rsidTr="56193979">
        <w:trPr>
          <w:cantSplit/>
        </w:trPr>
        <w:tc>
          <w:tcPr>
            <w:tcW w:w="2884" w:type="dxa"/>
          </w:tcPr>
          <w:p w14:paraId="096BE835" w14:textId="77777777" w:rsidR="000E5686" w:rsidRPr="007E0B31" w:rsidRDefault="000E5686" w:rsidP="000E5686">
            <w:pPr>
              <w:pStyle w:val="Arial11Bold"/>
              <w:rPr>
                <w:rFonts w:cs="Arial"/>
              </w:rPr>
            </w:pPr>
            <w:r w:rsidRPr="007E0B31">
              <w:rPr>
                <w:rFonts w:cs="Arial"/>
              </w:rPr>
              <w:t>Trading Point</w:t>
            </w:r>
          </w:p>
        </w:tc>
        <w:tc>
          <w:tcPr>
            <w:tcW w:w="6634" w:type="dxa"/>
          </w:tcPr>
          <w:p w14:paraId="0BB80024" w14:textId="6807865F" w:rsidR="000E5686" w:rsidRPr="007E0B31" w:rsidRDefault="000E5686" w:rsidP="000E5686">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0E5686" w:rsidRPr="007E0B31" w14:paraId="6355B4EF" w14:textId="77777777" w:rsidTr="56193979">
        <w:trPr>
          <w:cantSplit/>
        </w:trPr>
        <w:tc>
          <w:tcPr>
            <w:tcW w:w="2884" w:type="dxa"/>
          </w:tcPr>
          <w:p w14:paraId="2AC59C62" w14:textId="77777777" w:rsidR="000E5686" w:rsidRPr="007E0B31" w:rsidRDefault="000E5686" w:rsidP="000E5686">
            <w:pPr>
              <w:pStyle w:val="Arial11Bold"/>
              <w:rPr>
                <w:rFonts w:cs="Arial"/>
              </w:rPr>
            </w:pPr>
            <w:r w:rsidRPr="007E0B31">
              <w:rPr>
                <w:rFonts w:cs="Arial"/>
              </w:rPr>
              <w:t>Transfer Date</w:t>
            </w:r>
          </w:p>
        </w:tc>
        <w:tc>
          <w:tcPr>
            <w:tcW w:w="6634" w:type="dxa"/>
          </w:tcPr>
          <w:p w14:paraId="7A0D17C4" w14:textId="77777777" w:rsidR="000E5686" w:rsidRPr="007E0B31" w:rsidRDefault="000E5686" w:rsidP="000E5686">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0E5686" w:rsidRPr="007E0B31" w14:paraId="2FFD149D" w14:textId="77777777" w:rsidTr="56193979">
        <w:trPr>
          <w:cantSplit/>
        </w:trPr>
        <w:tc>
          <w:tcPr>
            <w:tcW w:w="2884" w:type="dxa"/>
          </w:tcPr>
          <w:p w14:paraId="6A0B230B" w14:textId="77777777" w:rsidR="000E5686" w:rsidRPr="007E0B31" w:rsidRDefault="000E5686" w:rsidP="000E5686">
            <w:pPr>
              <w:pStyle w:val="Arial11Bold"/>
              <w:rPr>
                <w:rFonts w:cs="Arial"/>
              </w:rPr>
            </w:pPr>
            <w:r w:rsidRPr="007E0B31">
              <w:rPr>
                <w:rFonts w:cs="Arial"/>
              </w:rPr>
              <w:t>Transmission</w:t>
            </w:r>
          </w:p>
        </w:tc>
        <w:tc>
          <w:tcPr>
            <w:tcW w:w="6634" w:type="dxa"/>
          </w:tcPr>
          <w:p w14:paraId="484C3E41" w14:textId="77777777" w:rsidR="000E5686" w:rsidRPr="007E0B31" w:rsidRDefault="000E5686" w:rsidP="000E5686">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0E5686" w:rsidRPr="007E0B31" w14:paraId="369076F1" w14:textId="77777777" w:rsidTr="56193979">
        <w:trPr>
          <w:cantSplit/>
        </w:trPr>
        <w:tc>
          <w:tcPr>
            <w:tcW w:w="2884" w:type="dxa"/>
          </w:tcPr>
          <w:p w14:paraId="1B0C8C13" w14:textId="77777777" w:rsidR="000E5686" w:rsidRPr="007E0B31" w:rsidRDefault="000E5686" w:rsidP="000E5686">
            <w:pPr>
              <w:pStyle w:val="Arial11Bold"/>
              <w:rPr>
                <w:rFonts w:cs="Arial"/>
              </w:rPr>
            </w:pPr>
            <w:r w:rsidRPr="007E0B31">
              <w:rPr>
                <w:rFonts w:cs="Arial"/>
                <w:lang w:val="en-US"/>
              </w:rPr>
              <w:t>Transmission Area</w:t>
            </w:r>
          </w:p>
        </w:tc>
        <w:tc>
          <w:tcPr>
            <w:tcW w:w="6634" w:type="dxa"/>
          </w:tcPr>
          <w:p w14:paraId="4B6681DA"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0E5686" w:rsidRPr="007E0B31" w14:paraId="052C965A" w14:textId="77777777" w:rsidTr="56193979">
        <w:trPr>
          <w:cantSplit/>
        </w:trPr>
        <w:tc>
          <w:tcPr>
            <w:tcW w:w="2884" w:type="dxa"/>
          </w:tcPr>
          <w:p w14:paraId="5F2FC0DC" w14:textId="77777777" w:rsidR="000E5686" w:rsidRPr="007E0B31" w:rsidRDefault="000E5686" w:rsidP="000E5686">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0E5686" w:rsidRPr="007E0B31" w14:paraId="0DDE5639" w14:textId="77777777" w:rsidTr="56193979">
        <w:trPr>
          <w:cantSplit/>
        </w:trPr>
        <w:tc>
          <w:tcPr>
            <w:tcW w:w="2884" w:type="dxa"/>
          </w:tcPr>
          <w:p w14:paraId="1A90AEFF" w14:textId="77777777" w:rsidR="000E5686" w:rsidRPr="007E0B31" w:rsidRDefault="000E5686" w:rsidP="000E5686">
            <w:pPr>
              <w:pStyle w:val="Arial11Bold"/>
              <w:rPr>
                <w:rFonts w:cs="Arial"/>
              </w:rPr>
            </w:pPr>
            <w:r w:rsidRPr="007E0B31">
              <w:rPr>
                <w:rFonts w:cs="Arial"/>
              </w:rPr>
              <w:lastRenderedPageBreak/>
              <w:t>Transmission DC Converter</w:t>
            </w:r>
          </w:p>
        </w:tc>
        <w:tc>
          <w:tcPr>
            <w:tcW w:w="6634" w:type="dxa"/>
          </w:tcPr>
          <w:p w14:paraId="3B963E3C" w14:textId="77777777" w:rsidR="000E5686" w:rsidRPr="007E0B31" w:rsidRDefault="000E5686" w:rsidP="000E5686">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0E5686" w:rsidRPr="007E0B31" w14:paraId="5F8263B5" w14:textId="77777777" w:rsidTr="56193979">
        <w:trPr>
          <w:cantSplit/>
        </w:trPr>
        <w:tc>
          <w:tcPr>
            <w:tcW w:w="2884" w:type="dxa"/>
          </w:tcPr>
          <w:p w14:paraId="259E74B1" w14:textId="77777777" w:rsidR="000E5686" w:rsidRPr="007E0B31" w:rsidRDefault="000E5686" w:rsidP="000E5686">
            <w:pPr>
              <w:pStyle w:val="Arial11Bold"/>
              <w:rPr>
                <w:rFonts w:cs="Arial"/>
              </w:rPr>
            </w:pPr>
            <w:r w:rsidRPr="007E0B31">
              <w:rPr>
                <w:rFonts w:cs="Arial"/>
              </w:rPr>
              <w:t>Transmission Entry Capacity</w:t>
            </w:r>
          </w:p>
        </w:tc>
        <w:tc>
          <w:tcPr>
            <w:tcW w:w="6634" w:type="dxa"/>
          </w:tcPr>
          <w:p w14:paraId="4AEF75AE"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01834965" w14:textId="77777777" w:rsidTr="56193979">
        <w:trPr>
          <w:cantSplit/>
        </w:trPr>
        <w:tc>
          <w:tcPr>
            <w:tcW w:w="2884" w:type="dxa"/>
          </w:tcPr>
          <w:p w14:paraId="28380C3E" w14:textId="77777777" w:rsidR="000E5686" w:rsidRPr="007E0B31" w:rsidRDefault="000E5686" w:rsidP="000E5686">
            <w:pPr>
              <w:pStyle w:val="Arial11Bold"/>
              <w:rPr>
                <w:rFonts w:cs="Arial"/>
              </w:rPr>
            </w:pPr>
            <w:r w:rsidRPr="007E0B31">
              <w:rPr>
                <w:rFonts w:cs="Arial"/>
              </w:rPr>
              <w:t>Transmission Interface Circuit</w:t>
            </w:r>
          </w:p>
        </w:tc>
        <w:tc>
          <w:tcPr>
            <w:tcW w:w="6634" w:type="dxa"/>
          </w:tcPr>
          <w:p w14:paraId="093A792C" w14:textId="73A7926F" w:rsidR="000E5686" w:rsidRPr="007E0B31" w:rsidRDefault="000E5686" w:rsidP="000E5686">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0E5686" w:rsidRPr="007E0B31" w:rsidRDefault="000E5686" w:rsidP="000E5686">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0E5686" w:rsidRPr="007E0B31" w14:paraId="14A60B97" w14:textId="77777777" w:rsidTr="56193979">
        <w:trPr>
          <w:cantSplit/>
        </w:trPr>
        <w:tc>
          <w:tcPr>
            <w:tcW w:w="2884" w:type="dxa"/>
          </w:tcPr>
          <w:p w14:paraId="24A351F4" w14:textId="77777777" w:rsidR="000E5686" w:rsidRPr="007E0B31" w:rsidRDefault="000E5686" w:rsidP="000E5686">
            <w:pPr>
              <w:pStyle w:val="Arial11Bold"/>
              <w:rPr>
                <w:rFonts w:cs="Arial"/>
              </w:rPr>
            </w:pPr>
            <w:r w:rsidRPr="007E0B31">
              <w:rPr>
                <w:rFonts w:cs="Arial"/>
              </w:rPr>
              <w:t>Transmission Interface Point</w:t>
            </w:r>
          </w:p>
        </w:tc>
        <w:tc>
          <w:tcPr>
            <w:tcW w:w="6634" w:type="dxa"/>
          </w:tcPr>
          <w:p w14:paraId="288BC234" w14:textId="0940EB1B" w:rsidR="000E5686" w:rsidRPr="007E0B31" w:rsidRDefault="000E5686" w:rsidP="000E5686">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0E5686" w:rsidRPr="007E0B31" w14:paraId="12E4E169" w14:textId="77777777" w:rsidTr="56193979">
        <w:trPr>
          <w:cantSplit/>
        </w:trPr>
        <w:tc>
          <w:tcPr>
            <w:tcW w:w="2884" w:type="dxa"/>
          </w:tcPr>
          <w:p w14:paraId="41174EA6" w14:textId="77777777" w:rsidR="000E5686" w:rsidRPr="007E0B31" w:rsidRDefault="000E5686" w:rsidP="000E5686">
            <w:pPr>
              <w:pStyle w:val="Arial11Bold"/>
              <w:rPr>
                <w:rFonts w:cs="Arial"/>
              </w:rPr>
            </w:pPr>
            <w:r w:rsidRPr="007E0B31">
              <w:rPr>
                <w:rFonts w:cs="Arial"/>
              </w:rPr>
              <w:t>Transmission Interface Site</w:t>
            </w:r>
          </w:p>
        </w:tc>
        <w:tc>
          <w:tcPr>
            <w:tcW w:w="6634" w:type="dxa"/>
          </w:tcPr>
          <w:p w14:paraId="36310DA2" w14:textId="1A88231F" w:rsidR="000E5686" w:rsidRPr="007E0B31" w:rsidRDefault="000E5686" w:rsidP="000E5686">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0E5686" w:rsidRPr="007E0B31" w14:paraId="0B4F08F2" w14:textId="77777777" w:rsidTr="56193979">
        <w:trPr>
          <w:cantSplit/>
        </w:trPr>
        <w:tc>
          <w:tcPr>
            <w:tcW w:w="2884" w:type="dxa"/>
          </w:tcPr>
          <w:p w14:paraId="71A83FA6" w14:textId="77777777" w:rsidR="000E5686" w:rsidRPr="007E0B31" w:rsidRDefault="000E5686" w:rsidP="000E5686">
            <w:pPr>
              <w:pStyle w:val="Arial11Bold"/>
              <w:rPr>
                <w:rFonts w:cs="Arial"/>
              </w:rPr>
            </w:pPr>
            <w:r w:rsidRPr="007E0B31">
              <w:rPr>
                <w:rFonts w:cs="Arial"/>
              </w:rPr>
              <w:t>Transmission Licence</w:t>
            </w:r>
          </w:p>
        </w:tc>
        <w:tc>
          <w:tcPr>
            <w:tcW w:w="6634" w:type="dxa"/>
          </w:tcPr>
          <w:p w14:paraId="5E9EC095" w14:textId="77777777" w:rsidR="000E5686" w:rsidRPr="007E0B31" w:rsidRDefault="000E5686" w:rsidP="000E5686">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0E5686" w:rsidRPr="007E0B31" w14:paraId="1F5A6A84" w14:textId="77777777" w:rsidTr="56193979">
        <w:trPr>
          <w:cantSplit/>
        </w:trPr>
        <w:tc>
          <w:tcPr>
            <w:tcW w:w="2884" w:type="dxa"/>
          </w:tcPr>
          <w:p w14:paraId="7216E635" w14:textId="77777777" w:rsidR="000E5686" w:rsidRPr="007E0B31" w:rsidRDefault="000E5686" w:rsidP="000E5686">
            <w:pPr>
              <w:pStyle w:val="Arial11Bold"/>
              <w:rPr>
                <w:rFonts w:cs="Arial"/>
              </w:rPr>
            </w:pPr>
            <w:r w:rsidRPr="007E0B31">
              <w:rPr>
                <w:rFonts w:cs="Arial"/>
              </w:rPr>
              <w:t>Transmission Licensee</w:t>
            </w:r>
          </w:p>
        </w:tc>
        <w:tc>
          <w:tcPr>
            <w:tcW w:w="6634" w:type="dxa"/>
          </w:tcPr>
          <w:p w14:paraId="738A653A" w14:textId="745338B5" w:rsidR="000E5686" w:rsidRPr="007E0B31" w:rsidRDefault="000E5686" w:rsidP="000E5686">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0E5686" w:rsidRPr="007E0B31" w14:paraId="6ED18EA3" w14:textId="77777777" w:rsidTr="56193979">
        <w:trPr>
          <w:cantSplit/>
        </w:trPr>
        <w:tc>
          <w:tcPr>
            <w:tcW w:w="2884" w:type="dxa"/>
          </w:tcPr>
          <w:p w14:paraId="6AB51AF3" w14:textId="77777777" w:rsidR="000E5686" w:rsidRPr="007E0B31" w:rsidRDefault="000E5686" w:rsidP="000E5686">
            <w:pPr>
              <w:pStyle w:val="Arial11Bold"/>
              <w:rPr>
                <w:rFonts w:cs="Arial"/>
              </w:rPr>
            </w:pPr>
            <w:r w:rsidRPr="007E0B31">
              <w:rPr>
                <w:rFonts w:cs="Arial"/>
              </w:rPr>
              <w:t>Transmission Site</w:t>
            </w:r>
          </w:p>
        </w:tc>
        <w:tc>
          <w:tcPr>
            <w:tcW w:w="6634" w:type="dxa"/>
          </w:tcPr>
          <w:p w14:paraId="307AB72A" w14:textId="46F51AFD" w:rsidR="000E5686" w:rsidRPr="007E0B31" w:rsidRDefault="000E5686" w:rsidP="000E5686">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0E5686" w:rsidRPr="007E0B31" w14:paraId="6581C4CA" w14:textId="77777777" w:rsidTr="56193979">
        <w:trPr>
          <w:cantSplit/>
        </w:trPr>
        <w:tc>
          <w:tcPr>
            <w:tcW w:w="2884" w:type="dxa"/>
          </w:tcPr>
          <w:p w14:paraId="7859EEE2" w14:textId="77777777" w:rsidR="000E5686" w:rsidRPr="007E0B31" w:rsidRDefault="000E5686" w:rsidP="000E5686">
            <w:pPr>
              <w:pStyle w:val="Arial11Bold"/>
              <w:rPr>
                <w:rFonts w:cs="Arial"/>
              </w:rPr>
            </w:pPr>
            <w:r w:rsidRPr="007E0B31">
              <w:rPr>
                <w:rFonts w:cs="Arial"/>
              </w:rPr>
              <w:t>Transmission System</w:t>
            </w:r>
          </w:p>
        </w:tc>
        <w:tc>
          <w:tcPr>
            <w:tcW w:w="6634" w:type="dxa"/>
          </w:tcPr>
          <w:p w14:paraId="2D2E550E" w14:textId="77777777" w:rsidR="000E5686" w:rsidRPr="007E0B31" w:rsidRDefault="000E5686" w:rsidP="000E5686">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0E5686" w:rsidRPr="007E0B31" w14:paraId="6D673E45" w14:textId="77777777" w:rsidTr="56193979">
        <w:trPr>
          <w:cantSplit/>
        </w:trPr>
        <w:tc>
          <w:tcPr>
            <w:tcW w:w="2884" w:type="dxa"/>
          </w:tcPr>
          <w:p w14:paraId="3E6756E5" w14:textId="77777777" w:rsidR="000E5686" w:rsidRPr="007E0B31" w:rsidRDefault="000E5686" w:rsidP="000E5686">
            <w:pPr>
              <w:pStyle w:val="Arial11Bold"/>
              <w:rPr>
                <w:rFonts w:cs="Arial"/>
              </w:rPr>
            </w:pPr>
            <w:r w:rsidRPr="007E0B31">
              <w:rPr>
                <w:rFonts w:cs="Arial"/>
              </w:rPr>
              <w:t>Turbine Time Constant</w:t>
            </w:r>
          </w:p>
        </w:tc>
        <w:tc>
          <w:tcPr>
            <w:tcW w:w="6634" w:type="dxa"/>
          </w:tcPr>
          <w:p w14:paraId="1D7D5D0B" w14:textId="77777777" w:rsidR="000E5686" w:rsidRPr="007E0B31" w:rsidRDefault="000E5686" w:rsidP="000E5686">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0E5686" w:rsidRPr="007E0B31" w14:paraId="69758B0F" w14:textId="77777777" w:rsidTr="56193979">
        <w:trPr>
          <w:cantSplit/>
        </w:trPr>
        <w:tc>
          <w:tcPr>
            <w:tcW w:w="2884" w:type="dxa"/>
          </w:tcPr>
          <w:p w14:paraId="2CCCBDA7" w14:textId="77777777" w:rsidR="000E5686" w:rsidRPr="007E0B31" w:rsidRDefault="000E5686" w:rsidP="000E5686">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0E5686" w:rsidRPr="007E0B31" w:rsidRDefault="000E5686" w:rsidP="000E5686">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0E5686" w:rsidRPr="007E0B31" w14:paraId="617806BC" w14:textId="77777777" w:rsidTr="56193979">
        <w:trPr>
          <w:cantSplit/>
        </w:trPr>
        <w:tc>
          <w:tcPr>
            <w:tcW w:w="2884" w:type="dxa"/>
          </w:tcPr>
          <w:p w14:paraId="5D64AA45" w14:textId="77777777" w:rsidR="000E5686" w:rsidRPr="007E0B31" w:rsidRDefault="000E5686" w:rsidP="000E5686">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0E5686" w:rsidRPr="007E0B31" w:rsidRDefault="000E5686" w:rsidP="000E5686">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0E5686" w:rsidRPr="007E0B31" w14:paraId="4DC46CF3" w14:textId="77777777" w:rsidTr="56193979">
        <w:trPr>
          <w:cantSplit/>
        </w:trPr>
        <w:tc>
          <w:tcPr>
            <w:tcW w:w="2884" w:type="dxa"/>
          </w:tcPr>
          <w:p w14:paraId="54A735C9" w14:textId="77777777" w:rsidR="000E5686" w:rsidRPr="007E0B31" w:rsidRDefault="000E5686" w:rsidP="000E5686">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0E5686" w:rsidRPr="007E0B31" w:rsidRDefault="000E5686" w:rsidP="000E5686">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0E5686" w:rsidRPr="007E0B31" w14:paraId="04971D97" w14:textId="77777777" w:rsidTr="56193979">
        <w:trPr>
          <w:cantSplit/>
        </w:trPr>
        <w:tc>
          <w:tcPr>
            <w:tcW w:w="2884" w:type="dxa"/>
          </w:tcPr>
          <w:p w14:paraId="03947CC0" w14:textId="77777777" w:rsidR="000E5686" w:rsidRPr="007E0B31" w:rsidRDefault="000E5686" w:rsidP="000E5686">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lastRenderedPageBreak/>
              <w:t>Type D Power Generating Module</w:t>
            </w:r>
          </w:p>
        </w:tc>
        <w:tc>
          <w:tcPr>
            <w:tcW w:w="6634" w:type="dxa"/>
          </w:tcPr>
          <w:p w14:paraId="72827663" w14:textId="4FF26CB6" w:rsidR="000E5686" w:rsidRPr="007E0B31" w:rsidRDefault="000E5686" w:rsidP="000E5686">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0E5686" w:rsidRPr="007E0B31" w:rsidRDefault="000E5686" w:rsidP="000E5686">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0E5686" w:rsidRPr="007E0B31" w:rsidRDefault="000E5686" w:rsidP="000E5686">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0E5686" w:rsidRPr="007E0B31" w14:paraId="23E68C54" w14:textId="77777777" w:rsidTr="56193979">
        <w:trPr>
          <w:cantSplit/>
        </w:trPr>
        <w:tc>
          <w:tcPr>
            <w:tcW w:w="2884" w:type="dxa"/>
          </w:tcPr>
          <w:p w14:paraId="3456D5FD" w14:textId="77777777" w:rsidR="000E5686" w:rsidRPr="007E0B31" w:rsidRDefault="000E5686" w:rsidP="000E5686">
            <w:pPr>
              <w:pStyle w:val="Arial11Bold"/>
              <w:rPr>
                <w:rFonts w:cs="Arial"/>
              </w:rPr>
            </w:pPr>
            <w:r w:rsidRPr="007E0B31">
              <w:rPr>
                <w:rFonts w:cs="Arial"/>
              </w:rPr>
              <w:t>Unbalanced Load</w:t>
            </w:r>
          </w:p>
        </w:tc>
        <w:tc>
          <w:tcPr>
            <w:tcW w:w="6634" w:type="dxa"/>
          </w:tcPr>
          <w:p w14:paraId="025C243B" w14:textId="77777777" w:rsidR="000E5686" w:rsidRPr="007E0B31" w:rsidRDefault="000E5686" w:rsidP="000E5686">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0E5686" w:rsidRPr="007E0B31" w14:paraId="6D642429" w14:textId="77777777" w:rsidTr="56193979">
        <w:trPr>
          <w:cantSplit/>
        </w:trPr>
        <w:tc>
          <w:tcPr>
            <w:tcW w:w="2884" w:type="dxa"/>
          </w:tcPr>
          <w:p w14:paraId="5EA24264" w14:textId="77777777" w:rsidR="000E5686" w:rsidRPr="007E0B31" w:rsidRDefault="000E5686" w:rsidP="000E5686">
            <w:pPr>
              <w:pStyle w:val="Arial11Bold"/>
              <w:rPr>
                <w:rFonts w:cs="Arial"/>
              </w:rPr>
            </w:pPr>
            <w:r w:rsidRPr="007E0B31">
              <w:rPr>
                <w:rFonts w:cs="Arial"/>
              </w:rPr>
              <w:t>Under-excitation Limiter</w:t>
            </w:r>
          </w:p>
        </w:tc>
        <w:tc>
          <w:tcPr>
            <w:tcW w:w="6634" w:type="dxa"/>
          </w:tcPr>
          <w:p w14:paraId="11D9D8F0" w14:textId="73B80FD9"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0050BCB9" w14:textId="77777777" w:rsidTr="56193979">
        <w:trPr>
          <w:cantSplit/>
        </w:trPr>
        <w:tc>
          <w:tcPr>
            <w:tcW w:w="2884" w:type="dxa"/>
          </w:tcPr>
          <w:p w14:paraId="35CC22D8" w14:textId="77777777" w:rsidR="000E5686" w:rsidRPr="007E0B31" w:rsidRDefault="000E5686" w:rsidP="000E5686">
            <w:pPr>
              <w:pStyle w:val="Arial11Bold"/>
              <w:rPr>
                <w:rFonts w:cs="Arial"/>
              </w:rPr>
            </w:pPr>
            <w:r w:rsidRPr="007E0B31">
              <w:rPr>
                <w:rFonts w:cs="Arial"/>
              </w:rPr>
              <w:t>Under Frequency Relay</w:t>
            </w:r>
          </w:p>
        </w:tc>
        <w:tc>
          <w:tcPr>
            <w:tcW w:w="6634" w:type="dxa"/>
          </w:tcPr>
          <w:p w14:paraId="73618C50" w14:textId="77777777" w:rsidR="000E5686" w:rsidRPr="007E0B31" w:rsidRDefault="000E5686" w:rsidP="000E5686">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0E5686" w:rsidRPr="007E0B31" w14:paraId="38841ED8" w14:textId="77777777" w:rsidTr="56193979">
        <w:trPr>
          <w:cantSplit/>
        </w:trPr>
        <w:tc>
          <w:tcPr>
            <w:tcW w:w="2884" w:type="dxa"/>
          </w:tcPr>
          <w:p w14:paraId="3464A8CD" w14:textId="77777777" w:rsidR="000E5686" w:rsidRPr="007E0B31" w:rsidRDefault="000E5686" w:rsidP="000E5686">
            <w:pPr>
              <w:pStyle w:val="Arial11Bold"/>
              <w:rPr>
                <w:rFonts w:cs="Arial"/>
              </w:rPr>
            </w:pPr>
            <w:r w:rsidRPr="007E0B31">
              <w:rPr>
                <w:rFonts w:cs="Arial"/>
              </w:rPr>
              <w:t>Unit Board</w:t>
            </w:r>
          </w:p>
        </w:tc>
        <w:tc>
          <w:tcPr>
            <w:tcW w:w="6634" w:type="dxa"/>
          </w:tcPr>
          <w:p w14:paraId="14AC7EAB" w14:textId="77777777" w:rsidR="000E5686" w:rsidRPr="007E0B31" w:rsidRDefault="000E5686" w:rsidP="000E5686">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0E5686" w:rsidRPr="007E0B31" w14:paraId="50BA31C8" w14:textId="77777777" w:rsidTr="56193979">
        <w:trPr>
          <w:cantSplit/>
        </w:trPr>
        <w:tc>
          <w:tcPr>
            <w:tcW w:w="2884" w:type="dxa"/>
          </w:tcPr>
          <w:p w14:paraId="3FA00B34" w14:textId="77777777" w:rsidR="000E5686" w:rsidRPr="007E0B31" w:rsidRDefault="000E5686" w:rsidP="000E5686">
            <w:pPr>
              <w:pStyle w:val="Arial11Bold"/>
              <w:rPr>
                <w:rFonts w:cs="Arial"/>
              </w:rPr>
            </w:pPr>
            <w:r w:rsidRPr="007E0B31">
              <w:rPr>
                <w:rFonts w:cs="Arial"/>
              </w:rPr>
              <w:t>Unit Transformer</w:t>
            </w:r>
          </w:p>
        </w:tc>
        <w:tc>
          <w:tcPr>
            <w:tcW w:w="6634" w:type="dxa"/>
          </w:tcPr>
          <w:p w14:paraId="79DA8F59" w14:textId="7744E723" w:rsidR="000E5686" w:rsidRPr="007E0B31" w:rsidRDefault="000E5686" w:rsidP="000E5686">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0E5686" w:rsidRPr="007E0B31" w14:paraId="423C36C8" w14:textId="77777777" w:rsidTr="56193979">
        <w:trPr>
          <w:cantSplit/>
        </w:trPr>
        <w:tc>
          <w:tcPr>
            <w:tcW w:w="2884" w:type="dxa"/>
          </w:tcPr>
          <w:p w14:paraId="1214A797" w14:textId="77777777" w:rsidR="000E5686" w:rsidRPr="007E0B31" w:rsidRDefault="000E5686" w:rsidP="000E5686">
            <w:pPr>
              <w:pStyle w:val="Arial11Bold"/>
              <w:rPr>
                <w:rFonts w:cs="Arial"/>
              </w:rPr>
            </w:pPr>
            <w:r w:rsidRPr="007E0B31">
              <w:rPr>
                <w:rFonts w:cs="Arial"/>
              </w:rPr>
              <w:t>Unit Load Controller Response Time Constant</w:t>
            </w:r>
          </w:p>
        </w:tc>
        <w:tc>
          <w:tcPr>
            <w:tcW w:w="6634" w:type="dxa"/>
          </w:tcPr>
          <w:p w14:paraId="3D6E0ED8" w14:textId="77777777" w:rsidR="000E5686" w:rsidRPr="007E0B31" w:rsidRDefault="000E5686" w:rsidP="000E5686">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0E5686" w:rsidRPr="007E0B31" w14:paraId="720B1B79" w14:textId="77777777" w:rsidTr="56193979">
        <w:trPr>
          <w:cantSplit/>
        </w:trPr>
        <w:tc>
          <w:tcPr>
            <w:tcW w:w="2884" w:type="dxa"/>
          </w:tcPr>
          <w:p w14:paraId="1B0E66FB" w14:textId="77777777" w:rsidR="000E5686" w:rsidRPr="007E0B31" w:rsidRDefault="000E5686" w:rsidP="000E5686">
            <w:pPr>
              <w:pStyle w:val="Arial11Bold"/>
              <w:rPr>
                <w:rFonts w:cs="Arial"/>
              </w:rPr>
            </w:pPr>
            <w:bookmarkStart w:id="129" w:name="_DV_C47"/>
            <w:r w:rsidRPr="007E0B31">
              <w:rPr>
                <w:rFonts w:cs="Arial"/>
              </w:rPr>
              <w:t>Unresolved Issues</w:t>
            </w:r>
            <w:bookmarkEnd w:id="129"/>
          </w:p>
        </w:tc>
        <w:tc>
          <w:tcPr>
            <w:tcW w:w="6634" w:type="dxa"/>
          </w:tcPr>
          <w:p w14:paraId="12917A3C" w14:textId="564B64BE" w:rsidR="000E5686" w:rsidRPr="007E0B31" w:rsidRDefault="000E5686" w:rsidP="000E5686">
            <w:pPr>
              <w:pStyle w:val="TableArial11"/>
              <w:rPr>
                <w:rFonts w:cs="Arial"/>
              </w:rPr>
            </w:pPr>
            <w:bookmarkStart w:id="130"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30"/>
          </w:p>
        </w:tc>
      </w:tr>
      <w:tr w:rsidR="000E5686" w:rsidRPr="007E0B31" w14:paraId="4EF10D55" w14:textId="77777777" w:rsidTr="56193979">
        <w:trPr>
          <w:cantSplit/>
        </w:trPr>
        <w:tc>
          <w:tcPr>
            <w:tcW w:w="2884" w:type="dxa"/>
          </w:tcPr>
          <w:p w14:paraId="2F29DC55" w14:textId="77777777" w:rsidR="000E5686" w:rsidRPr="007E0B31" w:rsidRDefault="000E5686" w:rsidP="000E5686">
            <w:pPr>
              <w:pStyle w:val="Arial11Bold"/>
              <w:rPr>
                <w:rFonts w:cs="Arial"/>
              </w:rPr>
            </w:pPr>
            <w:r w:rsidRPr="007E0B31">
              <w:rPr>
                <w:rFonts w:cs="Arial"/>
              </w:rPr>
              <w:t>Urgent Modification</w:t>
            </w:r>
          </w:p>
        </w:tc>
        <w:tc>
          <w:tcPr>
            <w:tcW w:w="6634" w:type="dxa"/>
          </w:tcPr>
          <w:p w14:paraId="73F66797"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0E5686" w:rsidRPr="007E0B31" w14:paraId="0EBC8358" w14:textId="77777777" w:rsidTr="56193979">
        <w:trPr>
          <w:cantSplit/>
        </w:trPr>
        <w:tc>
          <w:tcPr>
            <w:tcW w:w="2884" w:type="dxa"/>
          </w:tcPr>
          <w:p w14:paraId="10994AED" w14:textId="77777777" w:rsidR="000E5686" w:rsidRPr="007E0B31" w:rsidRDefault="000E5686" w:rsidP="000E5686">
            <w:pPr>
              <w:pStyle w:val="Arial11Bold"/>
              <w:rPr>
                <w:rFonts w:cs="Arial"/>
              </w:rPr>
            </w:pPr>
            <w:r w:rsidRPr="007E0B31">
              <w:rPr>
                <w:rFonts w:cs="Arial"/>
              </w:rPr>
              <w:t>User</w:t>
            </w:r>
          </w:p>
        </w:tc>
        <w:tc>
          <w:tcPr>
            <w:tcW w:w="6634" w:type="dxa"/>
          </w:tcPr>
          <w:p w14:paraId="63DC1FCA" w14:textId="70173463" w:rsidR="000E5686" w:rsidRPr="007E0B31" w:rsidRDefault="000E5686" w:rsidP="000E5686">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0E5686" w:rsidRPr="007E0B31" w14:paraId="1F55286A" w14:textId="77777777" w:rsidTr="56193979">
        <w:trPr>
          <w:cantSplit/>
        </w:trPr>
        <w:tc>
          <w:tcPr>
            <w:tcW w:w="2884" w:type="dxa"/>
          </w:tcPr>
          <w:p w14:paraId="71077D37" w14:textId="77777777" w:rsidR="000E5686" w:rsidRPr="007E0B31" w:rsidRDefault="000E5686" w:rsidP="000E5686">
            <w:pPr>
              <w:pStyle w:val="Arial11Bold"/>
              <w:rPr>
                <w:rFonts w:cs="Arial"/>
                <w:u w:val="single"/>
              </w:rPr>
            </w:pPr>
            <w:bookmarkStart w:id="131" w:name="_DV_C49"/>
            <w:r w:rsidRPr="007E0B31">
              <w:rPr>
                <w:rFonts w:cs="Arial"/>
              </w:rPr>
              <w:t>User Data File Structure</w:t>
            </w:r>
            <w:bookmarkEnd w:id="131"/>
          </w:p>
        </w:tc>
        <w:tc>
          <w:tcPr>
            <w:tcW w:w="6634" w:type="dxa"/>
          </w:tcPr>
          <w:p w14:paraId="475B944D" w14:textId="77258ADD" w:rsidR="000E5686" w:rsidRPr="007E0B31" w:rsidRDefault="000E5686" w:rsidP="000E5686">
            <w:pPr>
              <w:pStyle w:val="TableArial11"/>
              <w:rPr>
                <w:rFonts w:cs="Arial"/>
              </w:rPr>
            </w:pPr>
            <w:bookmarkStart w:id="132"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32"/>
          </w:p>
        </w:tc>
      </w:tr>
      <w:tr w:rsidR="000E5686" w:rsidRPr="007E0B31" w14:paraId="24C40449" w14:textId="77777777" w:rsidTr="56193979">
        <w:trPr>
          <w:cantSplit/>
        </w:trPr>
        <w:tc>
          <w:tcPr>
            <w:tcW w:w="2884" w:type="dxa"/>
          </w:tcPr>
          <w:p w14:paraId="20FC2734" w14:textId="77777777" w:rsidR="000E5686" w:rsidRPr="007E0B31" w:rsidRDefault="000E5686" w:rsidP="000E5686">
            <w:pPr>
              <w:pStyle w:val="Arial11Bold"/>
              <w:rPr>
                <w:rFonts w:cs="Arial"/>
              </w:rPr>
            </w:pPr>
            <w:r w:rsidRPr="007E0B31">
              <w:rPr>
                <w:rFonts w:cs="Arial"/>
              </w:rPr>
              <w:lastRenderedPageBreak/>
              <w:t>User Development</w:t>
            </w:r>
          </w:p>
        </w:tc>
        <w:tc>
          <w:tcPr>
            <w:tcW w:w="6634" w:type="dxa"/>
          </w:tcPr>
          <w:p w14:paraId="0478AE51" w14:textId="77777777" w:rsidR="000E5686" w:rsidRPr="007E0B31" w:rsidRDefault="000E5686" w:rsidP="000E5686">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0E5686" w:rsidRPr="007E0B31" w14:paraId="3332ECCB" w14:textId="77777777" w:rsidTr="56193979">
        <w:trPr>
          <w:cantSplit/>
        </w:trPr>
        <w:tc>
          <w:tcPr>
            <w:tcW w:w="2884" w:type="dxa"/>
          </w:tcPr>
          <w:p w14:paraId="0EE53A77" w14:textId="77777777" w:rsidR="000E5686" w:rsidRPr="007E0B31" w:rsidRDefault="000E5686" w:rsidP="000E5686">
            <w:pPr>
              <w:pStyle w:val="Arial11Bold"/>
              <w:rPr>
                <w:rFonts w:cs="Arial"/>
              </w:rPr>
            </w:pPr>
            <w:bookmarkStart w:id="133" w:name="_DV_C51"/>
            <w:r w:rsidRPr="007E0B31">
              <w:rPr>
                <w:rFonts w:cs="Arial"/>
              </w:rPr>
              <w:t>User Self Certification of Compliance</w:t>
            </w:r>
            <w:bookmarkEnd w:id="133"/>
          </w:p>
        </w:tc>
        <w:tc>
          <w:tcPr>
            <w:tcW w:w="6634" w:type="dxa"/>
          </w:tcPr>
          <w:p w14:paraId="0B00A7D2" w14:textId="77777777" w:rsidR="000E5686" w:rsidRPr="007E0B31" w:rsidRDefault="000E5686" w:rsidP="000E5686">
            <w:pPr>
              <w:pStyle w:val="TableArial11"/>
              <w:rPr>
                <w:rFonts w:cs="Arial"/>
              </w:rPr>
            </w:pPr>
            <w:bookmarkStart w:id="134" w:name="_DV_C52"/>
            <w:r w:rsidRPr="007E0B31">
              <w:rPr>
                <w:rFonts w:cs="Arial"/>
              </w:rPr>
              <w:t>A certificate, in the form attached at CP.A.2</w:t>
            </w:r>
            <w:bookmarkStart w:id="135" w:name="_DV_C53"/>
            <w:bookmarkEnd w:id="134"/>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36" w:name="_DV_C56"/>
            <w:bookmarkEnd w:id="135"/>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36"/>
          </w:p>
        </w:tc>
      </w:tr>
      <w:tr w:rsidR="000E5686" w:rsidRPr="007E0B31" w14:paraId="1875D733" w14:textId="77777777" w:rsidTr="56193979">
        <w:trPr>
          <w:cantSplit/>
        </w:trPr>
        <w:tc>
          <w:tcPr>
            <w:tcW w:w="2884" w:type="dxa"/>
          </w:tcPr>
          <w:p w14:paraId="43B308DA" w14:textId="77777777" w:rsidR="000E5686" w:rsidRPr="007E0B31" w:rsidRDefault="000E5686" w:rsidP="000E5686">
            <w:pPr>
              <w:pStyle w:val="Arial11Bold"/>
              <w:rPr>
                <w:rFonts w:cs="Arial"/>
              </w:rPr>
            </w:pPr>
            <w:r w:rsidRPr="007E0B31">
              <w:rPr>
                <w:rFonts w:cs="Arial"/>
              </w:rPr>
              <w:t>User Site</w:t>
            </w:r>
          </w:p>
        </w:tc>
        <w:tc>
          <w:tcPr>
            <w:tcW w:w="6634" w:type="dxa"/>
          </w:tcPr>
          <w:p w14:paraId="0B24A90C" w14:textId="7ABB869F" w:rsidR="000E5686" w:rsidRPr="007E0B31" w:rsidRDefault="000E5686" w:rsidP="000E5686">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0E5686" w:rsidRPr="007E0B31" w14:paraId="12D3AE6B" w14:textId="77777777" w:rsidTr="56193979">
        <w:trPr>
          <w:cantSplit/>
        </w:trPr>
        <w:tc>
          <w:tcPr>
            <w:tcW w:w="2884" w:type="dxa"/>
          </w:tcPr>
          <w:p w14:paraId="7BCD8EF3" w14:textId="77777777" w:rsidR="000E5686" w:rsidRPr="007E0B31" w:rsidRDefault="000E5686" w:rsidP="000E5686">
            <w:pPr>
              <w:pStyle w:val="Arial11Bold"/>
              <w:rPr>
                <w:rFonts w:cs="Arial"/>
              </w:rPr>
            </w:pPr>
            <w:r w:rsidRPr="007E0B31">
              <w:rPr>
                <w:rFonts w:cs="Arial"/>
              </w:rPr>
              <w:t>User System</w:t>
            </w:r>
          </w:p>
        </w:tc>
        <w:tc>
          <w:tcPr>
            <w:tcW w:w="6634" w:type="dxa"/>
          </w:tcPr>
          <w:p w14:paraId="17F1EECD" w14:textId="77777777" w:rsidR="000E5686" w:rsidRPr="007E0B31" w:rsidRDefault="000E5686" w:rsidP="000E5686">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0E5686" w:rsidRPr="007E0B31" w:rsidRDefault="000E5686" w:rsidP="000E5686">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0E5686" w:rsidRPr="007E0B31" w:rsidRDefault="000E5686" w:rsidP="000E5686">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0E5686" w:rsidRPr="007E0B31" w:rsidRDefault="000E5686" w:rsidP="000E5686">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0E5686" w:rsidRPr="007E0B31" w:rsidRDefault="000E5686" w:rsidP="000E5686">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0E5686" w:rsidRPr="007E0B31" w:rsidRDefault="000E5686" w:rsidP="000E5686">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0E5686" w:rsidRPr="007E0B31" w14:paraId="2DEDB843" w14:textId="77777777" w:rsidTr="56193979">
        <w:trPr>
          <w:cantSplit/>
        </w:trPr>
        <w:tc>
          <w:tcPr>
            <w:tcW w:w="2884" w:type="dxa"/>
          </w:tcPr>
          <w:p w14:paraId="5DD6FE55" w14:textId="77777777" w:rsidR="000E5686" w:rsidRPr="007E0B31" w:rsidRDefault="000E5686" w:rsidP="000E5686">
            <w:pPr>
              <w:pStyle w:val="Arial11Bold"/>
              <w:rPr>
                <w:rFonts w:cs="Arial"/>
              </w:rPr>
            </w:pPr>
            <w:r w:rsidRPr="007E0B31">
              <w:rPr>
                <w:rFonts w:cs="Arial"/>
              </w:rPr>
              <w:t>User System Entry Point</w:t>
            </w:r>
          </w:p>
        </w:tc>
        <w:tc>
          <w:tcPr>
            <w:tcW w:w="6634" w:type="dxa"/>
          </w:tcPr>
          <w:p w14:paraId="1BE7FD50" w14:textId="58B832C0" w:rsidR="000E5686" w:rsidRPr="007E0B31" w:rsidRDefault="000E5686" w:rsidP="000E5686">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proofErr w:type="gramStart"/>
            <w:r w:rsidRPr="007E0B31">
              <w:rPr>
                <w:rFonts w:cs="Arial"/>
              </w:rPr>
              <w:t>, as the case may be, which</w:t>
            </w:r>
            <w:proofErr w:type="gramEnd"/>
            <w:r w:rsidRPr="007E0B31">
              <w:rPr>
                <w:rFonts w:cs="Arial"/>
              </w:rPr>
              <w:t xml:space="preserve">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D8556B" w:rsidRPr="007E0B31" w14:paraId="09869F58" w14:textId="77777777" w:rsidTr="56193979">
        <w:trPr>
          <w:cantSplit/>
        </w:trPr>
        <w:tc>
          <w:tcPr>
            <w:tcW w:w="2884" w:type="dxa"/>
          </w:tcPr>
          <w:p w14:paraId="4F8D3035" w14:textId="5400C67C" w:rsidR="00D8556B" w:rsidRPr="007E0B31" w:rsidRDefault="00D8556B" w:rsidP="00D8556B">
            <w:pPr>
              <w:pStyle w:val="Arial11Bold"/>
              <w:rPr>
                <w:rFonts w:cs="Arial"/>
              </w:rPr>
            </w:pPr>
            <w:r>
              <w:rPr>
                <w:rFonts w:cs="Arial"/>
              </w:rPr>
              <w:t>Virtual Lead Party</w:t>
            </w:r>
          </w:p>
        </w:tc>
        <w:tc>
          <w:tcPr>
            <w:tcW w:w="6634" w:type="dxa"/>
          </w:tcPr>
          <w:p w14:paraId="767F37A5" w14:textId="3CCB5BEA" w:rsidR="00D8556B" w:rsidRPr="007E0B31" w:rsidRDefault="00D8556B" w:rsidP="00D8556B">
            <w:pPr>
              <w:pStyle w:val="TableArial11"/>
              <w:rPr>
                <w:rFonts w:cs="Arial"/>
              </w:rPr>
            </w:pPr>
            <w:r>
              <w:rPr>
                <w:rFonts w:cs="Arial"/>
              </w:rPr>
              <w:t xml:space="preserve">As defined in the </w:t>
            </w:r>
            <w:r w:rsidRPr="00BA72C2">
              <w:rPr>
                <w:rFonts w:cs="Arial"/>
                <w:b/>
                <w:bCs/>
              </w:rPr>
              <w:t>BSC</w:t>
            </w:r>
            <w:r>
              <w:rPr>
                <w:rFonts w:cs="Arial"/>
              </w:rPr>
              <w:t>.</w:t>
            </w:r>
          </w:p>
        </w:tc>
      </w:tr>
      <w:tr w:rsidR="000E5686" w:rsidRPr="00C45ED9" w14:paraId="2DBF5F7B" w14:textId="77777777" w:rsidTr="56193979">
        <w:trPr>
          <w:cantSplit/>
        </w:trPr>
        <w:tc>
          <w:tcPr>
            <w:tcW w:w="2884" w:type="dxa"/>
          </w:tcPr>
          <w:p w14:paraId="70F12CA8" w14:textId="3CBA11F6" w:rsidR="000E5686" w:rsidRPr="00C45ED9" w:rsidRDefault="000E5686" w:rsidP="000E5686">
            <w:pPr>
              <w:pStyle w:val="Arial11Bold"/>
              <w:rPr>
                <w:rFonts w:cs="Arial"/>
              </w:rPr>
            </w:pPr>
            <w:r w:rsidRPr="002510FF">
              <w:rPr>
                <w:rFonts w:cs="Arial"/>
              </w:rPr>
              <w:lastRenderedPageBreak/>
              <w:t>Voltage Jump Reactive Power</w:t>
            </w:r>
          </w:p>
        </w:tc>
        <w:tc>
          <w:tcPr>
            <w:tcW w:w="6634" w:type="dxa"/>
          </w:tcPr>
          <w:p w14:paraId="494FF092" w14:textId="77777777" w:rsidR="000E5686" w:rsidRPr="002510FF" w:rsidRDefault="000E5686" w:rsidP="000E5686">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0E5686" w:rsidRPr="002510FF" w:rsidRDefault="000E5686" w:rsidP="000E5686">
            <w:pPr>
              <w:pStyle w:val="Default"/>
              <w:jc w:val="both"/>
              <w:rPr>
                <w:color w:val="auto"/>
                <w:sz w:val="20"/>
                <w:szCs w:val="20"/>
              </w:rPr>
            </w:pPr>
          </w:p>
          <w:p w14:paraId="6F4B105B" w14:textId="40F71B72" w:rsidR="000E5686" w:rsidRPr="00C45ED9" w:rsidRDefault="000E5686" w:rsidP="000E5686">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0E5686" w:rsidRPr="007E0B31" w14:paraId="28BB7E6E" w14:textId="77777777" w:rsidTr="56193979">
        <w:trPr>
          <w:cantSplit/>
        </w:trPr>
        <w:tc>
          <w:tcPr>
            <w:tcW w:w="2884" w:type="dxa"/>
          </w:tcPr>
          <w:p w14:paraId="13C29FC9" w14:textId="77777777" w:rsidR="000E5686" w:rsidRPr="007E0B31" w:rsidRDefault="000E5686" w:rsidP="000E5686">
            <w:pPr>
              <w:pStyle w:val="Arial11Bold"/>
              <w:rPr>
                <w:rFonts w:cs="Arial"/>
              </w:rPr>
            </w:pPr>
            <w:r w:rsidRPr="007E0B31">
              <w:rPr>
                <w:rFonts w:cs="Arial"/>
              </w:rPr>
              <w:t>Water Time Constant</w:t>
            </w:r>
          </w:p>
        </w:tc>
        <w:tc>
          <w:tcPr>
            <w:tcW w:w="6634" w:type="dxa"/>
          </w:tcPr>
          <w:p w14:paraId="2C789366" w14:textId="77777777" w:rsidR="000E5686" w:rsidRPr="007E0B31" w:rsidRDefault="000E5686" w:rsidP="000E5686">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0E5686" w:rsidRPr="007E0B31" w14:paraId="10B4E60E" w14:textId="77777777" w:rsidTr="56193979">
        <w:trPr>
          <w:cantSplit/>
        </w:trPr>
        <w:tc>
          <w:tcPr>
            <w:tcW w:w="2884" w:type="dxa"/>
          </w:tcPr>
          <w:p w14:paraId="3BEE1BA7" w14:textId="77777777" w:rsidR="000E5686" w:rsidRPr="007E0B31" w:rsidRDefault="000E5686" w:rsidP="000E5686">
            <w:pPr>
              <w:pStyle w:val="Arial11Bold"/>
              <w:rPr>
                <w:rFonts w:cs="Arial"/>
              </w:rPr>
            </w:pPr>
            <w:r w:rsidRPr="007E0B31">
              <w:rPr>
                <w:rFonts w:cs="Arial"/>
              </w:rPr>
              <w:t>Website</w:t>
            </w:r>
          </w:p>
        </w:tc>
        <w:tc>
          <w:tcPr>
            <w:tcW w:w="6634" w:type="dxa"/>
          </w:tcPr>
          <w:p w14:paraId="38A79967" w14:textId="68B9F503" w:rsidR="000E5686" w:rsidRPr="007E0B31" w:rsidRDefault="000E5686" w:rsidP="000E5686">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0E5686" w:rsidRPr="007E0B31" w14:paraId="16BFB7FB" w14:textId="77777777" w:rsidTr="56193979">
        <w:trPr>
          <w:cantSplit/>
        </w:trPr>
        <w:tc>
          <w:tcPr>
            <w:tcW w:w="2884" w:type="dxa"/>
          </w:tcPr>
          <w:p w14:paraId="06EA4E34" w14:textId="77777777" w:rsidR="000E5686" w:rsidRPr="007E0B31" w:rsidRDefault="000E5686" w:rsidP="000E5686">
            <w:pPr>
              <w:pStyle w:val="Arial11Bold"/>
              <w:rPr>
                <w:rFonts w:cs="Arial"/>
              </w:rPr>
            </w:pPr>
            <w:r w:rsidRPr="007E0B31">
              <w:rPr>
                <w:rFonts w:cs="Arial"/>
              </w:rPr>
              <w:t>Weekly ACS Conditions</w:t>
            </w:r>
          </w:p>
        </w:tc>
        <w:tc>
          <w:tcPr>
            <w:tcW w:w="6634" w:type="dxa"/>
          </w:tcPr>
          <w:p w14:paraId="65C6CD52" w14:textId="77777777" w:rsidR="000E5686" w:rsidRPr="007E0B31" w:rsidRDefault="000E5686" w:rsidP="000E5686">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0E5686" w:rsidRPr="007E0B31" w14:paraId="52CA6CC1" w14:textId="77777777" w:rsidTr="56193979">
        <w:trPr>
          <w:cantSplit/>
        </w:trPr>
        <w:tc>
          <w:tcPr>
            <w:tcW w:w="2884" w:type="dxa"/>
          </w:tcPr>
          <w:p w14:paraId="5401CEF5" w14:textId="77777777" w:rsidR="000E5686" w:rsidRPr="007E0B31" w:rsidRDefault="000E5686" w:rsidP="000E5686">
            <w:pPr>
              <w:pStyle w:val="Arial11Bold"/>
              <w:rPr>
                <w:rFonts w:cs="Arial"/>
              </w:rPr>
            </w:pPr>
            <w:r w:rsidRPr="007E0B31">
              <w:rPr>
                <w:rFonts w:cs="Arial"/>
              </w:rPr>
              <w:t>WG Consultation Alternative Request</w:t>
            </w:r>
          </w:p>
        </w:tc>
        <w:tc>
          <w:tcPr>
            <w:tcW w:w="6634" w:type="dxa"/>
          </w:tcPr>
          <w:p w14:paraId="646D5E60" w14:textId="0ED4CB18" w:rsidR="000E5686" w:rsidRPr="007E0B31" w:rsidRDefault="000E5686" w:rsidP="000E5686">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0E5686" w:rsidRPr="007E0B31" w14:paraId="77D7428B" w14:textId="77777777" w:rsidTr="56193979">
        <w:trPr>
          <w:cantSplit/>
        </w:trPr>
        <w:tc>
          <w:tcPr>
            <w:tcW w:w="2884" w:type="dxa"/>
          </w:tcPr>
          <w:p w14:paraId="3ABB06D3" w14:textId="77777777" w:rsidR="000E5686" w:rsidRPr="007E0B31" w:rsidRDefault="000E5686" w:rsidP="000E5686">
            <w:pPr>
              <w:pStyle w:val="Arial11Bold"/>
              <w:rPr>
                <w:rFonts w:cs="Arial"/>
              </w:rPr>
            </w:pPr>
            <w:r w:rsidRPr="007E0B31">
              <w:rPr>
                <w:rFonts w:cs="Arial"/>
              </w:rPr>
              <w:t>Workgroup</w:t>
            </w:r>
          </w:p>
        </w:tc>
        <w:tc>
          <w:tcPr>
            <w:tcW w:w="6634" w:type="dxa"/>
          </w:tcPr>
          <w:p w14:paraId="3C071C58" w14:textId="3E96F164" w:rsidR="000E5686" w:rsidRPr="007E0B31" w:rsidRDefault="000E5686" w:rsidP="000E5686">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0E5686" w:rsidRPr="007E0B31" w14:paraId="0DB5431E" w14:textId="77777777" w:rsidTr="56193979">
        <w:trPr>
          <w:cantSplit/>
        </w:trPr>
        <w:tc>
          <w:tcPr>
            <w:tcW w:w="2884" w:type="dxa"/>
          </w:tcPr>
          <w:p w14:paraId="1820C1E3" w14:textId="77777777" w:rsidR="000E5686" w:rsidRPr="007E0B31" w:rsidRDefault="000E5686" w:rsidP="000E5686">
            <w:pPr>
              <w:pStyle w:val="Arial11Bold"/>
              <w:rPr>
                <w:rFonts w:cs="Arial"/>
              </w:rPr>
            </w:pPr>
            <w:r w:rsidRPr="007E0B31">
              <w:rPr>
                <w:rFonts w:cs="Arial"/>
              </w:rPr>
              <w:t>Workgroup Consultation</w:t>
            </w:r>
          </w:p>
        </w:tc>
        <w:tc>
          <w:tcPr>
            <w:tcW w:w="6634" w:type="dxa"/>
          </w:tcPr>
          <w:p w14:paraId="3BBAF0D1" w14:textId="4A8FF3F0" w:rsidR="000E5686" w:rsidRPr="007E0B31" w:rsidRDefault="000E5686" w:rsidP="000E5686">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0E5686" w:rsidRPr="007E0B31" w14:paraId="5FE213B7" w14:textId="77777777" w:rsidTr="56193979">
        <w:trPr>
          <w:cantSplit/>
        </w:trPr>
        <w:tc>
          <w:tcPr>
            <w:tcW w:w="2884" w:type="dxa"/>
          </w:tcPr>
          <w:p w14:paraId="7DDC8A6B" w14:textId="77777777" w:rsidR="000E5686" w:rsidRPr="007E0B31" w:rsidRDefault="000E5686" w:rsidP="000E5686">
            <w:pPr>
              <w:pStyle w:val="Arial11Bold"/>
              <w:rPr>
                <w:rFonts w:cs="Arial"/>
              </w:rPr>
            </w:pPr>
            <w:r w:rsidRPr="007E0B31">
              <w:rPr>
                <w:rFonts w:cs="Arial"/>
              </w:rPr>
              <w:t>Workgroup Alternative Grid Code Modification</w:t>
            </w:r>
          </w:p>
        </w:tc>
        <w:tc>
          <w:tcPr>
            <w:tcW w:w="6634" w:type="dxa"/>
          </w:tcPr>
          <w:p w14:paraId="10B737BD" w14:textId="58EA8ECE" w:rsidR="000E5686" w:rsidRPr="007E0B31" w:rsidRDefault="000E5686" w:rsidP="000E5686">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0E5686" w:rsidRPr="007E0B31" w14:paraId="0C414BA6" w14:textId="77777777" w:rsidTr="56193979">
        <w:trPr>
          <w:cantSplit/>
        </w:trPr>
        <w:tc>
          <w:tcPr>
            <w:tcW w:w="2884" w:type="dxa"/>
          </w:tcPr>
          <w:p w14:paraId="7F1B4D4F" w14:textId="77777777" w:rsidR="000E5686" w:rsidRPr="007E0B31" w:rsidRDefault="000E5686" w:rsidP="000E5686">
            <w:pPr>
              <w:pStyle w:val="Arial11Bold"/>
              <w:rPr>
                <w:rFonts w:cs="Arial"/>
              </w:rPr>
            </w:pPr>
            <w:r w:rsidRPr="007E0B31">
              <w:rPr>
                <w:rFonts w:cs="Arial"/>
              </w:rPr>
              <w:t>Zonal System Security Requirements</w:t>
            </w:r>
          </w:p>
        </w:tc>
        <w:tc>
          <w:tcPr>
            <w:tcW w:w="6634" w:type="dxa"/>
          </w:tcPr>
          <w:p w14:paraId="5571DD3D" w14:textId="77777777" w:rsidR="000E5686" w:rsidRPr="007E0B31" w:rsidRDefault="000E5686" w:rsidP="000E5686">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lastRenderedPageBreak/>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lastRenderedPageBreak/>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137"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137"/>
    </w:p>
    <w:p w14:paraId="7CC1D8A4" w14:textId="77777777" w:rsidR="00791ED2" w:rsidRPr="007E0B31" w:rsidRDefault="00791ED2" w:rsidP="00791ED2">
      <w:pPr>
        <w:pStyle w:val="Level2Text"/>
        <w:jc w:val="both"/>
        <w:rPr>
          <w:rFonts w:cs="Arial"/>
        </w:rPr>
      </w:pPr>
    </w:p>
    <w:p w14:paraId="0BAE524B" w14:textId="33C2904A" w:rsidR="00487ECB"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AAD2D" w14:textId="77777777" w:rsidR="001A3645" w:rsidRDefault="001A3645" w:rsidP="008F1F3E">
      <w:pPr>
        <w:pStyle w:val="Header"/>
      </w:pPr>
      <w:r>
        <w:separator/>
      </w:r>
    </w:p>
  </w:endnote>
  <w:endnote w:type="continuationSeparator" w:id="0">
    <w:p w14:paraId="1FD31C78" w14:textId="77777777" w:rsidR="001A3645" w:rsidRDefault="001A3645" w:rsidP="008F1F3E">
      <w:pPr>
        <w:pStyle w:val="Header"/>
      </w:pPr>
      <w:r>
        <w:continuationSeparator/>
      </w:r>
    </w:p>
  </w:endnote>
  <w:endnote w:type="continuationNotice" w:id="1">
    <w:p w14:paraId="44677BFD" w14:textId="77777777" w:rsidR="001A3645" w:rsidRDefault="001A3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9C668A1" w:rsidR="00AA1379" w:rsidRDefault="00AA1379"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6 Revision 1</w:t>
    </w:r>
    <w:r w:rsidR="00A31B41">
      <w:rPr>
        <w:rStyle w:val="PageNumber"/>
        <w:sz w:val="16"/>
        <w:szCs w:val="16"/>
      </w:rPr>
      <w:t>7</w:t>
    </w:r>
    <w:r>
      <w:rPr>
        <w:rStyle w:val="PageNumber"/>
        <w:sz w:val="16"/>
        <w:szCs w:val="16"/>
      </w:rPr>
      <w:tab/>
      <w:t>GD</w:t>
    </w:r>
    <w:r w:rsidRPr="002B5019">
      <w:rPr>
        <w:rStyle w:val="PageNumber"/>
        <w:sz w:val="16"/>
        <w:szCs w:val="16"/>
      </w:rPr>
      <w:tab/>
    </w:r>
    <w:r w:rsidR="00A31B41">
      <w:rPr>
        <w:rStyle w:val="PageNumber"/>
        <w:sz w:val="16"/>
        <w:szCs w:val="16"/>
      </w:rPr>
      <w:t>04 September 2023</w:t>
    </w:r>
  </w:p>
  <w:p w14:paraId="60524C2E" w14:textId="3E6D8C72" w:rsidR="00AA1379" w:rsidRPr="009313F1" w:rsidRDefault="00AA1379"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DE349E">
      <w:rPr>
        <w:rStyle w:val="PageNumber"/>
        <w:b/>
        <w:bCs/>
        <w:sz w:val="16"/>
        <w:szCs w:val="16"/>
      </w:rPr>
      <w:fldChar w:fldCharType="begin"/>
    </w:r>
    <w:r w:rsidRPr="00DE349E">
      <w:rPr>
        <w:rStyle w:val="PageNumber"/>
        <w:b/>
        <w:bCs/>
        <w:sz w:val="16"/>
        <w:szCs w:val="16"/>
      </w:rPr>
      <w:instrText xml:space="preserve"> PAGE  \* Arabic  \* MERGEFORMAT </w:instrText>
    </w:r>
    <w:r w:rsidRPr="00DE349E">
      <w:rPr>
        <w:rStyle w:val="PageNumber"/>
        <w:b/>
        <w:bCs/>
        <w:sz w:val="16"/>
        <w:szCs w:val="16"/>
      </w:rPr>
      <w:fldChar w:fldCharType="separate"/>
    </w:r>
    <w:r w:rsidRPr="00DE349E">
      <w:rPr>
        <w:rStyle w:val="PageNumber"/>
        <w:b/>
        <w:bCs/>
        <w:noProof/>
        <w:sz w:val="16"/>
        <w:szCs w:val="16"/>
      </w:rPr>
      <w:t>1</w:t>
    </w:r>
    <w:r w:rsidRPr="00DE349E">
      <w:rPr>
        <w:rStyle w:val="PageNumber"/>
        <w:b/>
        <w:bCs/>
        <w:sz w:val="16"/>
        <w:szCs w:val="16"/>
      </w:rPr>
      <w:fldChar w:fldCharType="end"/>
    </w:r>
    <w:r w:rsidRPr="00DE349E">
      <w:rPr>
        <w:rStyle w:val="PageNumber"/>
        <w:sz w:val="16"/>
        <w:szCs w:val="16"/>
      </w:rPr>
      <w:t xml:space="preserve"> of </w:t>
    </w:r>
    <w:r>
      <w:rPr>
        <w:rStyle w:val="PageNumber"/>
        <w:b/>
        <w:bCs/>
        <w:sz w:val="16"/>
        <w:szCs w:val="16"/>
      </w:rPr>
      <w:t>8</w:t>
    </w:r>
    <w:r w:rsidR="00A31B41">
      <w:rPr>
        <w:rStyle w:val="PageNumber"/>
        <w:b/>
        <w:bCs/>
        <w:sz w:val="16"/>
        <w:szCs w:val="16"/>
      </w:rPr>
      <w:t>4</w:t>
    </w:r>
  </w:p>
  <w:p w14:paraId="50416617" w14:textId="77777777" w:rsidR="00AA1379" w:rsidRPr="009313F1" w:rsidRDefault="00AA1379"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B7B80" w14:textId="77777777" w:rsidR="001A3645" w:rsidRDefault="001A3645" w:rsidP="008F1F3E">
      <w:pPr>
        <w:pStyle w:val="Header"/>
      </w:pPr>
      <w:r>
        <w:separator/>
      </w:r>
    </w:p>
  </w:footnote>
  <w:footnote w:type="continuationSeparator" w:id="0">
    <w:p w14:paraId="1AE8FAF4" w14:textId="77777777" w:rsidR="001A3645" w:rsidRDefault="001A3645" w:rsidP="008F1F3E">
      <w:pPr>
        <w:pStyle w:val="Header"/>
      </w:pPr>
      <w:r>
        <w:continuationSeparator/>
      </w:r>
    </w:p>
  </w:footnote>
  <w:footnote w:type="continuationNotice" w:id="1">
    <w:p w14:paraId="73B86CA1" w14:textId="77777777" w:rsidR="001A3645" w:rsidRDefault="001A36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AA1379" w14:paraId="6F7012FB" w14:textId="77777777" w:rsidTr="56193979">
      <w:tc>
        <w:tcPr>
          <w:tcW w:w="3210" w:type="dxa"/>
        </w:tcPr>
        <w:p w14:paraId="1C17BB54" w14:textId="6D26633C" w:rsidR="00AA1379" w:rsidRDefault="00AA1379" w:rsidP="56193979">
          <w:pPr>
            <w:pStyle w:val="Header"/>
            <w:ind w:left="-115"/>
          </w:pPr>
        </w:p>
      </w:tc>
      <w:tc>
        <w:tcPr>
          <w:tcW w:w="3210" w:type="dxa"/>
        </w:tcPr>
        <w:p w14:paraId="523EA832" w14:textId="66AFF797" w:rsidR="00AA1379" w:rsidRDefault="00AA1379" w:rsidP="56193979">
          <w:pPr>
            <w:pStyle w:val="Header"/>
            <w:jc w:val="center"/>
          </w:pPr>
        </w:p>
      </w:tc>
      <w:tc>
        <w:tcPr>
          <w:tcW w:w="3210" w:type="dxa"/>
        </w:tcPr>
        <w:p w14:paraId="7C4733F6" w14:textId="7C072BC3" w:rsidR="00AA1379" w:rsidRDefault="00AA1379" w:rsidP="56193979">
          <w:pPr>
            <w:pStyle w:val="Header"/>
            <w:ind w:right="-115"/>
            <w:jc w:val="right"/>
          </w:pPr>
        </w:p>
      </w:tc>
    </w:tr>
  </w:tbl>
  <w:p w14:paraId="5880EB8B" w14:textId="4E0671EF" w:rsidR="00AA1379" w:rsidRDefault="00AA1379"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04276736">
    <w:abstractNumId w:val="7"/>
  </w:num>
  <w:num w:numId="2" w16cid:durableId="1844854945">
    <w:abstractNumId w:val="5"/>
  </w:num>
  <w:num w:numId="3" w16cid:durableId="1513304210">
    <w:abstractNumId w:val="14"/>
  </w:num>
  <w:num w:numId="4" w16cid:durableId="2030178451">
    <w:abstractNumId w:val="3"/>
  </w:num>
  <w:num w:numId="5" w16cid:durableId="1796676743">
    <w:abstractNumId w:val="19"/>
  </w:num>
  <w:num w:numId="6" w16cid:durableId="512300192">
    <w:abstractNumId w:val="12"/>
  </w:num>
  <w:num w:numId="7" w16cid:durableId="1280256598">
    <w:abstractNumId w:val="16"/>
  </w:num>
  <w:num w:numId="8" w16cid:durableId="645360591">
    <w:abstractNumId w:val="6"/>
  </w:num>
  <w:num w:numId="9" w16cid:durableId="1569996613">
    <w:abstractNumId w:val="0"/>
  </w:num>
  <w:num w:numId="10" w16cid:durableId="2140565253">
    <w:abstractNumId w:val="9"/>
  </w:num>
  <w:num w:numId="11" w16cid:durableId="1153252810">
    <w:abstractNumId w:val="17"/>
  </w:num>
  <w:num w:numId="12" w16cid:durableId="1885210186">
    <w:abstractNumId w:val="13"/>
  </w:num>
  <w:num w:numId="13" w16cid:durableId="616762368">
    <w:abstractNumId w:val="21"/>
  </w:num>
  <w:num w:numId="14" w16cid:durableId="2112317110">
    <w:abstractNumId w:val="1"/>
  </w:num>
  <w:num w:numId="15" w16cid:durableId="1704331180">
    <w:abstractNumId w:val="20"/>
  </w:num>
  <w:num w:numId="16" w16cid:durableId="221411789">
    <w:abstractNumId w:val="4"/>
  </w:num>
  <w:num w:numId="17" w16cid:durableId="1413699357">
    <w:abstractNumId w:val="11"/>
  </w:num>
  <w:num w:numId="18" w16cid:durableId="492993930">
    <w:abstractNumId w:val="2"/>
  </w:num>
  <w:num w:numId="19" w16cid:durableId="1639988112">
    <w:abstractNumId w:val="8"/>
  </w:num>
  <w:num w:numId="20" w16cid:durableId="450440037">
    <w:abstractNumId w:val="10"/>
  </w:num>
  <w:num w:numId="21" w16cid:durableId="344329247">
    <w:abstractNumId w:val="18"/>
  </w:num>
  <w:num w:numId="22" w16cid:durableId="1890609325">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EE6"/>
    <w:rsid w:val="00003B88"/>
    <w:rsid w:val="00003C71"/>
    <w:rsid w:val="00004980"/>
    <w:rsid w:val="0000506B"/>
    <w:rsid w:val="000062AE"/>
    <w:rsid w:val="00007774"/>
    <w:rsid w:val="00007EE1"/>
    <w:rsid w:val="0001061B"/>
    <w:rsid w:val="00012DF8"/>
    <w:rsid w:val="00014126"/>
    <w:rsid w:val="000154B2"/>
    <w:rsid w:val="00015A88"/>
    <w:rsid w:val="000161AA"/>
    <w:rsid w:val="00016B65"/>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41A6"/>
    <w:rsid w:val="00034ED5"/>
    <w:rsid w:val="00035985"/>
    <w:rsid w:val="000362F8"/>
    <w:rsid w:val="000363D8"/>
    <w:rsid w:val="000365D6"/>
    <w:rsid w:val="000400ED"/>
    <w:rsid w:val="0004236F"/>
    <w:rsid w:val="0004439C"/>
    <w:rsid w:val="00044A90"/>
    <w:rsid w:val="00045E74"/>
    <w:rsid w:val="00046274"/>
    <w:rsid w:val="000519B4"/>
    <w:rsid w:val="00051DEE"/>
    <w:rsid w:val="00052895"/>
    <w:rsid w:val="00054B19"/>
    <w:rsid w:val="00055DDE"/>
    <w:rsid w:val="000571BC"/>
    <w:rsid w:val="00057CBA"/>
    <w:rsid w:val="0006008A"/>
    <w:rsid w:val="0006069B"/>
    <w:rsid w:val="000619EA"/>
    <w:rsid w:val="00062B73"/>
    <w:rsid w:val="00062D5C"/>
    <w:rsid w:val="000642CC"/>
    <w:rsid w:val="000649D6"/>
    <w:rsid w:val="0006512B"/>
    <w:rsid w:val="000705ED"/>
    <w:rsid w:val="00070786"/>
    <w:rsid w:val="00070B7B"/>
    <w:rsid w:val="00070D1B"/>
    <w:rsid w:val="000717FE"/>
    <w:rsid w:val="00071A83"/>
    <w:rsid w:val="0007222B"/>
    <w:rsid w:val="00072670"/>
    <w:rsid w:val="0007501B"/>
    <w:rsid w:val="000754B9"/>
    <w:rsid w:val="000757AB"/>
    <w:rsid w:val="00077AC6"/>
    <w:rsid w:val="00080969"/>
    <w:rsid w:val="00081849"/>
    <w:rsid w:val="00083788"/>
    <w:rsid w:val="00083CB4"/>
    <w:rsid w:val="000840E3"/>
    <w:rsid w:val="00086208"/>
    <w:rsid w:val="00086370"/>
    <w:rsid w:val="000872E0"/>
    <w:rsid w:val="0008749C"/>
    <w:rsid w:val="00087760"/>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CCC"/>
    <w:rsid w:val="000A63D5"/>
    <w:rsid w:val="000A76DB"/>
    <w:rsid w:val="000A77CC"/>
    <w:rsid w:val="000B0546"/>
    <w:rsid w:val="000B191E"/>
    <w:rsid w:val="000B3943"/>
    <w:rsid w:val="000B39CF"/>
    <w:rsid w:val="000B47E5"/>
    <w:rsid w:val="000B675D"/>
    <w:rsid w:val="000B695C"/>
    <w:rsid w:val="000B69EA"/>
    <w:rsid w:val="000B6DF9"/>
    <w:rsid w:val="000B7208"/>
    <w:rsid w:val="000B7CC5"/>
    <w:rsid w:val="000C129B"/>
    <w:rsid w:val="000C14D3"/>
    <w:rsid w:val="000C1BB4"/>
    <w:rsid w:val="000C61D6"/>
    <w:rsid w:val="000C64D4"/>
    <w:rsid w:val="000C77D7"/>
    <w:rsid w:val="000D120A"/>
    <w:rsid w:val="000D22B4"/>
    <w:rsid w:val="000D5ABD"/>
    <w:rsid w:val="000D77A7"/>
    <w:rsid w:val="000E18CB"/>
    <w:rsid w:val="000E1C0F"/>
    <w:rsid w:val="000E203C"/>
    <w:rsid w:val="000E4122"/>
    <w:rsid w:val="000E4ABA"/>
    <w:rsid w:val="000E4D6A"/>
    <w:rsid w:val="000E5686"/>
    <w:rsid w:val="000F032A"/>
    <w:rsid w:val="000F2089"/>
    <w:rsid w:val="000F2BF8"/>
    <w:rsid w:val="000F2E9E"/>
    <w:rsid w:val="000F47D1"/>
    <w:rsid w:val="000F4C96"/>
    <w:rsid w:val="000F50BF"/>
    <w:rsid w:val="000F638B"/>
    <w:rsid w:val="000F69A7"/>
    <w:rsid w:val="000F734A"/>
    <w:rsid w:val="00100103"/>
    <w:rsid w:val="0010032A"/>
    <w:rsid w:val="00100706"/>
    <w:rsid w:val="00100EA5"/>
    <w:rsid w:val="0010168A"/>
    <w:rsid w:val="001016AC"/>
    <w:rsid w:val="00101A74"/>
    <w:rsid w:val="00104B3C"/>
    <w:rsid w:val="00105C6E"/>
    <w:rsid w:val="001075DE"/>
    <w:rsid w:val="00107BE9"/>
    <w:rsid w:val="0011000F"/>
    <w:rsid w:val="001116EF"/>
    <w:rsid w:val="00112FC3"/>
    <w:rsid w:val="001157D0"/>
    <w:rsid w:val="001172A6"/>
    <w:rsid w:val="00120EE0"/>
    <w:rsid w:val="00120FFF"/>
    <w:rsid w:val="001214C1"/>
    <w:rsid w:val="0012256D"/>
    <w:rsid w:val="00122B87"/>
    <w:rsid w:val="00123474"/>
    <w:rsid w:val="00124A50"/>
    <w:rsid w:val="00124C02"/>
    <w:rsid w:val="00127FF6"/>
    <w:rsid w:val="00130486"/>
    <w:rsid w:val="0013182E"/>
    <w:rsid w:val="00131B2E"/>
    <w:rsid w:val="00132166"/>
    <w:rsid w:val="00132D71"/>
    <w:rsid w:val="0013649C"/>
    <w:rsid w:val="00136CB4"/>
    <w:rsid w:val="00141116"/>
    <w:rsid w:val="00141C7B"/>
    <w:rsid w:val="0014291E"/>
    <w:rsid w:val="001430D8"/>
    <w:rsid w:val="001454A3"/>
    <w:rsid w:val="0014560E"/>
    <w:rsid w:val="00145B28"/>
    <w:rsid w:val="00146EA7"/>
    <w:rsid w:val="00147586"/>
    <w:rsid w:val="0014796B"/>
    <w:rsid w:val="00147993"/>
    <w:rsid w:val="00151CE2"/>
    <w:rsid w:val="00153389"/>
    <w:rsid w:val="001547C7"/>
    <w:rsid w:val="00154A18"/>
    <w:rsid w:val="0015789D"/>
    <w:rsid w:val="00160F31"/>
    <w:rsid w:val="00161E0D"/>
    <w:rsid w:val="00162F36"/>
    <w:rsid w:val="00163368"/>
    <w:rsid w:val="00165AB2"/>
    <w:rsid w:val="001663B3"/>
    <w:rsid w:val="00167624"/>
    <w:rsid w:val="001710CF"/>
    <w:rsid w:val="001715BC"/>
    <w:rsid w:val="00171D38"/>
    <w:rsid w:val="00172580"/>
    <w:rsid w:val="001731C5"/>
    <w:rsid w:val="001738C9"/>
    <w:rsid w:val="001750CE"/>
    <w:rsid w:val="00176A1D"/>
    <w:rsid w:val="001812C8"/>
    <w:rsid w:val="0018137F"/>
    <w:rsid w:val="00182995"/>
    <w:rsid w:val="00185002"/>
    <w:rsid w:val="00185EA4"/>
    <w:rsid w:val="001864C9"/>
    <w:rsid w:val="00186F1A"/>
    <w:rsid w:val="00187F6D"/>
    <w:rsid w:val="00190260"/>
    <w:rsid w:val="0019341E"/>
    <w:rsid w:val="00194632"/>
    <w:rsid w:val="00196A22"/>
    <w:rsid w:val="00197311"/>
    <w:rsid w:val="001A02D3"/>
    <w:rsid w:val="001A2383"/>
    <w:rsid w:val="001A30E2"/>
    <w:rsid w:val="001A3574"/>
    <w:rsid w:val="001A3645"/>
    <w:rsid w:val="001A3852"/>
    <w:rsid w:val="001A38EA"/>
    <w:rsid w:val="001A4103"/>
    <w:rsid w:val="001A5C78"/>
    <w:rsid w:val="001A6C6A"/>
    <w:rsid w:val="001A7D19"/>
    <w:rsid w:val="001B1B41"/>
    <w:rsid w:val="001B1B75"/>
    <w:rsid w:val="001B2EA0"/>
    <w:rsid w:val="001B453D"/>
    <w:rsid w:val="001B4D72"/>
    <w:rsid w:val="001B66AF"/>
    <w:rsid w:val="001B66FE"/>
    <w:rsid w:val="001B7F9C"/>
    <w:rsid w:val="001C27B6"/>
    <w:rsid w:val="001C48A9"/>
    <w:rsid w:val="001D0BB8"/>
    <w:rsid w:val="001D227F"/>
    <w:rsid w:val="001D2A93"/>
    <w:rsid w:val="001D376E"/>
    <w:rsid w:val="001D4BA1"/>
    <w:rsid w:val="001D580A"/>
    <w:rsid w:val="001D5E8C"/>
    <w:rsid w:val="001D68E2"/>
    <w:rsid w:val="001D757F"/>
    <w:rsid w:val="001D7E46"/>
    <w:rsid w:val="001E07D0"/>
    <w:rsid w:val="001E192B"/>
    <w:rsid w:val="001E255C"/>
    <w:rsid w:val="001E2E19"/>
    <w:rsid w:val="001E3350"/>
    <w:rsid w:val="001E3C4D"/>
    <w:rsid w:val="001E3F22"/>
    <w:rsid w:val="001E3F9E"/>
    <w:rsid w:val="001E5C54"/>
    <w:rsid w:val="001E5C7A"/>
    <w:rsid w:val="001E6459"/>
    <w:rsid w:val="001E6518"/>
    <w:rsid w:val="001E777B"/>
    <w:rsid w:val="001F14D1"/>
    <w:rsid w:val="001F1507"/>
    <w:rsid w:val="001F2024"/>
    <w:rsid w:val="001F377B"/>
    <w:rsid w:val="001F38C4"/>
    <w:rsid w:val="001F431D"/>
    <w:rsid w:val="001F43C1"/>
    <w:rsid w:val="001F5AFA"/>
    <w:rsid w:val="00200593"/>
    <w:rsid w:val="00200E24"/>
    <w:rsid w:val="0020174A"/>
    <w:rsid w:val="00201962"/>
    <w:rsid w:val="002035FD"/>
    <w:rsid w:val="00203D64"/>
    <w:rsid w:val="00203F0B"/>
    <w:rsid w:val="002060CE"/>
    <w:rsid w:val="002067F9"/>
    <w:rsid w:val="00206A9F"/>
    <w:rsid w:val="00207464"/>
    <w:rsid w:val="00210BE6"/>
    <w:rsid w:val="0021242F"/>
    <w:rsid w:val="00212B61"/>
    <w:rsid w:val="002142B8"/>
    <w:rsid w:val="00214C33"/>
    <w:rsid w:val="00216317"/>
    <w:rsid w:val="00216F13"/>
    <w:rsid w:val="00221562"/>
    <w:rsid w:val="002218F2"/>
    <w:rsid w:val="00221DE3"/>
    <w:rsid w:val="00222BDC"/>
    <w:rsid w:val="002236AD"/>
    <w:rsid w:val="00223703"/>
    <w:rsid w:val="002242F5"/>
    <w:rsid w:val="00225963"/>
    <w:rsid w:val="00227CDD"/>
    <w:rsid w:val="00227CFA"/>
    <w:rsid w:val="00230030"/>
    <w:rsid w:val="00231D7C"/>
    <w:rsid w:val="00233137"/>
    <w:rsid w:val="002335A5"/>
    <w:rsid w:val="00234762"/>
    <w:rsid w:val="002353DB"/>
    <w:rsid w:val="002354AC"/>
    <w:rsid w:val="002362A8"/>
    <w:rsid w:val="00237154"/>
    <w:rsid w:val="0024141D"/>
    <w:rsid w:val="00242625"/>
    <w:rsid w:val="00243260"/>
    <w:rsid w:val="0024382C"/>
    <w:rsid w:val="00243D79"/>
    <w:rsid w:val="00243D8A"/>
    <w:rsid w:val="00245330"/>
    <w:rsid w:val="002475F8"/>
    <w:rsid w:val="00247DBF"/>
    <w:rsid w:val="002510FF"/>
    <w:rsid w:val="002511C7"/>
    <w:rsid w:val="0025321A"/>
    <w:rsid w:val="00253EEF"/>
    <w:rsid w:val="00254996"/>
    <w:rsid w:val="00254A70"/>
    <w:rsid w:val="00260AE8"/>
    <w:rsid w:val="0026133D"/>
    <w:rsid w:val="00262190"/>
    <w:rsid w:val="002641FF"/>
    <w:rsid w:val="00264E89"/>
    <w:rsid w:val="0026533D"/>
    <w:rsid w:val="002662E1"/>
    <w:rsid w:val="002665FF"/>
    <w:rsid w:val="00272C70"/>
    <w:rsid w:val="00273E52"/>
    <w:rsid w:val="00273E68"/>
    <w:rsid w:val="00274B57"/>
    <w:rsid w:val="00274E12"/>
    <w:rsid w:val="00274FE8"/>
    <w:rsid w:val="00275DAB"/>
    <w:rsid w:val="00277C3C"/>
    <w:rsid w:val="00277E3F"/>
    <w:rsid w:val="002825DF"/>
    <w:rsid w:val="0028697E"/>
    <w:rsid w:val="0029003F"/>
    <w:rsid w:val="002906EE"/>
    <w:rsid w:val="002926BE"/>
    <w:rsid w:val="002947EF"/>
    <w:rsid w:val="00294D0A"/>
    <w:rsid w:val="002A1B94"/>
    <w:rsid w:val="002A2281"/>
    <w:rsid w:val="002A2D51"/>
    <w:rsid w:val="002A5305"/>
    <w:rsid w:val="002A5E6F"/>
    <w:rsid w:val="002A6DA8"/>
    <w:rsid w:val="002A7646"/>
    <w:rsid w:val="002B0152"/>
    <w:rsid w:val="002B0296"/>
    <w:rsid w:val="002B0302"/>
    <w:rsid w:val="002B191B"/>
    <w:rsid w:val="002B245D"/>
    <w:rsid w:val="002B32B0"/>
    <w:rsid w:val="002B3B0E"/>
    <w:rsid w:val="002B4555"/>
    <w:rsid w:val="002B5019"/>
    <w:rsid w:val="002B63E6"/>
    <w:rsid w:val="002C0464"/>
    <w:rsid w:val="002C1202"/>
    <w:rsid w:val="002C142F"/>
    <w:rsid w:val="002C1CC9"/>
    <w:rsid w:val="002C32D7"/>
    <w:rsid w:val="002C3627"/>
    <w:rsid w:val="002C6E53"/>
    <w:rsid w:val="002C730F"/>
    <w:rsid w:val="002D08AD"/>
    <w:rsid w:val="002D099D"/>
    <w:rsid w:val="002D3390"/>
    <w:rsid w:val="002D45C4"/>
    <w:rsid w:val="002D497A"/>
    <w:rsid w:val="002D4A6E"/>
    <w:rsid w:val="002D680A"/>
    <w:rsid w:val="002D775E"/>
    <w:rsid w:val="002D7D65"/>
    <w:rsid w:val="002E0B1D"/>
    <w:rsid w:val="002E102B"/>
    <w:rsid w:val="002E2435"/>
    <w:rsid w:val="002E3677"/>
    <w:rsid w:val="002E4005"/>
    <w:rsid w:val="002E4C32"/>
    <w:rsid w:val="002E4D10"/>
    <w:rsid w:val="002E55AD"/>
    <w:rsid w:val="002E5701"/>
    <w:rsid w:val="002E5B44"/>
    <w:rsid w:val="002E6C79"/>
    <w:rsid w:val="002E7875"/>
    <w:rsid w:val="002F2D8C"/>
    <w:rsid w:val="002F46A9"/>
    <w:rsid w:val="002F5283"/>
    <w:rsid w:val="002F6B8C"/>
    <w:rsid w:val="003000A4"/>
    <w:rsid w:val="00300601"/>
    <w:rsid w:val="00301D71"/>
    <w:rsid w:val="00302263"/>
    <w:rsid w:val="00302DC4"/>
    <w:rsid w:val="00303C2B"/>
    <w:rsid w:val="00304109"/>
    <w:rsid w:val="00306436"/>
    <w:rsid w:val="00306579"/>
    <w:rsid w:val="00306887"/>
    <w:rsid w:val="00306AAF"/>
    <w:rsid w:val="003113C6"/>
    <w:rsid w:val="00312A17"/>
    <w:rsid w:val="0031460E"/>
    <w:rsid w:val="00316663"/>
    <w:rsid w:val="00316797"/>
    <w:rsid w:val="003168E5"/>
    <w:rsid w:val="00316BC4"/>
    <w:rsid w:val="00316C1A"/>
    <w:rsid w:val="003172CB"/>
    <w:rsid w:val="00317A9E"/>
    <w:rsid w:val="00320A03"/>
    <w:rsid w:val="00320C84"/>
    <w:rsid w:val="00321E28"/>
    <w:rsid w:val="003247A3"/>
    <w:rsid w:val="00325486"/>
    <w:rsid w:val="00326843"/>
    <w:rsid w:val="00327026"/>
    <w:rsid w:val="00327416"/>
    <w:rsid w:val="00327939"/>
    <w:rsid w:val="00333BC1"/>
    <w:rsid w:val="00333D74"/>
    <w:rsid w:val="00333F56"/>
    <w:rsid w:val="00336B96"/>
    <w:rsid w:val="00337897"/>
    <w:rsid w:val="0033794C"/>
    <w:rsid w:val="003406F5"/>
    <w:rsid w:val="00341E2C"/>
    <w:rsid w:val="00341ED6"/>
    <w:rsid w:val="00342C33"/>
    <w:rsid w:val="003448DD"/>
    <w:rsid w:val="0034495D"/>
    <w:rsid w:val="00345E35"/>
    <w:rsid w:val="003473EA"/>
    <w:rsid w:val="00347928"/>
    <w:rsid w:val="00351BFF"/>
    <w:rsid w:val="00352E12"/>
    <w:rsid w:val="00353223"/>
    <w:rsid w:val="00355826"/>
    <w:rsid w:val="00355A8F"/>
    <w:rsid w:val="003600B8"/>
    <w:rsid w:val="00360A16"/>
    <w:rsid w:val="00362367"/>
    <w:rsid w:val="003625F1"/>
    <w:rsid w:val="0036288F"/>
    <w:rsid w:val="00363290"/>
    <w:rsid w:val="00363D38"/>
    <w:rsid w:val="00366088"/>
    <w:rsid w:val="00366B0F"/>
    <w:rsid w:val="0037043D"/>
    <w:rsid w:val="0037065B"/>
    <w:rsid w:val="003721E7"/>
    <w:rsid w:val="00372ACE"/>
    <w:rsid w:val="00374794"/>
    <w:rsid w:val="00376F00"/>
    <w:rsid w:val="003774EE"/>
    <w:rsid w:val="0037797A"/>
    <w:rsid w:val="00380E99"/>
    <w:rsid w:val="00381B9F"/>
    <w:rsid w:val="00382A1E"/>
    <w:rsid w:val="00383A1D"/>
    <w:rsid w:val="003846DF"/>
    <w:rsid w:val="003854C6"/>
    <w:rsid w:val="003870F7"/>
    <w:rsid w:val="00387391"/>
    <w:rsid w:val="00387A28"/>
    <w:rsid w:val="00390539"/>
    <w:rsid w:val="0039116B"/>
    <w:rsid w:val="00391B22"/>
    <w:rsid w:val="00391E54"/>
    <w:rsid w:val="00392136"/>
    <w:rsid w:val="003921BD"/>
    <w:rsid w:val="003927B8"/>
    <w:rsid w:val="00392AB4"/>
    <w:rsid w:val="00392D72"/>
    <w:rsid w:val="00393A2C"/>
    <w:rsid w:val="00394666"/>
    <w:rsid w:val="00396436"/>
    <w:rsid w:val="00397F43"/>
    <w:rsid w:val="003A00BF"/>
    <w:rsid w:val="003A0672"/>
    <w:rsid w:val="003A1576"/>
    <w:rsid w:val="003A18F8"/>
    <w:rsid w:val="003A464A"/>
    <w:rsid w:val="003A5443"/>
    <w:rsid w:val="003A6B14"/>
    <w:rsid w:val="003A6B20"/>
    <w:rsid w:val="003B1A08"/>
    <w:rsid w:val="003B3D05"/>
    <w:rsid w:val="003B642E"/>
    <w:rsid w:val="003B77D3"/>
    <w:rsid w:val="003C0107"/>
    <w:rsid w:val="003C1E8C"/>
    <w:rsid w:val="003C1EC1"/>
    <w:rsid w:val="003C2C7C"/>
    <w:rsid w:val="003C3CDE"/>
    <w:rsid w:val="003C45B5"/>
    <w:rsid w:val="003C70EB"/>
    <w:rsid w:val="003C73FA"/>
    <w:rsid w:val="003C7B52"/>
    <w:rsid w:val="003C7BA8"/>
    <w:rsid w:val="003D0ECE"/>
    <w:rsid w:val="003D1AD5"/>
    <w:rsid w:val="003D1E65"/>
    <w:rsid w:val="003D2B77"/>
    <w:rsid w:val="003D363F"/>
    <w:rsid w:val="003D6E55"/>
    <w:rsid w:val="003D6ED2"/>
    <w:rsid w:val="003D7529"/>
    <w:rsid w:val="003D7618"/>
    <w:rsid w:val="003D7FC3"/>
    <w:rsid w:val="003E2228"/>
    <w:rsid w:val="003E31C7"/>
    <w:rsid w:val="003E40AA"/>
    <w:rsid w:val="003E43EF"/>
    <w:rsid w:val="003E58F3"/>
    <w:rsid w:val="003E6477"/>
    <w:rsid w:val="003F0894"/>
    <w:rsid w:val="003F230F"/>
    <w:rsid w:val="003F252D"/>
    <w:rsid w:val="003F29C2"/>
    <w:rsid w:val="003F2F28"/>
    <w:rsid w:val="003F46A9"/>
    <w:rsid w:val="003F5B0B"/>
    <w:rsid w:val="003F7434"/>
    <w:rsid w:val="0040077B"/>
    <w:rsid w:val="00401EF1"/>
    <w:rsid w:val="004029D5"/>
    <w:rsid w:val="00403363"/>
    <w:rsid w:val="00410024"/>
    <w:rsid w:val="00412B27"/>
    <w:rsid w:val="00412E9E"/>
    <w:rsid w:val="00413735"/>
    <w:rsid w:val="00414E36"/>
    <w:rsid w:val="004161F0"/>
    <w:rsid w:val="00417CE1"/>
    <w:rsid w:val="00420259"/>
    <w:rsid w:val="00421805"/>
    <w:rsid w:val="0042316B"/>
    <w:rsid w:val="00423A90"/>
    <w:rsid w:val="00424552"/>
    <w:rsid w:val="0042480C"/>
    <w:rsid w:val="00424F44"/>
    <w:rsid w:val="00425187"/>
    <w:rsid w:val="0042789A"/>
    <w:rsid w:val="00430E59"/>
    <w:rsid w:val="004318C6"/>
    <w:rsid w:val="004320C6"/>
    <w:rsid w:val="004325DC"/>
    <w:rsid w:val="0043323D"/>
    <w:rsid w:val="004332FF"/>
    <w:rsid w:val="004339F2"/>
    <w:rsid w:val="004342E0"/>
    <w:rsid w:val="004351C1"/>
    <w:rsid w:val="004372EC"/>
    <w:rsid w:val="0044031F"/>
    <w:rsid w:val="00440E40"/>
    <w:rsid w:val="00441CE5"/>
    <w:rsid w:val="00442A41"/>
    <w:rsid w:val="00442BCE"/>
    <w:rsid w:val="0044308D"/>
    <w:rsid w:val="00443897"/>
    <w:rsid w:val="00444B91"/>
    <w:rsid w:val="00445433"/>
    <w:rsid w:val="00446C90"/>
    <w:rsid w:val="00450AE6"/>
    <w:rsid w:val="00453C0E"/>
    <w:rsid w:val="00456317"/>
    <w:rsid w:val="00460DE9"/>
    <w:rsid w:val="004616C5"/>
    <w:rsid w:val="00462C48"/>
    <w:rsid w:val="00462D46"/>
    <w:rsid w:val="00463997"/>
    <w:rsid w:val="00464B95"/>
    <w:rsid w:val="0047024D"/>
    <w:rsid w:val="00470BCD"/>
    <w:rsid w:val="00471EC6"/>
    <w:rsid w:val="004722D7"/>
    <w:rsid w:val="00473AB5"/>
    <w:rsid w:val="00473D8E"/>
    <w:rsid w:val="004743BD"/>
    <w:rsid w:val="00480535"/>
    <w:rsid w:val="00483EFC"/>
    <w:rsid w:val="00484275"/>
    <w:rsid w:val="0048511E"/>
    <w:rsid w:val="00485185"/>
    <w:rsid w:val="00487486"/>
    <w:rsid w:val="00487ECB"/>
    <w:rsid w:val="004909DE"/>
    <w:rsid w:val="004911DF"/>
    <w:rsid w:val="00494E72"/>
    <w:rsid w:val="00495A20"/>
    <w:rsid w:val="00496A1B"/>
    <w:rsid w:val="004A1040"/>
    <w:rsid w:val="004A1B8C"/>
    <w:rsid w:val="004A2381"/>
    <w:rsid w:val="004A3906"/>
    <w:rsid w:val="004A529D"/>
    <w:rsid w:val="004A6593"/>
    <w:rsid w:val="004A6F0D"/>
    <w:rsid w:val="004A78DB"/>
    <w:rsid w:val="004B045B"/>
    <w:rsid w:val="004B09FA"/>
    <w:rsid w:val="004B0A07"/>
    <w:rsid w:val="004B0B2C"/>
    <w:rsid w:val="004B1291"/>
    <w:rsid w:val="004B1303"/>
    <w:rsid w:val="004B2969"/>
    <w:rsid w:val="004B2F7D"/>
    <w:rsid w:val="004B580E"/>
    <w:rsid w:val="004B585A"/>
    <w:rsid w:val="004B6F56"/>
    <w:rsid w:val="004C03CD"/>
    <w:rsid w:val="004C1544"/>
    <w:rsid w:val="004C1AB4"/>
    <w:rsid w:val="004C32C0"/>
    <w:rsid w:val="004C44FC"/>
    <w:rsid w:val="004C4A32"/>
    <w:rsid w:val="004C632E"/>
    <w:rsid w:val="004C652C"/>
    <w:rsid w:val="004C6B96"/>
    <w:rsid w:val="004C77B9"/>
    <w:rsid w:val="004D0F3D"/>
    <w:rsid w:val="004D17B6"/>
    <w:rsid w:val="004D5F5A"/>
    <w:rsid w:val="004D7245"/>
    <w:rsid w:val="004D7573"/>
    <w:rsid w:val="004E056D"/>
    <w:rsid w:val="004E07A5"/>
    <w:rsid w:val="004E3CAD"/>
    <w:rsid w:val="004E4312"/>
    <w:rsid w:val="004E520D"/>
    <w:rsid w:val="004E6B17"/>
    <w:rsid w:val="004E7A2B"/>
    <w:rsid w:val="004E7FE5"/>
    <w:rsid w:val="004F1C45"/>
    <w:rsid w:val="004F1DF0"/>
    <w:rsid w:val="004F3D36"/>
    <w:rsid w:val="004F40BD"/>
    <w:rsid w:val="004F4358"/>
    <w:rsid w:val="004F4ADF"/>
    <w:rsid w:val="004F512D"/>
    <w:rsid w:val="004F64D0"/>
    <w:rsid w:val="004F73AF"/>
    <w:rsid w:val="005011BD"/>
    <w:rsid w:val="00501DCE"/>
    <w:rsid w:val="00502C4E"/>
    <w:rsid w:val="00502DD0"/>
    <w:rsid w:val="005030FE"/>
    <w:rsid w:val="00503261"/>
    <w:rsid w:val="00503378"/>
    <w:rsid w:val="005051B4"/>
    <w:rsid w:val="00505BEB"/>
    <w:rsid w:val="005060AD"/>
    <w:rsid w:val="005069C2"/>
    <w:rsid w:val="00507A27"/>
    <w:rsid w:val="00510F5E"/>
    <w:rsid w:val="005116DB"/>
    <w:rsid w:val="00512128"/>
    <w:rsid w:val="00512A27"/>
    <w:rsid w:val="00513DDF"/>
    <w:rsid w:val="0051441C"/>
    <w:rsid w:val="00516389"/>
    <w:rsid w:val="0051676F"/>
    <w:rsid w:val="00516DDF"/>
    <w:rsid w:val="0051737E"/>
    <w:rsid w:val="00517DA3"/>
    <w:rsid w:val="0052218A"/>
    <w:rsid w:val="005226D7"/>
    <w:rsid w:val="00522E05"/>
    <w:rsid w:val="005230B1"/>
    <w:rsid w:val="00523654"/>
    <w:rsid w:val="00523A1D"/>
    <w:rsid w:val="005249BB"/>
    <w:rsid w:val="0053170A"/>
    <w:rsid w:val="00532349"/>
    <w:rsid w:val="005324A2"/>
    <w:rsid w:val="005328CA"/>
    <w:rsid w:val="00532990"/>
    <w:rsid w:val="005334A5"/>
    <w:rsid w:val="005342C6"/>
    <w:rsid w:val="00535401"/>
    <w:rsid w:val="00535D26"/>
    <w:rsid w:val="00537025"/>
    <w:rsid w:val="00537F3F"/>
    <w:rsid w:val="00540C3A"/>
    <w:rsid w:val="00542B80"/>
    <w:rsid w:val="00544D07"/>
    <w:rsid w:val="005466BF"/>
    <w:rsid w:val="00546BD1"/>
    <w:rsid w:val="00550FDB"/>
    <w:rsid w:val="00551D62"/>
    <w:rsid w:val="00552F47"/>
    <w:rsid w:val="005625DD"/>
    <w:rsid w:val="00564137"/>
    <w:rsid w:val="00564A1D"/>
    <w:rsid w:val="00571056"/>
    <w:rsid w:val="005711A2"/>
    <w:rsid w:val="0057189B"/>
    <w:rsid w:val="005721A7"/>
    <w:rsid w:val="0057395F"/>
    <w:rsid w:val="00574667"/>
    <w:rsid w:val="0057505A"/>
    <w:rsid w:val="005760DF"/>
    <w:rsid w:val="0057622D"/>
    <w:rsid w:val="00576315"/>
    <w:rsid w:val="0057639E"/>
    <w:rsid w:val="00577817"/>
    <w:rsid w:val="00582A16"/>
    <w:rsid w:val="00582A9E"/>
    <w:rsid w:val="00583258"/>
    <w:rsid w:val="005836FB"/>
    <w:rsid w:val="00584DFB"/>
    <w:rsid w:val="00584F25"/>
    <w:rsid w:val="00584F88"/>
    <w:rsid w:val="00585D91"/>
    <w:rsid w:val="00586705"/>
    <w:rsid w:val="00586884"/>
    <w:rsid w:val="00592A54"/>
    <w:rsid w:val="00593B61"/>
    <w:rsid w:val="00595F8D"/>
    <w:rsid w:val="005A0FEC"/>
    <w:rsid w:val="005A3AE6"/>
    <w:rsid w:val="005A443F"/>
    <w:rsid w:val="005A5BBE"/>
    <w:rsid w:val="005B0213"/>
    <w:rsid w:val="005B2CDA"/>
    <w:rsid w:val="005B2D63"/>
    <w:rsid w:val="005B437C"/>
    <w:rsid w:val="005B68B2"/>
    <w:rsid w:val="005B68C9"/>
    <w:rsid w:val="005B725F"/>
    <w:rsid w:val="005B79C2"/>
    <w:rsid w:val="005C0772"/>
    <w:rsid w:val="005C119B"/>
    <w:rsid w:val="005C1B88"/>
    <w:rsid w:val="005C20E3"/>
    <w:rsid w:val="005C2450"/>
    <w:rsid w:val="005C2FFC"/>
    <w:rsid w:val="005C32A6"/>
    <w:rsid w:val="005C4277"/>
    <w:rsid w:val="005C4DF6"/>
    <w:rsid w:val="005C64BE"/>
    <w:rsid w:val="005C6D03"/>
    <w:rsid w:val="005C6FA0"/>
    <w:rsid w:val="005C724C"/>
    <w:rsid w:val="005D06E1"/>
    <w:rsid w:val="005D0E4F"/>
    <w:rsid w:val="005D1F8C"/>
    <w:rsid w:val="005D2D0C"/>
    <w:rsid w:val="005D33BF"/>
    <w:rsid w:val="005D5087"/>
    <w:rsid w:val="005E3460"/>
    <w:rsid w:val="005E34D3"/>
    <w:rsid w:val="005E407D"/>
    <w:rsid w:val="005E4A21"/>
    <w:rsid w:val="005E62A9"/>
    <w:rsid w:val="005E6514"/>
    <w:rsid w:val="005E6EA9"/>
    <w:rsid w:val="005F0F8B"/>
    <w:rsid w:val="005F57D9"/>
    <w:rsid w:val="005F58DC"/>
    <w:rsid w:val="005F6E7D"/>
    <w:rsid w:val="005F78E9"/>
    <w:rsid w:val="0060121F"/>
    <w:rsid w:val="006042C9"/>
    <w:rsid w:val="0060530E"/>
    <w:rsid w:val="006053B6"/>
    <w:rsid w:val="006070F3"/>
    <w:rsid w:val="00607162"/>
    <w:rsid w:val="006077FA"/>
    <w:rsid w:val="00610561"/>
    <w:rsid w:val="0061100A"/>
    <w:rsid w:val="00612E81"/>
    <w:rsid w:val="00613026"/>
    <w:rsid w:val="0061433E"/>
    <w:rsid w:val="00615150"/>
    <w:rsid w:val="006201CC"/>
    <w:rsid w:val="00621452"/>
    <w:rsid w:val="00623005"/>
    <w:rsid w:val="006254BD"/>
    <w:rsid w:val="00627976"/>
    <w:rsid w:val="00631FFD"/>
    <w:rsid w:val="00632A06"/>
    <w:rsid w:val="00632E68"/>
    <w:rsid w:val="006334A8"/>
    <w:rsid w:val="0063389C"/>
    <w:rsid w:val="00634805"/>
    <w:rsid w:val="00635958"/>
    <w:rsid w:val="00635B53"/>
    <w:rsid w:val="0064062F"/>
    <w:rsid w:val="00642879"/>
    <w:rsid w:val="00643EE8"/>
    <w:rsid w:val="00644655"/>
    <w:rsid w:val="00646A8C"/>
    <w:rsid w:val="006479A6"/>
    <w:rsid w:val="00650E3E"/>
    <w:rsid w:val="00650F65"/>
    <w:rsid w:val="0065415E"/>
    <w:rsid w:val="00655166"/>
    <w:rsid w:val="006557D8"/>
    <w:rsid w:val="006607DA"/>
    <w:rsid w:val="00662C0E"/>
    <w:rsid w:val="00664636"/>
    <w:rsid w:val="00664C8E"/>
    <w:rsid w:val="0066591B"/>
    <w:rsid w:val="00666076"/>
    <w:rsid w:val="006678DA"/>
    <w:rsid w:val="0067145B"/>
    <w:rsid w:val="00671AAB"/>
    <w:rsid w:val="00671C1E"/>
    <w:rsid w:val="006720B4"/>
    <w:rsid w:val="00673010"/>
    <w:rsid w:val="006739EB"/>
    <w:rsid w:val="00675DC9"/>
    <w:rsid w:val="0067670B"/>
    <w:rsid w:val="0067767F"/>
    <w:rsid w:val="00680149"/>
    <w:rsid w:val="00681158"/>
    <w:rsid w:val="0068351E"/>
    <w:rsid w:val="0068362D"/>
    <w:rsid w:val="00683A8D"/>
    <w:rsid w:val="006840AC"/>
    <w:rsid w:val="00685277"/>
    <w:rsid w:val="00687AA8"/>
    <w:rsid w:val="0069016F"/>
    <w:rsid w:val="00690A4C"/>
    <w:rsid w:val="00690E2E"/>
    <w:rsid w:val="00691A7B"/>
    <w:rsid w:val="00693DE7"/>
    <w:rsid w:val="00694E36"/>
    <w:rsid w:val="0069559A"/>
    <w:rsid w:val="006958B7"/>
    <w:rsid w:val="006A08CD"/>
    <w:rsid w:val="006A21C1"/>
    <w:rsid w:val="006A2358"/>
    <w:rsid w:val="006A3F03"/>
    <w:rsid w:val="006A502B"/>
    <w:rsid w:val="006A5B9B"/>
    <w:rsid w:val="006A5C8D"/>
    <w:rsid w:val="006A5E83"/>
    <w:rsid w:val="006A60D9"/>
    <w:rsid w:val="006A6BF7"/>
    <w:rsid w:val="006B0908"/>
    <w:rsid w:val="006B2966"/>
    <w:rsid w:val="006B5431"/>
    <w:rsid w:val="006B6D57"/>
    <w:rsid w:val="006B6DEA"/>
    <w:rsid w:val="006C045F"/>
    <w:rsid w:val="006C169F"/>
    <w:rsid w:val="006C3B23"/>
    <w:rsid w:val="006C417B"/>
    <w:rsid w:val="006C4D4A"/>
    <w:rsid w:val="006C4EF7"/>
    <w:rsid w:val="006C5231"/>
    <w:rsid w:val="006C56AE"/>
    <w:rsid w:val="006C5A21"/>
    <w:rsid w:val="006C657F"/>
    <w:rsid w:val="006C68C7"/>
    <w:rsid w:val="006D14B9"/>
    <w:rsid w:val="006D272F"/>
    <w:rsid w:val="006D2784"/>
    <w:rsid w:val="006D3148"/>
    <w:rsid w:val="006D4159"/>
    <w:rsid w:val="006D65CB"/>
    <w:rsid w:val="006E2992"/>
    <w:rsid w:val="006F0921"/>
    <w:rsid w:val="006F0BFE"/>
    <w:rsid w:val="006F21A8"/>
    <w:rsid w:val="006F2525"/>
    <w:rsid w:val="006F4B30"/>
    <w:rsid w:val="006F50AF"/>
    <w:rsid w:val="006F57A3"/>
    <w:rsid w:val="006F5F8E"/>
    <w:rsid w:val="006F6F25"/>
    <w:rsid w:val="006F7239"/>
    <w:rsid w:val="006F7B56"/>
    <w:rsid w:val="007002F2"/>
    <w:rsid w:val="007003B3"/>
    <w:rsid w:val="00700550"/>
    <w:rsid w:val="007006B8"/>
    <w:rsid w:val="007031C1"/>
    <w:rsid w:val="00703421"/>
    <w:rsid w:val="00703BD1"/>
    <w:rsid w:val="00705B65"/>
    <w:rsid w:val="00705E57"/>
    <w:rsid w:val="0071063D"/>
    <w:rsid w:val="00710FF3"/>
    <w:rsid w:val="007146A1"/>
    <w:rsid w:val="00715FAF"/>
    <w:rsid w:val="00716093"/>
    <w:rsid w:val="00716D33"/>
    <w:rsid w:val="00717008"/>
    <w:rsid w:val="0071765D"/>
    <w:rsid w:val="00721A8D"/>
    <w:rsid w:val="007240BF"/>
    <w:rsid w:val="00724A66"/>
    <w:rsid w:val="0072610F"/>
    <w:rsid w:val="007276FE"/>
    <w:rsid w:val="00731325"/>
    <w:rsid w:val="007323AE"/>
    <w:rsid w:val="00733388"/>
    <w:rsid w:val="0073489C"/>
    <w:rsid w:val="00737AD2"/>
    <w:rsid w:val="00737D9B"/>
    <w:rsid w:val="00740627"/>
    <w:rsid w:val="00742964"/>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60D37"/>
    <w:rsid w:val="00760EA2"/>
    <w:rsid w:val="00761B88"/>
    <w:rsid w:val="0076233B"/>
    <w:rsid w:val="00762C75"/>
    <w:rsid w:val="00762DBA"/>
    <w:rsid w:val="00762F6E"/>
    <w:rsid w:val="007640EA"/>
    <w:rsid w:val="00764BAC"/>
    <w:rsid w:val="00764DA2"/>
    <w:rsid w:val="007654F2"/>
    <w:rsid w:val="00766B45"/>
    <w:rsid w:val="007708EF"/>
    <w:rsid w:val="007725BD"/>
    <w:rsid w:val="00772927"/>
    <w:rsid w:val="007735DA"/>
    <w:rsid w:val="00773CB8"/>
    <w:rsid w:val="007754CA"/>
    <w:rsid w:val="00775B78"/>
    <w:rsid w:val="00776B28"/>
    <w:rsid w:val="00781A4D"/>
    <w:rsid w:val="0078466C"/>
    <w:rsid w:val="00785A83"/>
    <w:rsid w:val="00786457"/>
    <w:rsid w:val="0078708D"/>
    <w:rsid w:val="007871A3"/>
    <w:rsid w:val="00787455"/>
    <w:rsid w:val="0079139F"/>
    <w:rsid w:val="0079166F"/>
    <w:rsid w:val="00791E12"/>
    <w:rsid w:val="00791ED2"/>
    <w:rsid w:val="00791F43"/>
    <w:rsid w:val="00792155"/>
    <w:rsid w:val="00792F6D"/>
    <w:rsid w:val="00794648"/>
    <w:rsid w:val="007956C9"/>
    <w:rsid w:val="00795DDB"/>
    <w:rsid w:val="00795E35"/>
    <w:rsid w:val="007A0FD7"/>
    <w:rsid w:val="007A36BA"/>
    <w:rsid w:val="007A36ED"/>
    <w:rsid w:val="007A53C3"/>
    <w:rsid w:val="007A68BF"/>
    <w:rsid w:val="007A6ED9"/>
    <w:rsid w:val="007B25D9"/>
    <w:rsid w:val="007B2F64"/>
    <w:rsid w:val="007B537D"/>
    <w:rsid w:val="007B549B"/>
    <w:rsid w:val="007B5936"/>
    <w:rsid w:val="007B6405"/>
    <w:rsid w:val="007B6A5A"/>
    <w:rsid w:val="007B6C1B"/>
    <w:rsid w:val="007B7E3B"/>
    <w:rsid w:val="007C229E"/>
    <w:rsid w:val="007C2ADC"/>
    <w:rsid w:val="007C4A43"/>
    <w:rsid w:val="007C7628"/>
    <w:rsid w:val="007C78FD"/>
    <w:rsid w:val="007D1906"/>
    <w:rsid w:val="007D28C3"/>
    <w:rsid w:val="007D2F1D"/>
    <w:rsid w:val="007D675E"/>
    <w:rsid w:val="007D7792"/>
    <w:rsid w:val="007D7840"/>
    <w:rsid w:val="007E02D3"/>
    <w:rsid w:val="007E071E"/>
    <w:rsid w:val="007E0AE5"/>
    <w:rsid w:val="007E0B31"/>
    <w:rsid w:val="007E1DD4"/>
    <w:rsid w:val="007E2599"/>
    <w:rsid w:val="007E38EF"/>
    <w:rsid w:val="007E61E2"/>
    <w:rsid w:val="007E6318"/>
    <w:rsid w:val="007E6D43"/>
    <w:rsid w:val="007E74BD"/>
    <w:rsid w:val="007E77C9"/>
    <w:rsid w:val="007E77E6"/>
    <w:rsid w:val="007F119D"/>
    <w:rsid w:val="007F154B"/>
    <w:rsid w:val="007F1DFE"/>
    <w:rsid w:val="007F1FA1"/>
    <w:rsid w:val="007F2219"/>
    <w:rsid w:val="007F3AA4"/>
    <w:rsid w:val="007F5638"/>
    <w:rsid w:val="007F5AF4"/>
    <w:rsid w:val="007F68E5"/>
    <w:rsid w:val="007F7C49"/>
    <w:rsid w:val="008006DB"/>
    <w:rsid w:val="008010D5"/>
    <w:rsid w:val="00802165"/>
    <w:rsid w:val="00802571"/>
    <w:rsid w:val="00803051"/>
    <w:rsid w:val="0080312F"/>
    <w:rsid w:val="00803955"/>
    <w:rsid w:val="0080459B"/>
    <w:rsid w:val="008054F4"/>
    <w:rsid w:val="00805665"/>
    <w:rsid w:val="00805D97"/>
    <w:rsid w:val="008066F4"/>
    <w:rsid w:val="00806E9C"/>
    <w:rsid w:val="0080757C"/>
    <w:rsid w:val="0080764B"/>
    <w:rsid w:val="00807A1E"/>
    <w:rsid w:val="00807CFB"/>
    <w:rsid w:val="00811825"/>
    <w:rsid w:val="0081264E"/>
    <w:rsid w:val="00812F14"/>
    <w:rsid w:val="00813AC0"/>
    <w:rsid w:val="008166DC"/>
    <w:rsid w:val="008167AE"/>
    <w:rsid w:val="00816AE8"/>
    <w:rsid w:val="008171E9"/>
    <w:rsid w:val="00817CBF"/>
    <w:rsid w:val="00820AC6"/>
    <w:rsid w:val="00820E7F"/>
    <w:rsid w:val="008212CB"/>
    <w:rsid w:val="00821FEB"/>
    <w:rsid w:val="0082234C"/>
    <w:rsid w:val="00822E0A"/>
    <w:rsid w:val="0082391D"/>
    <w:rsid w:val="008254F8"/>
    <w:rsid w:val="00825830"/>
    <w:rsid w:val="0082632E"/>
    <w:rsid w:val="00826A18"/>
    <w:rsid w:val="00827788"/>
    <w:rsid w:val="00827D48"/>
    <w:rsid w:val="00830768"/>
    <w:rsid w:val="008308DB"/>
    <w:rsid w:val="00830921"/>
    <w:rsid w:val="0083126F"/>
    <w:rsid w:val="00831321"/>
    <w:rsid w:val="00834884"/>
    <w:rsid w:val="00834EFD"/>
    <w:rsid w:val="00835722"/>
    <w:rsid w:val="00835EAC"/>
    <w:rsid w:val="008370C7"/>
    <w:rsid w:val="0084066A"/>
    <w:rsid w:val="00841327"/>
    <w:rsid w:val="00842219"/>
    <w:rsid w:val="008450DA"/>
    <w:rsid w:val="00845BD2"/>
    <w:rsid w:val="00847F4F"/>
    <w:rsid w:val="00850272"/>
    <w:rsid w:val="00852F78"/>
    <w:rsid w:val="00860658"/>
    <w:rsid w:val="0086198C"/>
    <w:rsid w:val="00862098"/>
    <w:rsid w:val="00862A8F"/>
    <w:rsid w:val="00862E42"/>
    <w:rsid w:val="008631C1"/>
    <w:rsid w:val="00865244"/>
    <w:rsid w:val="00865A94"/>
    <w:rsid w:val="00865ADF"/>
    <w:rsid w:val="0087417E"/>
    <w:rsid w:val="00874268"/>
    <w:rsid w:val="0087454F"/>
    <w:rsid w:val="0087495B"/>
    <w:rsid w:val="00874F37"/>
    <w:rsid w:val="00875477"/>
    <w:rsid w:val="00875C87"/>
    <w:rsid w:val="0087630F"/>
    <w:rsid w:val="00876983"/>
    <w:rsid w:val="00876E1A"/>
    <w:rsid w:val="008803D9"/>
    <w:rsid w:val="0088165A"/>
    <w:rsid w:val="00881671"/>
    <w:rsid w:val="008840D5"/>
    <w:rsid w:val="0088729E"/>
    <w:rsid w:val="008873B6"/>
    <w:rsid w:val="008873C6"/>
    <w:rsid w:val="00887F08"/>
    <w:rsid w:val="0089100D"/>
    <w:rsid w:val="00893212"/>
    <w:rsid w:val="008938F9"/>
    <w:rsid w:val="0089459A"/>
    <w:rsid w:val="00894767"/>
    <w:rsid w:val="0089771B"/>
    <w:rsid w:val="00897BA2"/>
    <w:rsid w:val="008A07FF"/>
    <w:rsid w:val="008A1D07"/>
    <w:rsid w:val="008A2CDC"/>
    <w:rsid w:val="008A3746"/>
    <w:rsid w:val="008A4A36"/>
    <w:rsid w:val="008A66CC"/>
    <w:rsid w:val="008B06AB"/>
    <w:rsid w:val="008B09E4"/>
    <w:rsid w:val="008B1135"/>
    <w:rsid w:val="008B1CD4"/>
    <w:rsid w:val="008B2356"/>
    <w:rsid w:val="008B449A"/>
    <w:rsid w:val="008B45B8"/>
    <w:rsid w:val="008B46F2"/>
    <w:rsid w:val="008B53AB"/>
    <w:rsid w:val="008B629F"/>
    <w:rsid w:val="008B65C2"/>
    <w:rsid w:val="008B7BBE"/>
    <w:rsid w:val="008C0003"/>
    <w:rsid w:val="008C6C40"/>
    <w:rsid w:val="008C7269"/>
    <w:rsid w:val="008C73BC"/>
    <w:rsid w:val="008C7C46"/>
    <w:rsid w:val="008D177D"/>
    <w:rsid w:val="008D1AB4"/>
    <w:rsid w:val="008D2F83"/>
    <w:rsid w:val="008D4CEF"/>
    <w:rsid w:val="008D5BEE"/>
    <w:rsid w:val="008E0C16"/>
    <w:rsid w:val="008E1915"/>
    <w:rsid w:val="008E2916"/>
    <w:rsid w:val="008E2DFD"/>
    <w:rsid w:val="008E41A4"/>
    <w:rsid w:val="008E4ACA"/>
    <w:rsid w:val="008E4BC8"/>
    <w:rsid w:val="008E58FE"/>
    <w:rsid w:val="008E6317"/>
    <w:rsid w:val="008F1F3E"/>
    <w:rsid w:val="008F2523"/>
    <w:rsid w:val="008F5ECD"/>
    <w:rsid w:val="00901962"/>
    <w:rsid w:val="00901BEC"/>
    <w:rsid w:val="00902D1A"/>
    <w:rsid w:val="00904F96"/>
    <w:rsid w:val="009061A0"/>
    <w:rsid w:val="00907E5B"/>
    <w:rsid w:val="00907FF7"/>
    <w:rsid w:val="00911817"/>
    <w:rsid w:val="00913E28"/>
    <w:rsid w:val="00914CF3"/>
    <w:rsid w:val="00916A01"/>
    <w:rsid w:val="00916DDD"/>
    <w:rsid w:val="00917915"/>
    <w:rsid w:val="00923ECD"/>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5139"/>
    <w:rsid w:val="009356FB"/>
    <w:rsid w:val="009358EB"/>
    <w:rsid w:val="00936C4A"/>
    <w:rsid w:val="00940E1D"/>
    <w:rsid w:val="00941876"/>
    <w:rsid w:val="00941A4E"/>
    <w:rsid w:val="0094357E"/>
    <w:rsid w:val="00943BB7"/>
    <w:rsid w:val="00943D68"/>
    <w:rsid w:val="00945964"/>
    <w:rsid w:val="00946F2C"/>
    <w:rsid w:val="00950FBF"/>
    <w:rsid w:val="009511FE"/>
    <w:rsid w:val="00953EEC"/>
    <w:rsid w:val="00955275"/>
    <w:rsid w:val="00955C61"/>
    <w:rsid w:val="00957999"/>
    <w:rsid w:val="0096443C"/>
    <w:rsid w:val="009646AD"/>
    <w:rsid w:val="00965250"/>
    <w:rsid w:val="00965E71"/>
    <w:rsid w:val="0096671B"/>
    <w:rsid w:val="00967476"/>
    <w:rsid w:val="009678E4"/>
    <w:rsid w:val="00967A04"/>
    <w:rsid w:val="00967B5F"/>
    <w:rsid w:val="0097017C"/>
    <w:rsid w:val="0097314F"/>
    <w:rsid w:val="0097382F"/>
    <w:rsid w:val="009744C8"/>
    <w:rsid w:val="0097582C"/>
    <w:rsid w:val="009809AD"/>
    <w:rsid w:val="00982D04"/>
    <w:rsid w:val="00983ECC"/>
    <w:rsid w:val="0098474F"/>
    <w:rsid w:val="00984884"/>
    <w:rsid w:val="0098680A"/>
    <w:rsid w:val="009873E3"/>
    <w:rsid w:val="00987C19"/>
    <w:rsid w:val="00990BA3"/>
    <w:rsid w:val="0099115E"/>
    <w:rsid w:val="00991F03"/>
    <w:rsid w:val="009934F6"/>
    <w:rsid w:val="0099355C"/>
    <w:rsid w:val="00993B79"/>
    <w:rsid w:val="0099521A"/>
    <w:rsid w:val="00995501"/>
    <w:rsid w:val="0099613B"/>
    <w:rsid w:val="009A0FC7"/>
    <w:rsid w:val="009A4964"/>
    <w:rsid w:val="009A551F"/>
    <w:rsid w:val="009A5925"/>
    <w:rsid w:val="009A7AAE"/>
    <w:rsid w:val="009B143A"/>
    <w:rsid w:val="009B1AA8"/>
    <w:rsid w:val="009B3B1D"/>
    <w:rsid w:val="009B415F"/>
    <w:rsid w:val="009B4737"/>
    <w:rsid w:val="009B5CCC"/>
    <w:rsid w:val="009B68A9"/>
    <w:rsid w:val="009C00B0"/>
    <w:rsid w:val="009C4870"/>
    <w:rsid w:val="009C4EA3"/>
    <w:rsid w:val="009C7C6E"/>
    <w:rsid w:val="009D007C"/>
    <w:rsid w:val="009D0E56"/>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185B"/>
    <w:rsid w:val="009E2779"/>
    <w:rsid w:val="009E3314"/>
    <w:rsid w:val="009E3386"/>
    <w:rsid w:val="009E367C"/>
    <w:rsid w:val="009E4BA3"/>
    <w:rsid w:val="009E5960"/>
    <w:rsid w:val="009E6157"/>
    <w:rsid w:val="009E7F1A"/>
    <w:rsid w:val="009F013F"/>
    <w:rsid w:val="009F11EF"/>
    <w:rsid w:val="009F1333"/>
    <w:rsid w:val="009F2283"/>
    <w:rsid w:val="009F29FB"/>
    <w:rsid w:val="009F46BE"/>
    <w:rsid w:val="009F55AD"/>
    <w:rsid w:val="009F5A06"/>
    <w:rsid w:val="00A00C41"/>
    <w:rsid w:val="00A0305C"/>
    <w:rsid w:val="00A04AFE"/>
    <w:rsid w:val="00A0568C"/>
    <w:rsid w:val="00A06140"/>
    <w:rsid w:val="00A0616A"/>
    <w:rsid w:val="00A06C17"/>
    <w:rsid w:val="00A070F8"/>
    <w:rsid w:val="00A071B5"/>
    <w:rsid w:val="00A11946"/>
    <w:rsid w:val="00A12032"/>
    <w:rsid w:val="00A13D11"/>
    <w:rsid w:val="00A14E2B"/>
    <w:rsid w:val="00A14FC5"/>
    <w:rsid w:val="00A1616C"/>
    <w:rsid w:val="00A20702"/>
    <w:rsid w:val="00A2149D"/>
    <w:rsid w:val="00A21F69"/>
    <w:rsid w:val="00A24C6C"/>
    <w:rsid w:val="00A254A7"/>
    <w:rsid w:val="00A25BB0"/>
    <w:rsid w:val="00A265DE"/>
    <w:rsid w:val="00A30A34"/>
    <w:rsid w:val="00A31B41"/>
    <w:rsid w:val="00A31B7E"/>
    <w:rsid w:val="00A31ED9"/>
    <w:rsid w:val="00A3211E"/>
    <w:rsid w:val="00A321F4"/>
    <w:rsid w:val="00A3544C"/>
    <w:rsid w:val="00A35454"/>
    <w:rsid w:val="00A35498"/>
    <w:rsid w:val="00A358EC"/>
    <w:rsid w:val="00A35E3B"/>
    <w:rsid w:val="00A361E5"/>
    <w:rsid w:val="00A36833"/>
    <w:rsid w:val="00A415D4"/>
    <w:rsid w:val="00A42C57"/>
    <w:rsid w:val="00A44642"/>
    <w:rsid w:val="00A502EA"/>
    <w:rsid w:val="00A504C8"/>
    <w:rsid w:val="00A509E9"/>
    <w:rsid w:val="00A53A03"/>
    <w:rsid w:val="00A5418E"/>
    <w:rsid w:val="00A54484"/>
    <w:rsid w:val="00A550C3"/>
    <w:rsid w:val="00A6044C"/>
    <w:rsid w:val="00A61C60"/>
    <w:rsid w:val="00A62BB2"/>
    <w:rsid w:val="00A63EE9"/>
    <w:rsid w:val="00A678E7"/>
    <w:rsid w:val="00A70311"/>
    <w:rsid w:val="00A70F7F"/>
    <w:rsid w:val="00A72623"/>
    <w:rsid w:val="00A72997"/>
    <w:rsid w:val="00A72ACD"/>
    <w:rsid w:val="00A733EA"/>
    <w:rsid w:val="00A7751D"/>
    <w:rsid w:val="00A77D2B"/>
    <w:rsid w:val="00A8089D"/>
    <w:rsid w:val="00A80EBD"/>
    <w:rsid w:val="00A818D2"/>
    <w:rsid w:val="00A8193E"/>
    <w:rsid w:val="00A83DB8"/>
    <w:rsid w:val="00A84ADB"/>
    <w:rsid w:val="00A861C4"/>
    <w:rsid w:val="00A8672F"/>
    <w:rsid w:val="00A87826"/>
    <w:rsid w:val="00A927A9"/>
    <w:rsid w:val="00A97193"/>
    <w:rsid w:val="00A978C8"/>
    <w:rsid w:val="00AA1379"/>
    <w:rsid w:val="00AA259D"/>
    <w:rsid w:val="00AA31EC"/>
    <w:rsid w:val="00AA3EEE"/>
    <w:rsid w:val="00AA4108"/>
    <w:rsid w:val="00AA45C9"/>
    <w:rsid w:val="00AA5601"/>
    <w:rsid w:val="00AA64E2"/>
    <w:rsid w:val="00AA7697"/>
    <w:rsid w:val="00AB27DD"/>
    <w:rsid w:val="00AB4225"/>
    <w:rsid w:val="00AB614E"/>
    <w:rsid w:val="00AB73F0"/>
    <w:rsid w:val="00AB74EE"/>
    <w:rsid w:val="00AB7C03"/>
    <w:rsid w:val="00AC0B68"/>
    <w:rsid w:val="00AC213F"/>
    <w:rsid w:val="00AC3AB9"/>
    <w:rsid w:val="00AC6FB7"/>
    <w:rsid w:val="00AC7841"/>
    <w:rsid w:val="00AD1CC8"/>
    <w:rsid w:val="00AD2AB4"/>
    <w:rsid w:val="00AD2ACD"/>
    <w:rsid w:val="00AD5523"/>
    <w:rsid w:val="00AD65DE"/>
    <w:rsid w:val="00AD69D1"/>
    <w:rsid w:val="00AD708A"/>
    <w:rsid w:val="00AD7EE2"/>
    <w:rsid w:val="00AE010D"/>
    <w:rsid w:val="00AE0325"/>
    <w:rsid w:val="00AE104B"/>
    <w:rsid w:val="00AE31FF"/>
    <w:rsid w:val="00AE454C"/>
    <w:rsid w:val="00AE504F"/>
    <w:rsid w:val="00AE59F8"/>
    <w:rsid w:val="00AE5F2C"/>
    <w:rsid w:val="00AE6155"/>
    <w:rsid w:val="00AE69B6"/>
    <w:rsid w:val="00AE7BC0"/>
    <w:rsid w:val="00AE7CCF"/>
    <w:rsid w:val="00AE7FBE"/>
    <w:rsid w:val="00AF3627"/>
    <w:rsid w:val="00AF427C"/>
    <w:rsid w:val="00AF5639"/>
    <w:rsid w:val="00AF6413"/>
    <w:rsid w:val="00AF6F09"/>
    <w:rsid w:val="00AF77FF"/>
    <w:rsid w:val="00B007B9"/>
    <w:rsid w:val="00B014DA"/>
    <w:rsid w:val="00B019E1"/>
    <w:rsid w:val="00B01C3E"/>
    <w:rsid w:val="00B01CC5"/>
    <w:rsid w:val="00B03410"/>
    <w:rsid w:val="00B0421B"/>
    <w:rsid w:val="00B043BC"/>
    <w:rsid w:val="00B0568F"/>
    <w:rsid w:val="00B0589E"/>
    <w:rsid w:val="00B05F15"/>
    <w:rsid w:val="00B07DD0"/>
    <w:rsid w:val="00B1039F"/>
    <w:rsid w:val="00B1185A"/>
    <w:rsid w:val="00B12F3A"/>
    <w:rsid w:val="00B13174"/>
    <w:rsid w:val="00B156F3"/>
    <w:rsid w:val="00B1589B"/>
    <w:rsid w:val="00B165B5"/>
    <w:rsid w:val="00B17954"/>
    <w:rsid w:val="00B202E3"/>
    <w:rsid w:val="00B206DE"/>
    <w:rsid w:val="00B20AC0"/>
    <w:rsid w:val="00B20B12"/>
    <w:rsid w:val="00B20BBD"/>
    <w:rsid w:val="00B22F75"/>
    <w:rsid w:val="00B23D37"/>
    <w:rsid w:val="00B24D5F"/>
    <w:rsid w:val="00B2521B"/>
    <w:rsid w:val="00B25A30"/>
    <w:rsid w:val="00B265E1"/>
    <w:rsid w:val="00B26817"/>
    <w:rsid w:val="00B27176"/>
    <w:rsid w:val="00B27C81"/>
    <w:rsid w:val="00B30395"/>
    <w:rsid w:val="00B320B7"/>
    <w:rsid w:val="00B326C9"/>
    <w:rsid w:val="00B35AFA"/>
    <w:rsid w:val="00B402FE"/>
    <w:rsid w:val="00B4121E"/>
    <w:rsid w:val="00B4122C"/>
    <w:rsid w:val="00B417F8"/>
    <w:rsid w:val="00B43630"/>
    <w:rsid w:val="00B43A5F"/>
    <w:rsid w:val="00B449D5"/>
    <w:rsid w:val="00B5137F"/>
    <w:rsid w:val="00B518C8"/>
    <w:rsid w:val="00B520FB"/>
    <w:rsid w:val="00B53509"/>
    <w:rsid w:val="00B53B86"/>
    <w:rsid w:val="00B53F5E"/>
    <w:rsid w:val="00B546B1"/>
    <w:rsid w:val="00B60743"/>
    <w:rsid w:val="00B6366C"/>
    <w:rsid w:val="00B645FA"/>
    <w:rsid w:val="00B64B06"/>
    <w:rsid w:val="00B654B1"/>
    <w:rsid w:val="00B661FB"/>
    <w:rsid w:val="00B67357"/>
    <w:rsid w:val="00B71636"/>
    <w:rsid w:val="00B71FB4"/>
    <w:rsid w:val="00B75AF3"/>
    <w:rsid w:val="00B765FB"/>
    <w:rsid w:val="00B77ABB"/>
    <w:rsid w:val="00B81F4E"/>
    <w:rsid w:val="00B840D6"/>
    <w:rsid w:val="00B8555A"/>
    <w:rsid w:val="00B86158"/>
    <w:rsid w:val="00B87646"/>
    <w:rsid w:val="00B91721"/>
    <w:rsid w:val="00B927C6"/>
    <w:rsid w:val="00B928E5"/>
    <w:rsid w:val="00B942AA"/>
    <w:rsid w:val="00B95495"/>
    <w:rsid w:val="00B9558F"/>
    <w:rsid w:val="00B96086"/>
    <w:rsid w:val="00B96F1E"/>
    <w:rsid w:val="00BA0D71"/>
    <w:rsid w:val="00BA0DB4"/>
    <w:rsid w:val="00BA26FA"/>
    <w:rsid w:val="00BA2D29"/>
    <w:rsid w:val="00BA4344"/>
    <w:rsid w:val="00BA6C5B"/>
    <w:rsid w:val="00BA7BAE"/>
    <w:rsid w:val="00BA7EE4"/>
    <w:rsid w:val="00BB3C86"/>
    <w:rsid w:val="00BB45B0"/>
    <w:rsid w:val="00BB6540"/>
    <w:rsid w:val="00BB795C"/>
    <w:rsid w:val="00BB7BC1"/>
    <w:rsid w:val="00BB7D02"/>
    <w:rsid w:val="00BC0A6C"/>
    <w:rsid w:val="00BC1CEA"/>
    <w:rsid w:val="00BC445E"/>
    <w:rsid w:val="00BC4849"/>
    <w:rsid w:val="00BC4860"/>
    <w:rsid w:val="00BD02F4"/>
    <w:rsid w:val="00BD0ACE"/>
    <w:rsid w:val="00BD14FE"/>
    <w:rsid w:val="00BD45F3"/>
    <w:rsid w:val="00BD4BCF"/>
    <w:rsid w:val="00BD4F8A"/>
    <w:rsid w:val="00BD59AB"/>
    <w:rsid w:val="00BD5BF8"/>
    <w:rsid w:val="00BD63FE"/>
    <w:rsid w:val="00BD6848"/>
    <w:rsid w:val="00BD77BF"/>
    <w:rsid w:val="00BE1747"/>
    <w:rsid w:val="00BE24EA"/>
    <w:rsid w:val="00BE2ECF"/>
    <w:rsid w:val="00BE3373"/>
    <w:rsid w:val="00BE3832"/>
    <w:rsid w:val="00BE3C5B"/>
    <w:rsid w:val="00BE4EA7"/>
    <w:rsid w:val="00BF0063"/>
    <w:rsid w:val="00BF061A"/>
    <w:rsid w:val="00BF086D"/>
    <w:rsid w:val="00BF0893"/>
    <w:rsid w:val="00BF08CD"/>
    <w:rsid w:val="00BF16AD"/>
    <w:rsid w:val="00BF2C14"/>
    <w:rsid w:val="00BF3168"/>
    <w:rsid w:val="00BF3AD7"/>
    <w:rsid w:val="00BF3B6F"/>
    <w:rsid w:val="00BF4072"/>
    <w:rsid w:val="00BF40B1"/>
    <w:rsid w:val="00BF43DD"/>
    <w:rsid w:val="00BF5C30"/>
    <w:rsid w:val="00C0030D"/>
    <w:rsid w:val="00C01268"/>
    <w:rsid w:val="00C01D78"/>
    <w:rsid w:val="00C05471"/>
    <w:rsid w:val="00C05BF3"/>
    <w:rsid w:val="00C05C36"/>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66F3"/>
    <w:rsid w:val="00C378FC"/>
    <w:rsid w:val="00C401AB"/>
    <w:rsid w:val="00C40DC8"/>
    <w:rsid w:val="00C419FB"/>
    <w:rsid w:val="00C41B15"/>
    <w:rsid w:val="00C424C1"/>
    <w:rsid w:val="00C42913"/>
    <w:rsid w:val="00C43C75"/>
    <w:rsid w:val="00C44482"/>
    <w:rsid w:val="00C44CD3"/>
    <w:rsid w:val="00C45ED9"/>
    <w:rsid w:val="00C46017"/>
    <w:rsid w:val="00C46B3D"/>
    <w:rsid w:val="00C4790F"/>
    <w:rsid w:val="00C51D39"/>
    <w:rsid w:val="00C526D4"/>
    <w:rsid w:val="00C53DFC"/>
    <w:rsid w:val="00C552C0"/>
    <w:rsid w:val="00C57D44"/>
    <w:rsid w:val="00C614EB"/>
    <w:rsid w:val="00C620F1"/>
    <w:rsid w:val="00C625E3"/>
    <w:rsid w:val="00C63006"/>
    <w:rsid w:val="00C63FF2"/>
    <w:rsid w:val="00C6406F"/>
    <w:rsid w:val="00C64BCE"/>
    <w:rsid w:val="00C64E13"/>
    <w:rsid w:val="00C65973"/>
    <w:rsid w:val="00C65ADB"/>
    <w:rsid w:val="00C66455"/>
    <w:rsid w:val="00C67361"/>
    <w:rsid w:val="00C679DD"/>
    <w:rsid w:val="00C67ACC"/>
    <w:rsid w:val="00C71DAD"/>
    <w:rsid w:val="00C733E3"/>
    <w:rsid w:val="00C742B0"/>
    <w:rsid w:val="00C74B78"/>
    <w:rsid w:val="00C74DC8"/>
    <w:rsid w:val="00C75AC6"/>
    <w:rsid w:val="00C75D85"/>
    <w:rsid w:val="00C77506"/>
    <w:rsid w:val="00C81369"/>
    <w:rsid w:val="00C822FC"/>
    <w:rsid w:val="00C82E1D"/>
    <w:rsid w:val="00C83564"/>
    <w:rsid w:val="00C83565"/>
    <w:rsid w:val="00C83664"/>
    <w:rsid w:val="00C844FC"/>
    <w:rsid w:val="00C85A8C"/>
    <w:rsid w:val="00C87926"/>
    <w:rsid w:val="00C905C1"/>
    <w:rsid w:val="00C90785"/>
    <w:rsid w:val="00C91982"/>
    <w:rsid w:val="00C9274C"/>
    <w:rsid w:val="00C944BD"/>
    <w:rsid w:val="00C96B3C"/>
    <w:rsid w:val="00C974C7"/>
    <w:rsid w:val="00CA0F53"/>
    <w:rsid w:val="00CA1187"/>
    <w:rsid w:val="00CA12E4"/>
    <w:rsid w:val="00CA1DA0"/>
    <w:rsid w:val="00CA2A45"/>
    <w:rsid w:val="00CA3243"/>
    <w:rsid w:val="00CA42F5"/>
    <w:rsid w:val="00CA4AB6"/>
    <w:rsid w:val="00CA4D9F"/>
    <w:rsid w:val="00CA5A3D"/>
    <w:rsid w:val="00CB0A50"/>
    <w:rsid w:val="00CB127A"/>
    <w:rsid w:val="00CB15DF"/>
    <w:rsid w:val="00CB18FA"/>
    <w:rsid w:val="00CB2500"/>
    <w:rsid w:val="00CB26B7"/>
    <w:rsid w:val="00CB2946"/>
    <w:rsid w:val="00CB2AE1"/>
    <w:rsid w:val="00CB2F34"/>
    <w:rsid w:val="00CB3A44"/>
    <w:rsid w:val="00CB5309"/>
    <w:rsid w:val="00CB537D"/>
    <w:rsid w:val="00CB6B01"/>
    <w:rsid w:val="00CB7EF6"/>
    <w:rsid w:val="00CC0007"/>
    <w:rsid w:val="00CC03A0"/>
    <w:rsid w:val="00CC18EE"/>
    <w:rsid w:val="00CC1D6E"/>
    <w:rsid w:val="00CC1E11"/>
    <w:rsid w:val="00CC25F1"/>
    <w:rsid w:val="00CC5812"/>
    <w:rsid w:val="00CC6503"/>
    <w:rsid w:val="00CC7B6C"/>
    <w:rsid w:val="00CD0CA5"/>
    <w:rsid w:val="00CD0E77"/>
    <w:rsid w:val="00CD101A"/>
    <w:rsid w:val="00CD1359"/>
    <w:rsid w:val="00CD3B63"/>
    <w:rsid w:val="00CD5624"/>
    <w:rsid w:val="00CD5E77"/>
    <w:rsid w:val="00CD68EB"/>
    <w:rsid w:val="00CE235F"/>
    <w:rsid w:val="00CE3311"/>
    <w:rsid w:val="00CE348B"/>
    <w:rsid w:val="00CE4842"/>
    <w:rsid w:val="00CF1CC8"/>
    <w:rsid w:val="00CF35CF"/>
    <w:rsid w:val="00CF500D"/>
    <w:rsid w:val="00CF5BB4"/>
    <w:rsid w:val="00CF6D79"/>
    <w:rsid w:val="00D012DF"/>
    <w:rsid w:val="00D02DB7"/>
    <w:rsid w:val="00D02E0E"/>
    <w:rsid w:val="00D0393F"/>
    <w:rsid w:val="00D04160"/>
    <w:rsid w:val="00D05781"/>
    <w:rsid w:val="00D05DEC"/>
    <w:rsid w:val="00D0602D"/>
    <w:rsid w:val="00D0664F"/>
    <w:rsid w:val="00D066AC"/>
    <w:rsid w:val="00D06B77"/>
    <w:rsid w:val="00D0732D"/>
    <w:rsid w:val="00D10448"/>
    <w:rsid w:val="00D10787"/>
    <w:rsid w:val="00D10A4F"/>
    <w:rsid w:val="00D1319B"/>
    <w:rsid w:val="00D139CF"/>
    <w:rsid w:val="00D13B12"/>
    <w:rsid w:val="00D13BD6"/>
    <w:rsid w:val="00D13D4E"/>
    <w:rsid w:val="00D158B0"/>
    <w:rsid w:val="00D1590D"/>
    <w:rsid w:val="00D1651E"/>
    <w:rsid w:val="00D2009C"/>
    <w:rsid w:val="00D21E61"/>
    <w:rsid w:val="00D22C82"/>
    <w:rsid w:val="00D231D9"/>
    <w:rsid w:val="00D23324"/>
    <w:rsid w:val="00D24878"/>
    <w:rsid w:val="00D249F9"/>
    <w:rsid w:val="00D24BC2"/>
    <w:rsid w:val="00D26555"/>
    <w:rsid w:val="00D26683"/>
    <w:rsid w:val="00D26D09"/>
    <w:rsid w:val="00D271BB"/>
    <w:rsid w:val="00D27D14"/>
    <w:rsid w:val="00D27D1F"/>
    <w:rsid w:val="00D30BA2"/>
    <w:rsid w:val="00D31B9E"/>
    <w:rsid w:val="00D31C6F"/>
    <w:rsid w:val="00D32B1C"/>
    <w:rsid w:val="00D32C84"/>
    <w:rsid w:val="00D341FB"/>
    <w:rsid w:val="00D343D4"/>
    <w:rsid w:val="00D4038D"/>
    <w:rsid w:val="00D411CA"/>
    <w:rsid w:val="00D41C63"/>
    <w:rsid w:val="00D43AA4"/>
    <w:rsid w:val="00D46025"/>
    <w:rsid w:val="00D4744F"/>
    <w:rsid w:val="00D5025E"/>
    <w:rsid w:val="00D50FC9"/>
    <w:rsid w:val="00D51151"/>
    <w:rsid w:val="00D523BB"/>
    <w:rsid w:val="00D52CDB"/>
    <w:rsid w:val="00D533DB"/>
    <w:rsid w:val="00D54012"/>
    <w:rsid w:val="00D547EB"/>
    <w:rsid w:val="00D549B7"/>
    <w:rsid w:val="00D54C18"/>
    <w:rsid w:val="00D55938"/>
    <w:rsid w:val="00D564EC"/>
    <w:rsid w:val="00D56512"/>
    <w:rsid w:val="00D56EB7"/>
    <w:rsid w:val="00D5712D"/>
    <w:rsid w:val="00D6146B"/>
    <w:rsid w:val="00D6191B"/>
    <w:rsid w:val="00D6240D"/>
    <w:rsid w:val="00D63210"/>
    <w:rsid w:val="00D641DF"/>
    <w:rsid w:val="00D675CD"/>
    <w:rsid w:val="00D67C90"/>
    <w:rsid w:val="00D7086D"/>
    <w:rsid w:val="00D71DFE"/>
    <w:rsid w:val="00D73207"/>
    <w:rsid w:val="00D734EE"/>
    <w:rsid w:val="00D735D5"/>
    <w:rsid w:val="00D7456C"/>
    <w:rsid w:val="00D74C6B"/>
    <w:rsid w:val="00D80301"/>
    <w:rsid w:val="00D807AF"/>
    <w:rsid w:val="00D821FB"/>
    <w:rsid w:val="00D82A3D"/>
    <w:rsid w:val="00D82AFC"/>
    <w:rsid w:val="00D83C49"/>
    <w:rsid w:val="00D8556B"/>
    <w:rsid w:val="00D856F1"/>
    <w:rsid w:val="00D87011"/>
    <w:rsid w:val="00D87429"/>
    <w:rsid w:val="00D8764F"/>
    <w:rsid w:val="00D87988"/>
    <w:rsid w:val="00D917AF"/>
    <w:rsid w:val="00D91F5C"/>
    <w:rsid w:val="00D9224A"/>
    <w:rsid w:val="00D94463"/>
    <w:rsid w:val="00D94547"/>
    <w:rsid w:val="00D9459E"/>
    <w:rsid w:val="00D95428"/>
    <w:rsid w:val="00D95CC0"/>
    <w:rsid w:val="00DA03CF"/>
    <w:rsid w:val="00DA2007"/>
    <w:rsid w:val="00DA741B"/>
    <w:rsid w:val="00DA7965"/>
    <w:rsid w:val="00DB1E62"/>
    <w:rsid w:val="00DB45D8"/>
    <w:rsid w:val="00DB5131"/>
    <w:rsid w:val="00DB5776"/>
    <w:rsid w:val="00DB5F7E"/>
    <w:rsid w:val="00DB65AD"/>
    <w:rsid w:val="00DB7814"/>
    <w:rsid w:val="00DB7EA1"/>
    <w:rsid w:val="00DC23AF"/>
    <w:rsid w:val="00DC2D15"/>
    <w:rsid w:val="00DC3594"/>
    <w:rsid w:val="00DC3DC3"/>
    <w:rsid w:val="00DC4929"/>
    <w:rsid w:val="00DC5F35"/>
    <w:rsid w:val="00DC69E7"/>
    <w:rsid w:val="00DD000B"/>
    <w:rsid w:val="00DD029F"/>
    <w:rsid w:val="00DD0814"/>
    <w:rsid w:val="00DD25EF"/>
    <w:rsid w:val="00DD2906"/>
    <w:rsid w:val="00DD33C6"/>
    <w:rsid w:val="00DD4D04"/>
    <w:rsid w:val="00DD4DA6"/>
    <w:rsid w:val="00DD6954"/>
    <w:rsid w:val="00DD71AF"/>
    <w:rsid w:val="00DD71D7"/>
    <w:rsid w:val="00DD71DC"/>
    <w:rsid w:val="00DD79CA"/>
    <w:rsid w:val="00DD7E1A"/>
    <w:rsid w:val="00DE0AA9"/>
    <w:rsid w:val="00DE0FB4"/>
    <w:rsid w:val="00DE349E"/>
    <w:rsid w:val="00DE5710"/>
    <w:rsid w:val="00DE584B"/>
    <w:rsid w:val="00DE6304"/>
    <w:rsid w:val="00DE788D"/>
    <w:rsid w:val="00DF0164"/>
    <w:rsid w:val="00DF1C9D"/>
    <w:rsid w:val="00DF2BDF"/>
    <w:rsid w:val="00DF3354"/>
    <w:rsid w:val="00DF35B6"/>
    <w:rsid w:val="00DF4542"/>
    <w:rsid w:val="00DF54AB"/>
    <w:rsid w:val="00DF650D"/>
    <w:rsid w:val="00DF7E5F"/>
    <w:rsid w:val="00E01003"/>
    <w:rsid w:val="00E01839"/>
    <w:rsid w:val="00E01981"/>
    <w:rsid w:val="00E031D5"/>
    <w:rsid w:val="00E04AB4"/>
    <w:rsid w:val="00E05374"/>
    <w:rsid w:val="00E06136"/>
    <w:rsid w:val="00E07476"/>
    <w:rsid w:val="00E076D8"/>
    <w:rsid w:val="00E114A5"/>
    <w:rsid w:val="00E121E8"/>
    <w:rsid w:val="00E12A3C"/>
    <w:rsid w:val="00E1349B"/>
    <w:rsid w:val="00E14E89"/>
    <w:rsid w:val="00E157FF"/>
    <w:rsid w:val="00E15F90"/>
    <w:rsid w:val="00E16207"/>
    <w:rsid w:val="00E16990"/>
    <w:rsid w:val="00E16DF9"/>
    <w:rsid w:val="00E17D0C"/>
    <w:rsid w:val="00E17ED9"/>
    <w:rsid w:val="00E20603"/>
    <w:rsid w:val="00E21277"/>
    <w:rsid w:val="00E21378"/>
    <w:rsid w:val="00E2482A"/>
    <w:rsid w:val="00E26718"/>
    <w:rsid w:val="00E271D2"/>
    <w:rsid w:val="00E27292"/>
    <w:rsid w:val="00E27ACB"/>
    <w:rsid w:val="00E30411"/>
    <w:rsid w:val="00E30F37"/>
    <w:rsid w:val="00E33DEC"/>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7EBA"/>
    <w:rsid w:val="00E52628"/>
    <w:rsid w:val="00E52BDF"/>
    <w:rsid w:val="00E52F74"/>
    <w:rsid w:val="00E551F0"/>
    <w:rsid w:val="00E57C60"/>
    <w:rsid w:val="00E60206"/>
    <w:rsid w:val="00E60DCC"/>
    <w:rsid w:val="00E61A96"/>
    <w:rsid w:val="00E61CEA"/>
    <w:rsid w:val="00E61DC7"/>
    <w:rsid w:val="00E633E3"/>
    <w:rsid w:val="00E63626"/>
    <w:rsid w:val="00E64134"/>
    <w:rsid w:val="00E64608"/>
    <w:rsid w:val="00E653BD"/>
    <w:rsid w:val="00E67316"/>
    <w:rsid w:val="00E67641"/>
    <w:rsid w:val="00E700DA"/>
    <w:rsid w:val="00E70554"/>
    <w:rsid w:val="00E71684"/>
    <w:rsid w:val="00E73A7E"/>
    <w:rsid w:val="00E759AF"/>
    <w:rsid w:val="00E76BFD"/>
    <w:rsid w:val="00E76C00"/>
    <w:rsid w:val="00E77189"/>
    <w:rsid w:val="00E77BDF"/>
    <w:rsid w:val="00E829B9"/>
    <w:rsid w:val="00E841A5"/>
    <w:rsid w:val="00E845ED"/>
    <w:rsid w:val="00E85256"/>
    <w:rsid w:val="00E86FEA"/>
    <w:rsid w:val="00E87C29"/>
    <w:rsid w:val="00E94CD8"/>
    <w:rsid w:val="00E9653D"/>
    <w:rsid w:val="00E96D23"/>
    <w:rsid w:val="00EA00FC"/>
    <w:rsid w:val="00EA0874"/>
    <w:rsid w:val="00EA102C"/>
    <w:rsid w:val="00EA1124"/>
    <w:rsid w:val="00EA292D"/>
    <w:rsid w:val="00EA2BAC"/>
    <w:rsid w:val="00EA3401"/>
    <w:rsid w:val="00EA3784"/>
    <w:rsid w:val="00EA3B95"/>
    <w:rsid w:val="00EA4CE6"/>
    <w:rsid w:val="00EA53B7"/>
    <w:rsid w:val="00EB1918"/>
    <w:rsid w:val="00EB22E7"/>
    <w:rsid w:val="00EB3BDC"/>
    <w:rsid w:val="00EB3DB6"/>
    <w:rsid w:val="00EB6EA4"/>
    <w:rsid w:val="00EB7300"/>
    <w:rsid w:val="00EB7718"/>
    <w:rsid w:val="00EC3BE1"/>
    <w:rsid w:val="00EC3C99"/>
    <w:rsid w:val="00EC4D7F"/>
    <w:rsid w:val="00EC64C7"/>
    <w:rsid w:val="00ED132B"/>
    <w:rsid w:val="00ED3C1F"/>
    <w:rsid w:val="00ED4E0B"/>
    <w:rsid w:val="00ED5885"/>
    <w:rsid w:val="00ED60A3"/>
    <w:rsid w:val="00ED7399"/>
    <w:rsid w:val="00ED78B8"/>
    <w:rsid w:val="00EE087B"/>
    <w:rsid w:val="00EE3822"/>
    <w:rsid w:val="00EE567A"/>
    <w:rsid w:val="00EE5DC8"/>
    <w:rsid w:val="00EE7242"/>
    <w:rsid w:val="00EF028A"/>
    <w:rsid w:val="00EF06E8"/>
    <w:rsid w:val="00EF0992"/>
    <w:rsid w:val="00EF0E98"/>
    <w:rsid w:val="00EF4E5E"/>
    <w:rsid w:val="00EF6675"/>
    <w:rsid w:val="00F009F6"/>
    <w:rsid w:val="00F01FB8"/>
    <w:rsid w:val="00F0212B"/>
    <w:rsid w:val="00F0297E"/>
    <w:rsid w:val="00F03D2D"/>
    <w:rsid w:val="00F0556E"/>
    <w:rsid w:val="00F05EA0"/>
    <w:rsid w:val="00F06905"/>
    <w:rsid w:val="00F07E1D"/>
    <w:rsid w:val="00F10D3A"/>
    <w:rsid w:val="00F1112D"/>
    <w:rsid w:val="00F12675"/>
    <w:rsid w:val="00F152B7"/>
    <w:rsid w:val="00F17102"/>
    <w:rsid w:val="00F17782"/>
    <w:rsid w:val="00F17E46"/>
    <w:rsid w:val="00F20770"/>
    <w:rsid w:val="00F227F9"/>
    <w:rsid w:val="00F24825"/>
    <w:rsid w:val="00F24EEC"/>
    <w:rsid w:val="00F257D6"/>
    <w:rsid w:val="00F26F44"/>
    <w:rsid w:val="00F306AE"/>
    <w:rsid w:val="00F30B79"/>
    <w:rsid w:val="00F31047"/>
    <w:rsid w:val="00F312A5"/>
    <w:rsid w:val="00F31E29"/>
    <w:rsid w:val="00F324F3"/>
    <w:rsid w:val="00F33E95"/>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53AA"/>
    <w:rsid w:val="00F554EE"/>
    <w:rsid w:val="00F55954"/>
    <w:rsid w:val="00F5609C"/>
    <w:rsid w:val="00F56331"/>
    <w:rsid w:val="00F56D5D"/>
    <w:rsid w:val="00F603F8"/>
    <w:rsid w:val="00F60B3B"/>
    <w:rsid w:val="00F60FD8"/>
    <w:rsid w:val="00F620F3"/>
    <w:rsid w:val="00F628BB"/>
    <w:rsid w:val="00F62F49"/>
    <w:rsid w:val="00F6331A"/>
    <w:rsid w:val="00F64063"/>
    <w:rsid w:val="00F66009"/>
    <w:rsid w:val="00F66661"/>
    <w:rsid w:val="00F700E3"/>
    <w:rsid w:val="00F71EB1"/>
    <w:rsid w:val="00F72477"/>
    <w:rsid w:val="00F731C2"/>
    <w:rsid w:val="00F73BE3"/>
    <w:rsid w:val="00F74159"/>
    <w:rsid w:val="00F7465B"/>
    <w:rsid w:val="00F82697"/>
    <w:rsid w:val="00F82CFC"/>
    <w:rsid w:val="00F83765"/>
    <w:rsid w:val="00F8432E"/>
    <w:rsid w:val="00F847B0"/>
    <w:rsid w:val="00F85E79"/>
    <w:rsid w:val="00F90208"/>
    <w:rsid w:val="00F90395"/>
    <w:rsid w:val="00F90F8E"/>
    <w:rsid w:val="00F9141B"/>
    <w:rsid w:val="00F93209"/>
    <w:rsid w:val="00F939A3"/>
    <w:rsid w:val="00F94891"/>
    <w:rsid w:val="00F94A20"/>
    <w:rsid w:val="00F95478"/>
    <w:rsid w:val="00F95779"/>
    <w:rsid w:val="00F9655A"/>
    <w:rsid w:val="00FA130C"/>
    <w:rsid w:val="00FA1538"/>
    <w:rsid w:val="00FA3B51"/>
    <w:rsid w:val="00FA3F8D"/>
    <w:rsid w:val="00FA6A07"/>
    <w:rsid w:val="00FA7F34"/>
    <w:rsid w:val="00FB04D1"/>
    <w:rsid w:val="00FB0E69"/>
    <w:rsid w:val="00FB1296"/>
    <w:rsid w:val="00FB1BE5"/>
    <w:rsid w:val="00FB3DE1"/>
    <w:rsid w:val="00FB43E1"/>
    <w:rsid w:val="00FB56CB"/>
    <w:rsid w:val="00FC10E1"/>
    <w:rsid w:val="00FC164A"/>
    <w:rsid w:val="00FC186F"/>
    <w:rsid w:val="00FC1CE8"/>
    <w:rsid w:val="00FC20D2"/>
    <w:rsid w:val="00FC2F0A"/>
    <w:rsid w:val="00FC4CB9"/>
    <w:rsid w:val="00FC5F4C"/>
    <w:rsid w:val="00FC7436"/>
    <w:rsid w:val="00FC7A27"/>
    <w:rsid w:val="00FD2294"/>
    <w:rsid w:val="00FD378A"/>
    <w:rsid w:val="00FD3DFF"/>
    <w:rsid w:val="00FD3F19"/>
    <w:rsid w:val="00FD4BDC"/>
    <w:rsid w:val="00FD5B58"/>
    <w:rsid w:val="00FD661C"/>
    <w:rsid w:val="00FE0D83"/>
    <w:rsid w:val="00FE1B81"/>
    <w:rsid w:val="00FE24DB"/>
    <w:rsid w:val="00FE28C4"/>
    <w:rsid w:val="00FE4F44"/>
    <w:rsid w:val="00FE568B"/>
    <w:rsid w:val="00FE787E"/>
    <w:rsid w:val="00FF22E6"/>
    <w:rsid w:val="00FF290F"/>
    <w:rsid w:val="00FF2EAE"/>
    <w:rsid w:val="00FF3FBC"/>
    <w:rsid w:val="00FF4A1A"/>
    <w:rsid w:val="00FF581B"/>
    <w:rsid w:val="01EEFE5B"/>
    <w:rsid w:val="024814CE"/>
    <w:rsid w:val="03699396"/>
    <w:rsid w:val="05028182"/>
    <w:rsid w:val="05BDE351"/>
    <w:rsid w:val="063EAA0E"/>
    <w:rsid w:val="073B6A6D"/>
    <w:rsid w:val="08F19397"/>
    <w:rsid w:val="0A4B3A28"/>
    <w:rsid w:val="0F43C736"/>
    <w:rsid w:val="0F8A4451"/>
    <w:rsid w:val="13BF0B8E"/>
    <w:rsid w:val="1696CF44"/>
    <w:rsid w:val="17594FFC"/>
    <w:rsid w:val="1787747C"/>
    <w:rsid w:val="1799446D"/>
    <w:rsid w:val="1855205E"/>
    <w:rsid w:val="1ABDBEA7"/>
    <w:rsid w:val="1D161A58"/>
    <w:rsid w:val="1D17C62E"/>
    <w:rsid w:val="1DB6F706"/>
    <w:rsid w:val="1EA4DF98"/>
    <w:rsid w:val="1EA956D5"/>
    <w:rsid w:val="1F4B4F33"/>
    <w:rsid w:val="2167C630"/>
    <w:rsid w:val="24B915E9"/>
    <w:rsid w:val="25AF2D6E"/>
    <w:rsid w:val="25D19D8A"/>
    <w:rsid w:val="26B3C965"/>
    <w:rsid w:val="2727E857"/>
    <w:rsid w:val="2B328115"/>
    <w:rsid w:val="2C2A44FC"/>
    <w:rsid w:val="2DD57B90"/>
    <w:rsid w:val="2EA30350"/>
    <w:rsid w:val="32219D39"/>
    <w:rsid w:val="326CDACF"/>
    <w:rsid w:val="328CDF3F"/>
    <w:rsid w:val="35488AFA"/>
    <w:rsid w:val="354A6F93"/>
    <w:rsid w:val="36358B8B"/>
    <w:rsid w:val="36712D15"/>
    <w:rsid w:val="3701F70C"/>
    <w:rsid w:val="377A74F7"/>
    <w:rsid w:val="37F66310"/>
    <w:rsid w:val="3951C338"/>
    <w:rsid w:val="3AA2F63B"/>
    <w:rsid w:val="3C637107"/>
    <w:rsid w:val="3CB0E7F4"/>
    <w:rsid w:val="3D2523E9"/>
    <w:rsid w:val="3D4F252B"/>
    <w:rsid w:val="4049DCD2"/>
    <w:rsid w:val="4188A5FD"/>
    <w:rsid w:val="4366A436"/>
    <w:rsid w:val="4401B2A3"/>
    <w:rsid w:val="4508D664"/>
    <w:rsid w:val="4CABE918"/>
    <w:rsid w:val="520FB413"/>
    <w:rsid w:val="5380E473"/>
    <w:rsid w:val="56193979"/>
    <w:rsid w:val="57A999CD"/>
    <w:rsid w:val="581AEAAD"/>
    <w:rsid w:val="583409A4"/>
    <w:rsid w:val="595894F0"/>
    <w:rsid w:val="5B1B76D9"/>
    <w:rsid w:val="5B6B1F1F"/>
    <w:rsid w:val="5BA46045"/>
    <w:rsid w:val="5BF78F61"/>
    <w:rsid w:val="5CD80E7C"/>
    <w:rsid w:val="5DD08E80"/>
    <w:rsid w:val="5F1AAB16"/>
    <w:rsid w:val="61792393"/>
    <w:rsid w:val="632A98DD"/>
    <w:rsid w:val="64CBA6E5"/>
    <w:rsid w:val="64FA1908"/>
    <w:rsid w:val="66556998"/>
    <w:rsid w:val="6674EEB8"/>
    <w:rsid w:val="672D935B"/>
    <w:rsid w:val="689E0A80"/>
    <w:rsid w:val="6955ECE3"/>
    <w:rsid w:val="6A058B51"/>
    <w:rsid w:val="6A23A102"/>
    <w:rsid w:val="6C7E7B85"/>
    <w:rsid w:val="6CFBE995"/>
    <w:rsid w:val="6DF2C57B"/>
    <w:rsid w:val="6E58EA9F"/>
    <w:rsid w:val="708293DA"/>
    <w:rsid w:val="71DDE3D1"/>
    <w:rsid w:val="72A408F1"/>
    <w:rsid w:val="747D9017"/>
    <w:rsid w:val="74E5DD13"/>
    <w:rsid w:val="7A09DCCC"/>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3090549-FDF9-4432-8223-D6BDC3A2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BF43DD"/>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dec74c4c-1639-4502-8f90-b4ce03410dfb"/>
    <ds:schemaRef ds:uri="cadce026-d35b-4a62-a2ee-1436bb44fb55"/>
  </ds:schemaRefs>
</ds:datastoreItem>
</file>

<file path=customXml/itemProps3.xml><?xml version="1.0" encoding="utf-8"?>
<ds:datastoreItem xmlns:ds="http://schemas.openxmlformats.org/officeDocument/2006/customXml" ds:itemID="{3F602793-1C50-4A50-B75B-11005853C396}">
  <ds:schemaRefs>
    <ds:schemaRef ds:uri="http://schemas.openxmlformats.org/officeDocument/2006/bibliography"/>
  </ds:schemaRefs>
</ds:datastoreItem>
</file>

<file path=customXml/itemProps4.xml><?xml version="1.0" encoding="utf-8"?>
<ds:datastoreItem xmlns:ds="http://schemas.openxmlformats.org/officeDocument/2006/customXml" ds:itemID="{5B1DC84E-F093-4905-9548-B5B720A87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87</Pages>
  <Words>34984</Words>
  <Characters>186875</Characters>
  <Application>Microsoft Office Word</Application>
  <DocSecurity>0</DocSecurity>
  <Lines>1557</Lines>
  <Paragraphs>442</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ESO Code Admin</cp:lastModifiedBy>
  <cp:revision>35</cp:revision>
  <cp:lastPrinted>2022-02-03T07:54:00Z</cp:lastPrinted>
  <dcterms:created xsi:type="dcterms:W3CDTF">2023-08-22T09:52:00Z</dcterms:created>
  <dcterms:modified xsi:type="dcterms:W3CDTF">2024-01-17T14:13:00Z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0x010100FA3B2A90E88110439410EB10C11A56B0</vt:lpwstr>
  </property>
  <property fmtid="{D5CDD505-2E9C-101B-9397-08002B2CF9AE}" pid="4" name="MediaServiceImageTags">
    <vt:lpwstr/>
  </property>
</Properties>
</file>